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9D238" w14:textId="77777777" w:rsidR="00077324" w:rsidRPr="00586C9F" w:rsidRDefault="00077324">
      <w:pPr>
        <w:rPr>
          <w:b/>
        </w:rPr>
      </w:pPr>
    </w:p>
    <w:p w14:paraId="1529D239" w14:textId="77777777" w:rsidR="00077324" w:rsidRPr="00586C9F" w:rsidRDefault="00FB5034">
      <w:pPr>
        <w:rPr>
          <w:b/>
          <w:sz w:val="28"/>
          <w:szCs w:val="28"/>
        </w:rPr>
      </w:pPr>
      <w:r w:rsidRPr="00586C9F">
        <w:rPr>
          <w:b/>
          <w:sz w:val="28"/>
          <w:szCs w:val="28"/>
        </w:rPr>
        <w:t>RFS 24-77045</w:t>
      </w:r>
    </w:p>
    <w:p w14:paraId="1529D23A" w14:textId="77777777" w:rsidR="00077324" w:rsidRPr="00586C9F" w:rsidRDefault="00FB5034">
      <w:pPr>
        <w:rPr>
          <w:b/>
          <w:sz w:val="28"/>
          <w:szCs w:val="28"/>
        </w:rPr>
      </w:pPr>
      <w:r w:rsidRPr="00586C9F">
        <w:rPr>
          <w:b/>
          <w:sz w:val="28"/>
          <w:szCs w:val="28"/>
        </w:rPr>
        <w:t>Attachment E</w:t>
      </w:r>
    </w:p>
    <w:p w14:paraId="1529D23B" w14:textId="77777777" w:rsidR="00077324" w:rsidRPr="00586C9F" w:rsidRDefault="00FB5034">
      <w:pPr>
        <w:rPr>
          <w:b/>
        </w:rPr>
      </w:pPr>
      <w:r w:rsidRPr="00586C9F">
        <w:rPr>
          <w:b/>
          <w:sz w:val="28"/>
          <w:szCs w:val="28"/>
        </w:rPr>
        <w:t>Certification Criteria Response Template</w:t>
      </w:r>
    </w:p>
    <w:p w14:paraId="1529D23C" w14:textId="77777777" w:rsidR="00077324" w:rsidRPr="00586C9F" w:rsidRDefault="00077324"/>
    <w:p w14:paraId="58FE0D5F" w14:textId="0A5F52C9" w:rsidR="00077324" w:rsidRPr="00586C9F" w:rsidRDefault="00FB5034" w:rsidP="67B7CFA9">
      <w:r w:rsidRPr="00586C9F">
        <w:rPr>
          <w:b/>
        </w:rPr>
        <w:t xml:space="preserve">Background: </w:t>
      </w:r>
      <w:r w:rsidRPr="00586C9F">
        <w:t xml:space="preserve">The State has defined the requirements for becoming a CCBHC in the Demonstration Program, articulated in this Attachment E. The State is interested in gathering information on providers' readiness for CCBHC to inform its selection of Demonstration Program sites. The State expects selected Demonstration Sites to achieve designation/certification, including meeting the below requirements, by the start of the Demonstration Program which is anticipated to begin in or around July 2024. </w:t>
      </w:r>
      <w:r w:rsidR="5F238601" w:rsidRPr="00586C9F">
        <w:t xml:space="preserve">The below Certification Criteria are the State’s initial requirements for CCBHCs and will be continuously, iteratively </w:t>
      </w:r>
      <w:r w:rsidR="00386B79" w:rsidRPr="00586C9F">
        <w:t>refined</w:t>
      </w:r>
      <w:r w:rsidR="5F238601" w:rsidRPr="00586C9F">
        <w:t xml:space="preserve"> leading into and during the Demonstration Program, in collaboration with stakeholders including all prospective CCBHCs (not just those selected through this RFS).</w:t>
      </w:r>
    </w:p>
    <w:p w14:paraId="13E19695" w14:textId="488FFBF1" w:rsidR="00077324" w:rsidRPr="00586C9F" w:rsidRDefault="00077324"/>
    <w:p w14:paraId="1529D23D" w14:textId="5B8EB204" w:rsidR="00077324" w:rsidRPr="00586C9F" w:rsidRDefault="00FB5034">
      <w:r w:rsidRPr="00586C9F">
        <w:t xml:space="preserve">The State’s Certification Criteria are meant to serve as a floor, not a ceiling - the State is interested in learning how Respondents meet the Criteria as a minimum, and how they are going to or plan to go beyond the Criteria to meet needs in their community. </w:t>
      </w:r>
    </w:p>
    <w:p w14:paraId="1529D23E" w14:textId="77777777" w:rsidR="00077324" w:rsidRPr="00586C9F" w:rsidRDefault="00077324"/>
    <w:p w14:paraId="1529D23F" w14:textId="77777777" w:rsidR="00077324" w:rsidRPr="00586C9F" w:rsidRDefault="00FB5034">
      <w:r w:rsidRPr="00586C9F">
        <w:rPr>
          <w:b/>
        </w:rPr>
        <w:t xml:space="preserve">Instructions: </w:t>
      </w:r>
    </w:p>
    <w:p w14:paraId="1529D240" w14:textId="77777777" w:rsidR="00077324" w:rsidRPr="00586C9F" w:rsidRDefault="00FB5034">
      <w:r w:rsidRPr="00586C9F">
        <w:t xml:space="preserve">In the table in each Program Requirement section, please enter “yes” or “no” in columns 3 and 4 to indicate your current ability and anticipated future ability to meet the State’s requirements for a CCBHC during the Demonstration Program. </w:t>
      </w:r>
    </w:p>
    <w:p w14:paraId="1529D241" w14:textId="77777777" w:rsidR="00077324" w:rsidRPr="00586C9F" w:rsidRDefault="00077324"/>
    <w:p w14:paraId="1529D242" w14:textId="41E0A14B" w:rsidR="00077324" w:rsidRPr="00586C9F" w:rsidRDefault="00FB5034">
      <w:r w:rsidRPr="00586C9F">
        <w:t xml:space="preserve">At the end of each Program </w:t>
      </w:r>
      <w:r w:rsidR="00B35752" w:rsidRPr="00586C9F">
        <w:t>Req</w:t>
      </w:r>
      <w:r w:rsidR="00B35752">
        <w:t>uir</w:t>
      </w:r>
      <w:r w:rsidR="00B35752" w:rsidRPr="00586C9F">
        <w:t>ements</w:t>
      </w:r>
      <w:r w:rsidRPr="00586C9F">
        <w:t xml:space="preserve"> section, please provide a narrative explaining your current ability to meet the Certification Criteria relative to that Program Requirement. For each criterion in that Program Requirement section, please address:</w:t>
      </w:r>
    </w:p>
    <w:p w14:paraId="1529D243" w14:textId="77777777" w:rsidR="00077324" w:rsidRPr="00586C9F" w:rsidRDefault="00FB5034">
      <w:pPr>
        <w:numPr>
          <w:ilvl w:val="0"/>
          <w:numId w:val="11"/>
        </w:numPr>
      </w:pPr>
      <w:r w:rsidRPr="00586C9F">
        <w:t xml:space="preserve">If you currently meet the criterion, how are you doing so? </w:t>
      </w:r>
    </w:p>
    <w:p w14:paraId="1529D244" w14:textId="77777777" w:rsidR="00077324" w:rsidRPr="00586C9F" w:rsidRDefault="00FB5034">
      <w:pPr>
        <w:numPr>
          <w:ilvl w:val="0"/>
          <w:numId w:val="11"/>
        </w:numPr>
      </w:pPr>
      <w:r w:rsidRPr="00586C9F">
        <w:t>If you are not currently able to meet the criterion, what would you need to do to meet the criterion by the anticipated Demonstration Program start date (7/1/24)? What type of support would you need?</w:t>
      </w:r>
    </w:p>
    <w:p w14:paraId="1529D247" w14:textId="5759BCD2" w:rsidR="00077324" w:rsidRPr="00586C9F" w:rsidRDefault="00FB5034" w:rsidP="00CF2D0A">
      <w:pPr>
        <w:numPr>
          <w:ilvl w:val="0"/>
          <w:numId w:val="11"/>
        </w:numPr>
      </w:pPr>
      <w:r>
        <w:t>If you are exceeding the criterion requirements, what are you doing?</w:t>
      </w:r>
    </w:p>
    <w:p w14:paraId="25C43C9E" w14:textId="71AE8E2A" w:rsidR="54C9192E" w:rsidRDefault="54C9192E">
      <w:r>
        <w:br w:type="page"/>
      </w:r>
    </w:p>
    <w:p w14:paraId="1529D249" w14:textId="0BBFEA87" w:rsidR="00077324" w:rsidRPr="00586C9F" w:rsidRDefault="00FB5034">
      <w:pPr>
        <w:pStyle w:val="Heading1"/>
        <w:rPr>
          <w:sz w:val="28"/>
          <w:szCs w:val="28"/>
        </w:rPr>
      </w:pPr>
      <w:bookmarkStart w:id="0" w:name="_heading=h.b7z4sez5f5ug" w:colFirst="0" w:colLast="0"/>
      <w:bookmarkStart w:id="1" w:name="_heading=h.gjdgxs" w:colFirst="0" w:colLast="0"/>
      <w:bookmarkEnd w:id="0"/>
      <w:bookmarkEnd w:id="1"/>
      <w:r w:rsidRPr="00586C9F">
        <w:rPr>
          <w:sz w:val="28"/>
          <w:szCs w:val="28"/>
        </w:rPr>
        <w:lastRenderedPageBreak/>
        <w:t>Program Requirement 1: General Staffing Requirements</w:t>
      </w:r>
    </w:p>
    <w:tbl>
      <w:tblPr>
        <w:tblStyle w:val="14"/>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24E" w14:textId="77777777" w:rsidTr="32F74DC0">
        <w:tc>
          <w:tcPr>
            <w:tcW w:w="1185" w:type="dxa"/>
            <w:shd w:val="clear" w:color="auto" w:fill="D9D9D9" w:themeFill="background1" w:themeFillShade="D9"/>
            <w:tcMar>
              <w:top w:w="100" w:type="dxa"/>
              <w:left w:w="100" w:type="dxa"/>
              <w:bottom w:w="100" w:type="dxa"/>
              <w:right w:w="100" w:type="dxa"/>
            </w:tcMar>
          </w:tcPr>
          <w:p w14:paraId="1529D24A" w14:textId="77777777" w:rsidR="00077324" w:rsidRPr="00586C9F" w:rsidRDefault="00FB5034">
            <w:pPr>
              <w:widowControl w:val="0"/>
              <w:pBdr>
                <w:top w:val="nil"/>
                <w:left w:val="nil"/>
                <w:bottom w:val="nil"/>
                <w:right w:val="nil"/>
                <w:between w:val="nil"/>
              </w:pBdr>
              <w:rPr>
                <w:b/>
              </w:rPr>
            </w:pPr>
            <w:bookmarkStart w:id="2" w:name="_Hlk147151495"/>
            <w:r w:rsidRPr="00586C9F">
              <w:rPr>
                <w:b/>
              </w:rPr>
              <w:t>Criterion #</w:t>
            </w:r>
          </w:p>
        </w:tc>
        <w:tc>
          <w:tcPr>
            <w:tcW w:w="8430" w:type="dxa"/>
            <w:shd w:val="clear" w:color="auto" w:fill="D9D9D9" w:themeFill="background1" w:themeFillShade="D9"/>
            <w:tcMar>
              <w:top w:w="100" w:type="dxa"/>
              <w:left w:w="100" w:type="dxa"/>
              <w:bottom w:w="100" w:type="dxa"/>
              <w:right w:w="100" w:type="dxa"/>
            </w:tcMar>
          </w:tcPr>
          <w:p w14:paraId="1529D24B" w14:textId="689B74B9" w:rsidR="00077324" w:rsidRPr="00586C9F" w:rsidRDefault="00000000">
            <w:pPr>
              <w:widowControl w:val="0"/>
              <w:pBdr>
                <w:top w:val="nil"/>
                <w:left w:val="nil"/>
                <w:bottom w:val="nil"/>
                <w:right w:val="nil"/>
                <w:between w:val="nil"/>
              </w:pBdr>
              <w:rPr>
                <w:b/>
              </w:rPr>
            </w:pPr>
            <w:sdt>
              <w:sdtPr>
                <w:rPr>
                  <w:shd w:val="clear" w:color="auto" w:fill="E6E6E6"/>
                </w:rPr>
                <w:tag w:val="goog_rdk_0"/>
                <w:id w:val="203378906"/>
              </w:sdtPr>
              <w:sdtEndPr>
                <w:rPr>
                  <w:shd w:val="clear" w:color="auto" w:fill="auto"/>
                </w:rPr>
              </w:sdtEndPr>
              <w:sdtContent/>
            </w:sdt>
            <w:sdt>
              <w:sdtPr>
                <w:rPr>
                  <w:shd w:val="clear" w:color="auto" w:fill="E6E6E6"/>
                </w:rPr>
                <w:tag w:val="goog_rdk_1"/>
                <w:id w:val="135765285"/>
              </w:sdtPr>
              <w:sdtEndPr>
                <w:rPr>
                  <w:shd w:val="clear" w:color="auto" w:fill="auto"/>
                </w:rPr>
              </w:sdtEndPr>
              <w:sdtContent/>
            </w:sdt>
            <w:r w:rsidR="00FB5034"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24C" w14:textId="77777777" w:rsidR="00077324" w:rsidRPr="00586C9F" w:rsidRDefault="00FB5034">
            <w:pPr>
              <w:widowControl w:val="0"/>
              <w:pBdr>
                <w:top w:val="nil"/>
                <w:left w:val="nil"/>
                <w:bottom w:val="nil"/>
                <w:right w:val="nil"/>
                <w:between w:val="nil"/>
              </w:pBdr>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24D" w14:textId="77777777" w:rsidR="00077324" w:rsidRPr="00586C9F" w:rsidRDefault="00FB5034">
            <w:pPr>
              <w:widowControl w:val="0"/>
              <w:pBdr>
                <w:top w:val="nil"/>
                <w:left w:val="nil"/>
                <w:bottom w:val="nil"/>
                <w:right w:val="nil"/>
                <w:between w:val="nil"/>
              </w:pBdr>
              <w:rPr>
                <w:b/>
              </w:rPr>
            </w:pPr>
            <w:r w:rsidRPr="00586C9F">
              <w:rPr>
                <w:b/>
              </w:rPr>
              <w:t>If not, will you be able to meet this criterion by 7/1/24?</w:t>
            </w:r>
          </w:p>
        </w:tc>
      </w:tr>
      <w:bookmarkEnd w:id="2"/>
      <w:tr w:rsidR="00586C9F" w:rsidRPr="00586C9F" w14:paraId="1529D25E" w14:textId="77777777" w:rsidTr="32F74DC0">
        <w:tc>
          <w:tcPr>
            <w:tcW w:w="1185" w:type="dxa"/>
            <w:shd w:val="clear" w:color="auto" w:fill="auto"/>
            <w:tcMar>
              <w:top w:w="100" w:type="dxa"/>
              <w:left w:w="100" w:type="dxa"/>
              <w:bottom w:w="100" w:type="dxa"/>
              <w:right w:w="100" w:type="dxa"/>
            </w:tcMar>
          </w:tcPr>
          <w:p w14:paraId="1529D24F" w14:textId="77777777" w:rsidR="00077324" w:rsidRPr="00586C9F" w:rsidRDefault="00FB5034">
            <w:pPr>
              <w:widowControl w:val="0"/>
              <w:pBdr>
                <w:top w:val="nil"/>
                <w:left w:val="nil"/>
                <w:bottom w:val="nil"/>
                <w:right w:val="nil"/>
                <w:between w:val="nil"/>
              </w:pBdr>
            </w:pPr>
            <w:r w:rsidRPr="00586C9F">
              <w:t>1.a.1</w:t>
            </w:r>
          </w:p>
        </w:tc>
        <w:tc>
          <w:tcPr>
            <w:tcW w:w="8430" w:type="dxa"/>
            <w:shd w:val="clear" w:color="auto" w:fill="auto"/>
            <w:tcMar>
              <w:top w:w="100" w:type="dxa"/>
              <w:left w:w="100" w:type="dxa"/>
              <w:bottom w:w="100" w:type="dxa"/>
              <w:right w:w="100" w:type="dxa"/>
            </w:tcMar>
          </w:tcPr>
          <w:p w14:paraId="1529D250" w14:textId="4D940310" w:rsidR="00077324" w:rsidRPr="00586C9F" w:rsidRDefault="00FB5034" w:rsidP="47047E2C">
            <w:pPr>
              <w:widowControl w:val="0"/>
              <w:pBdr>
                <w:top w:val="nil"/>
                <w:left w:val="nil"/>
                <w:bottom w:val="nil"/>
                <w:right w:val="nil"/>
                <w:between w:val="nil"/>
              </w:pBdr>
            </w:pPr>
            <w:r w:rsidRPr="00586C9F">
              <w:t xml:space="preserve">As part of the process leading to certification and recertification, and before certification or attestation, a community needs assessment and a staffing plan that is responsive to the community needs assessment are completed and documented. The needs assessment and staffing plan will be updated regularly, but no less frequently than every 3 years. The community needs assessment should be submitted to DMHA to receive certification. </w:t>
            </w:r>
          </w:p>
          <w:p w14:paraId="1529D251" w14:textId="77777777" w:rsidR="00077324" w:rsidRPr="00586C9F" w:rsidRDefault="00077324">
            <w:pPr>
              <w:widowControl w:val="0"/>
              <w:pBdr>
                <w:top w:val="nil"/>
                <w:left w:val="nil"/>
                <w:bottom w:val="nil"/>
                <w:right w:val="nil"/>
                <w:between w:val="nil"/>
              </w:pBdr>
            </w:pPr>
          </w:p>
          <w:p w14:paraId="1529D252" w14:textId="77777777" w:rsidR="00077324" w:rsidRPr="00586C9F" w:rsidRDefault="00FB5034">
            <w:pPr>
              <w:widowControl w:val="0"/>
              <w:pBdr>
                <w:top w:val="nil"/>
                <w:left w:val="nil"/>
                <w:bottom w:val="nil"/>
                <w:right w:val="nil"/>
                <w:between w:val="nil"/>
              </w:pBdr>
            </w:pPr>
            <w:r w:rsidRPr="00586C9F">
              <w:t>Additional community needs assessment requirements include:</w:t>
            </w:r>
          </w:p>
          <w:p w14:paraId="1529D253" w14:textId="77777777" w:rsidR="00077324" w:rsidRPr="00586C9F" w:rsidRDefault="00FB5034">
            <w:pPr>
              <w:widowControl w:val="0"/>
              <w:numPr>
                <w:ilvl w:val="0"/>
                <w:numId w:val="16"/>
              </w:numPr>
              <w:pBdr>
                <w:top w:val="nil"/>
                <w:left w:val="nil"/>
                <w:bottom w:val="nil"/>
                <w:right w:val="nil"/>
                <w:between w:val="nil"/>
              </w:pBdr>
            </w:pPr>
            <w:r w:rsidRPr="00586C9F">
              <w:t>Community needs assessment updated every 3 years and submitted with re-certification documentation</w:t>
            </w:r>
          </w:p>
          <w:p w14:paraId="1529D254" w14:textId="77777777" w:rsidR="00077324" w:rsidRPr="00586C9F" w:rsidRDefault="00FB5034">
            <w:pPr>
              <w:widowControl w:val="0"/>
              <w:numPr>
                <w:ilvl w:val="0"/>
                <w:numId w:val="16"/>
              </w:numPr>
              <w:pBdr>
                <w:top w:val="nil"/>
                <w:left w:val="nil"/>
                <w:bottom w:val="nil"/>
                <w:right w:val="nil"/>
                <w:between w:val="nil"/>
              </w:pBdr>
            </w:pPr>
            <w:r w:rsidRPr="00586C9F">
              <w:t>Describe population that will be served</w:t>
            </w:r>
          </w:p>
          <w:p w14:paraId="1529D255" w14:textId="7FDD5383" w:rsidR="00077324" w:rsidRPr="00586C9F" w:rsidRDefault="00FB5034">
            <w:pPr>
              <w:widowControl w:val="0"/>
              <w:numPr>
                <w:ilvl w:val="0"/>
                <w:numId w:val="16"/>
              </w:numPr>
              <w:pBdr>
                <w:top w:val="nil"/>
                <w:left w:val="nil"/>
                <w:bottom w:val="nil"/>
                <w:right w:val="nil"/>
                <w:between w:val="nil"/>
              </w:pBdr>
            </w:pPr>
            <w:r w:rsidRPr="00586C9F">
              <w:t xml:space="preserve">Describe how access (including hours and service locations) will be responsive to </w:t>
            </w:r>
            <w:r w:rsidR="00196BA1" w:rsidRPr="00586C9F">
              <w:t>com</w:t>
            </w:r>
            <w:r w:rsidR="00196BA1">
              <w:t>mun</w:t>
            </w:r>
            <w:r w:rsidR="00196BA1" w:rsidRPr="00586C9F">
              <w:t>ity</w:t>
            </w:r>
            <w:r w:rsidRPr="00586C9F">
              <w:t xml:space="preserve"> need</w:t>
            </w:r>
          </w:p>
          <w:p w14:paraId="1529D256" w14:textId="77777777" w:rsidR="00077324" w:rsidRPr="00586C9F" w:rsidRDefault="00FB5034">
            <w:pPr>
              <w:widowControl w:val="0"/>
              <w:numPr>
                <w:ilvl w:val="0"/>
                <w:numId w:val="16"/>
              </w:numPr>
              <w:pBdr>
                <w:top w:val="nil"/>
                <w:left w:val="nil"/>
                <w:bottom w:val="nil"/>
                <w:right w:val="nil"/>
                <w:between w:val="nil"/>
              </w:pBdr>
            </w:pPr>
            <w:r w:rsidRPr="00586C9F">
              <w:t>Identify community partners that the CCBHC engages with or has a Memorandum of Understanding or other Contractual Agreement with</w:t>
            </w:r>
          </w:p>
          <w:p w14:paraId="1529D257" w14:textId="77777777" w:rsidR="00077324" w:rsidRPr="00586C9F" w:rsidRDefault="00FB5034">
            <w:pPr>
              <w:widowControl w:val="0"/>
              <w:numPr>
                <w:ilvl w:val="0"/>
                <w:numId w:val="16"/>
              </w:numPr>
              <w:pBdr>
                <w:top w:val="nil"/>
                <w:left w:val="nil"/>
                <w:bottom w:val="nil"/>
                <w:right w:val="nil"/>
                <w:between w:val="nil"/>
              </w:pBdr>
            </w:pPr>
            <w:r w:rsidRPr="00586C9F">
              <w:t>Collect information on disabilities</w:t>
            </w:r>
          </w:p>
          <w:p w14:paraId="1529D258" w14:textId="77777777" w:rsidR="00077324" w:rsidRPr="00586C9F" w:rsidRDefault="00FB5034">
            <w:pPr>
              <w:widowControl w:val="0"/>
              <w:numPr>
                <w:ilvl w:val="0"/>
                <w:numId w:val="16"/>
              </w:numPr>
              <w:pBdr>
                <w:top w:val="nil"/>
                <w:left w:val="nil"/>
                <w:bottom w:val="nil"/>
                <w:right w:val="nil"/>
                <w:between w:val="nil"/>
              </w:pBdr>
            </w:pPr>
            <w:r w:rsidRPr="00586C9F">
              <w:t>List ways the CCBHC is currently able to address specific populations or community needs specific to their area</w:t>
            </w:r>
          </w:p>
          <w:p w14:paraId="1529D259" w14:textId="77777777" w:rsidR="00077324" w:rsidRPr="00586C9F" w:rsidRDefault="00FB5034">
            <w:pPr>
              <w:widowControl w:val="0"/>
              <w:numPr>
                <w:ilvl w:val="0"/>
                <w:numId w:val="16"/>
              </w:numPr>
              <w:pBdr>
                <w:top w:val="nil"/>
                <w:left w:val="nil"/>
                <w:bottom w:val="nil"/>
                <w:right w:val="nil"/>
                <w:between w:val="nil"/>
              </w:pBdr>
            </w:pPr>
            <w:r w:rsidRPr="00586C9F">
              <w:t xml:space="preserve">List areas the CCBHC cannot meet due to limited staff, hours, location, or other factors, as well as plans to outsource or contract with a DCO to address these areas </w:t>
            </w:r>
          </w:p>
          <w:p w14:paraId="1529D25A" w14:textId="77777777" w:rsidR="00077324" w:rsidRPr="00586C9F" w:rsidRDefault="00FB5034">
            <w:pPr>
              <w:widowControl w:val="0"/>
              <w:numPr>
                <w:ilvl w:val="0"/>
                <w:numId w:val="16"/>
              </w:numPr>
              <w:pBdr>
                <w:top w:val="nil"/>
                <w:left w:val="nil"/>
                <w:bottom w:val="nil"/>
                <w:right w:val="nil"/>
                <w:between w:val="nil"/>
              </w:pBdr>
            </w:pPr>
            <w:r w:rsidRPr="00586C9F">
              <w:t xml:space="preserve">Address what staff positions currently exist and what positions will need to be created and/or filled to meet CCBHC requirements </w:t>
            </w:r>
          </w:p>
          <w:p w14:paraId="1529D25B" w14:textId="6D31C714" w:rsidR="00077324" w:rsidRPr="00586C9F" w:rsidRDefault="00FB5034">
            <w:pPr>
              <w:widowControl w:val="0"/>
              <w:numPr>
                <w:ilvl w:val="0"/>
                <w:numId w:val="16"/>
              </w:numPr>
              <w:pBdr>
                <w:top w:val="nil"/>
                <w:left w:val="nil"/>
                <w:bottom w:val="nil"/>
                <w:right w:val="nil"/>
                <w:between w:val="nil"/>
              </w:pBdr>
            </w:pPr>
            <w:r w:rsidRPr="00586C9F">
              <w:lastRenderedPageBreak/>
              <w:t xml:space="preserve">Survey undocumented population and underserved and historically marginalized individuals within the mental health </w:t>
            </w:r>
            <w:r w:rsidR="008D0AFB" w:rsidRPr="00586C9F">
              <w:t xml:space="preserve">and substance use </w:t>
            </w:r>
            <w:r w:rsidRPr="00586C9F">
              <w:t>space</w:t>
            </w:r>
          </w:p>
        </w:tc>
        <w:tc>
          <w:tcPr>
            <w:tcW w:w="1680" w:type="dxa"/>
            <w:shd w:val="clear" w:color="auto" w:fill="auto"/>
            <w:tcMar>
              <w:top w:w="100" w:type="dxa"/>
              <w:left w:w="100" w:type="dxa"/>
              <w:bottom w:w="100" w:type="dxa"/>
              <w:right w:w="100" w:type="dxa"/>
            </w:tcMar>
          </w:tcPr>
          <w:p w14:paraId="1529D25C" w14:textId="7BD8BC61" w:rsidR="00077324" w:rsidRPr="00586C9F" w:rsidRDefault="00E40E07">
            <w:pPr>
              <w:widowControl w:val="0"/>
              <w:pBdr>
                <w:top w:val="nil"/>
                <w:left w:val="nil"/>
                <w:bottom w:val="nil"/>
                <w:right w:val="nil"/>
                <w:between w:val="nil"/>
              </w:pBdr>
              <w:rPr>
                <w:b/>
              </w:rPr>
            </w:pPr>
            <w:r>
              <w:rPr>
                <w:b/>
              </w:rPr>
              <w:lastRenderedPageBreak/>
              <w:t>YES</w:t>
            </w:r>
            <w:r w:rsidR="00571888">
              <w:rPr>
                <w:b/>
              </w:rPr>
              <w:t xml:space="preserve">- </w:t>
            </w:r>
            <w:r w:rsidR="00957533">
              <w:rPr>
                <w:b/>
              </w:rPr>
              <w:t>e</w:t>
            </w:r>
            <w:r w:rsidR="00571888">
              <w:rPr>
                <w:b/>
              </w:rPr>
              <w:t>xceeding</w:t>
            </w:r>
          </w:p>
        </w:tc>
        <w:tc>
          <w:tcPr>
            <w:tcW w:w="1680" w:type="dxa"/>
            <w:shd w:val="clear" w:color="auto" w:fill="auto"/>
            <w:tcMar>
              <w:top w:w="100" w:type="dxa"/>
              <w:left w:w="100" w:type="dxa"/>
              <w:bottom w:w="100" w:type="dxa"/>
              <w:right w:w="100" w:type="dxa"/>
            </w:tcMar>
          </w:tcPr>
          <w:p w14:paraId="1529D25D" w14:textId="77777777" w:rsidR="00077324" w:rsidRPr="00586C9F" w:rsidRDefault="00077324">
            <w:pPr>
              <w:widowControl w:val="0"/>
              <w:pBdr>
                <w:top w:val="nil"/>
                <w:left w:val="nil"/>
                <w:bottom w:val="nil"/>
                <w:right w:val="nil"/>
                <w:between w:val="nil"/>
              </w:pBdr>
              <w:rPr>
                <w:b/>
              </w:rPr>
            </w:pPr>
          </w:p>
        </w:tc>
      </w:tr>
      <w:tr w:rsidR="00586C9F" w:rsidRPr="00586C9F" w14:paraId="1529D263" w14:textId="77777777" w:rsidTr="32F74DC0">
        <w:tc>
          <w:tcPr>
            <w:tcW w:w="1185" w:type="dxa"/>
            <w:shd w:val="clear" w:color="auto" w:fill="auto"/>
            <w:tcMar>
              <w:top w:w="100" w:type="dxa"/>
              <w:left w:w="100" w:type="dxa"/>
              <w:bottom w:w="100" w:type="dxa"/>
              <w:right w:w="100" w:type="dxa"/>
            </w:tcMar>
          </w:tcPr>
          <w:p w14:paraId="1529D25F" w14:textId="77777777" w:rsidR="00077324" w:rsidRPr="00586C9F" w:rsidRDefault="00FB5034">
            <w:pPr>
              <w:widowControl w:val="0"/>
              <w:pBdr>
                <w:top w:val="nil"/>
                <w:left w:val="nil"/>
                <w:bottom w:val="nil"/>
                <w:right w:val="nil"/>
                <w:between w:val="nil"/>
              </w:pBdr>
            </w:pPr>
            <w:r w:rsidRPr="00586C9F">
              <w:t>1.a.2</w:t>
            </w:r>
          </w:p>
        </w:tc>
        <w:tc>
          <w:tcPr>
            <w:tcW w:w="8430" w:type="dxa"/>
            <w:shd w:val="clear" w:color="auto" w:fill="auto"/>
            <w:tcMar>
              <w:top w:w="100" w:type="dxa"/>
              <w:left w:w="100" w:type="dxa"/>
              <w:bottom w:w="100" w:type="dxa"/>
              <w:right w:w="100" w:type="dxa"/>
            </w:tcMar>
          </w:tcPr>
          <w:p w14:paraId="1529D260" w14:textId="77777777" w:rsidR="00077324" w:rsidRPr="00586C9F" w:rsidRDefault="00FB5034">
            <w:r w:rsidRPr="00586C9F">
              <w:t>The CCBHC submits a list of staffing (position and number of staff) in its application for certification. The staff (both clinical and non-clinical) is appropriate for the population receiving services, as determined by the community needs assessment, in terms of size and composition and providing the types of services the CCBHC is required to and proposes to offer.</w:t>
            </w:r>
            <w:r w:rsidRPr="00586C9F">
              <w:br/>
            </w:r>
            <w:r w:rsidRPr="00586C9F">
              <w:br/>
            </w:r>
            <w:r w:rsidRPr="00F2225B">
              <w:rPr>
                <w:i/>
                <w:iCs/>
              </w:rPr>
              <w:t>Note: See criteria 4.k relating to required staffing of services for veterans.</w:t>
            </w:r>
            <w:r w:rsidRPr="00586C9F">
              <w:t xml:space="preserve"> </w:t>
            </w:r>
          </w:p>
        </w:tc>
        <w:tc>
          <w:tcPr>
            <w:tcW w:w="1680" w:type="dxa"/>
            <w:shd w:val="clear" w:color="auto" w:fill="auto"/>
            <w:tcMar>
              <w:top w:w="100" w:type="dxa"/>
              <w:left w:w="100" w:type="dxa"/>
              <w:bottom w:w="100" w:type="dxa"/>
              <w:right w:w="100" w:type="dxa"/>
            </w:tcMar>
          </w:tcPr>
          <w:p w14:paraId="1529D261" w14:textId="0D582E37" w:rsidR="00077324" w:rsidRPr="00586C9F" w:rsidRDefault="00571888">
            <w:pPr>
              <w:widowControl w:val="0"/>
              <w:pBdr>
                <w:top w:val="nil"/>
                <w:left w:val="nil"/>
                <w:bottom w:val="nil"/>
                <w:right w:val="nil"/>
                <w:between w:val="nil"/>
              </w:pBdr>
              <w:rPr>
                <w:b/>
              </w:rPr>
            </w:pPr>
            <w:r>
              <w:rPr>
                <w:b/>
              </w:rPr>
              <w:t>YES-</w:t>
            </w:r>
            <w:r w:rsidR="00957533">
              <w:rPr>
                <w:b/>
              </w:rPr>
              <w:t>e</w:t>
            </w:r>
            <w:r>
              <w:rPr>
                <w:b/>
              </w:rPr>
              <w:t>xceeding</w:t>
            </w:r>
          </w:p>
        </w:tc>
        <w:tc>
          <w:tcPr>
            <w:tcW w:w="1680" w:type="dxa"/>
            <w:shd w:val="clear" w:color="auto" w:fill="auto"/>
            <w:tcMar>
              <w:top w:w="100" w:type="dxa"/>
              <w:left w:w="100" w:type="dxa"/>
              <w:bottom w:w="100" w:type="dxa"/>
              <w:right w:w="100" w:type="dxa"/>
            </w:tcMar>
          </w:tcPr>
          <w:p w14:paraId="1529D262" w14:textId="77777777" w:rsidR="00077324" w:rsidRPr="00586C9F" w:rsidRDefault="00077324">
            <w:pPr>
              <w:widowControl w:val="0"/>
              <w:pBdr>
                <w:top w:val="nil"/>
                <w:left w:val="nil"/>
                <w:bottom w:val="nil"/>
                <w:right w:val="nil"/>
                <w:between w:val="nil"/>
              </w:pBdr>
              <w:rPr>
                <w:b/>
              </w:rPr>
            </w:pPr>
          </w:p>
        </w:tc>
      </w:tr>
      <w:tr w:rsidR="00586C9F" w:rsidRPr="00586C9F" w14:paraId="1529D26A" w14:textId="77777777" w:rsidTr="32F74DC0">
        <w:tc>
          <w:tcPr>
            <w:tcW w:w="1185" w:type="dxa"/>
            <w:shd w:val="clear" w:color="auto" w:fill="auto"/>
            <w:tcMar>
              <w:top w:w="100" w:type="dxa"/>
              <w:left w:w="100" w:type="dxa"/>
              <w:bottom w:w="100" w:type="dxa"/>
              <w:right w:w="100" w:type="dxa"/>
            </w:tcMar>
          </w:tcPr>
          <w:p w14:paraId="1529D264" w14:textId="77777777" w:rsidR="00077324" w:rsidRPr="00586C9F" w:rsidRDefault="00FB5034">
            <w:pPr>
              <w:widowControl w:val="0"/>
              <w:pBdr>
                <w:top w:val="nil"/>
                <w:left w:val="nil"/>
                <w:bottom w:val="nil"/>
                <w:right w:val="nil"/>
                <w:between w:val="nil"/>
              </w:pBdr>
            </w:pPr>
            <w:r w:rsidRPr="00586C9F">
              <w:t>1.a.3</w:t>
            </w:r>
          </w:p>
        </w:tc>
        <w:tc>
          <w:tcPr>
            <w:tcW w:w="8430" w:type="dxa"/>
            <w:shd w:val="clear" w:color="auto" w:fill="auto"/>
            <w:tcMar>
              <w:top w:w="100" w:type="dxa"/>
              <w:left w:w="100" w:type="dxa"/>
              <w:bottom w:w="100" w:type="dxa"/>
              <w:right w:w="100" w:type="dxa"/>
            </w:tcMar>
          </w:tcPr>
          <w:p w14:paraId="1529D265" w14:textId="77777777" w:rsidR="00077324" w:rsidRPr="00586C9F" w:rsidRDefault="00FB5034">
            <w:r w:rsidRPr="00586C9F">
              <w:t xml:space="preserve">The Chief Executive Officer (CEO) of the CCBHC, or equivalent, maintains a fully staffed management team as appropriate for the size and needs of the clinic, as determined by the current community needs assessment and staffing plan. The management team will include, at a minimum, a CEO or equivalent/Project Director and a psychiatrist as Medical Director. The Medical Director need not be a full-time employee of the CCBHC. The CCBHC must share the CEO and Medical Director information with DMHA as part of the designation/certification process. </w:t>
            </w:r>
          </w:p>
          <w:p w14:paraId="1529D266" w14:textId="77777777" w:rsidR="00077324" w:rsidRPr="00586C9F" w:rsidRDefault="00077324"/>
          <w:p w14:paraId="1529D267" w14:textId="77777777" w:rsidR="00077324" w:rsidRPr="00586C9F" w:rsidRDefault="00FB5034">
            <w:r w:rsidRPr="00586C9F">
              <w:t xml:space="preserve">Depending on the size of the CCBHC, both positions (CEO or equivalent and the Medical Director) may be held by the same person. The Medical Director will provide guidance regarding behavioral health clinical service delivery, ensure the quality of the medical component of care, and provide guidance to foster the integration and coordination of behavioral health and primary care. </w:t>
            </w:r>
            <w:r w:rsidRPr="00586C9F">
              <w:br/>
            </w:r>
            <w:r w:rsidRPr="00586C9F">
              <w:br/>
            </w:r>
            <w:r w:rsidRPr="00586C9F">
              <w:rPr>
                <w:i/>
              </w:rPr>
              <w:t xml:space="preserve">Note: If a CCBHC is unable, after reasonable efforts, to employ or contract with a psychiatrist as Medical Director, a medically trained behavioral health care professional with prescriptive authority and appropriate education, licensure, and experience in psychopharmacology, and who can prescribe and manage medications independently, pursuant to state law, may serve as the Medical Director. In addition, if a CCBHC is unable to hire a psychiatrist and hires another </w:t>
            </w:r>
            <w:r w:rsidRPr="00586C9F">
              <w:rPr>
                <w:i/>
              </w:rPr>
              <w:lastRenderedPageBreak/>
              <w:t>prescriber instead, psychiatric consultation will be obtained regarding behavioral health clinical service delivery, quality of the medical component of care, and integration and coordination of behavioral health and primary care.</w:t>
            </w:r>
          </w:p>
        </w:tc>
        <w:tc>
          <w:tcPr>
            <w:tcW w:w="1680" w:type="dxa"/>
            <w:shd w:val="clear" w:color="auto" w:fill="auto"/>
            <w:tcMar>
              <w:top w:w="100" w:type="dxa"/>
              <w:left w:w="100" w:type="dxa"/>
              <w:bottom w:w="100" w:type="dxa"/>
              <w:right w:w="100" w:type="dxa"/>
            </w:tcMar>
          </w:tcPr>
          <w:p w14:paraId="1A58245B" w14:textId="77777777" w:rsidR="00077324" w:rsidRDefault="00571888">
            <w:pPr>
              <w:widowControl w:val="0"/>
              <w:pBdr>
                <w:top w:val="nil"/>
                <w:left w:val="nil"/>
                <w:bottom w:val="nil"/>
                <w:right w:val="nil"/>
                <w:between w:val="nil"/>
              </w:pBdr>
              <w:rPr>
                <w:b/>
              </w:rPr>
            </w:pPr>
            <w:r>
              <w:rPr>
                <w:b/>
              </w:rPr>
              <w:lastRenderedPageBreak/>
              <w:t>YES-</w:t>
            </w:r>
          </w:p>
          <w:p w14:paraId="1529D268" w14:textId="7678053B" w:rsidR="00571888" w:rsidRPr="00586C9F" w:rsidRDefault="00957533">
            <w:pPr>
              <w:widowControl w:val="0"/>
              <w:pBdr>
                <w:top w:val="nil"/>
                <w:left w:val="nil"/>
                <w:bottom w:val="nil"/>
                <w:right w:val="nil"/>
                <w:between w:val="nil"/>
              </w:pBdr>
              <w:rPr>
                <w:b/>
              </w:rPr>
            </w:pPr>
            <w:r>
              <w:rPr>
                <w:b/>
              </w:rPr>
              <w:t>e</w:t>
            </w:r>
            <w:r w:rsidR="00571888">
              <w:rPr>
                <w:b/>
              </w:rPr>
              <w:t>xceeding</w:t>
            </w:r>
          </w:p>
        </w:tc>
        <w:tc>
          <w:tcPr>
            <w:tcW w:w="1680" w:type="dxa"/>
            <w:shd w:val="clear" w:color="auto" w:fill="auto"/>
            <w:tcMar>
              <w:top w:w="100" w:type="dxa"/>
              <w:left w:w="100" w:type="dxa"/>
              <w:bottom w:w="100" w:type="dxa"/>
              <w:right w:w="100" w:type="dxa"/>
            </w:tcMar>
          </w:tcPr>
          <w:p w14:paraId="1529D269" w14:textId="77777777" w:rsidR="00077324" w:rsidRPr="00586C9F" w:rsidRDefault="00077324">
            <w:pPr>
              <w:widowControl w:val="0"/>
              <w:pBdr>
                <w:top w:val="nil"/>
                <w:left w:val="nil"/>
                <w:bottom w:val="nil"/>
                <w:right w:val="nil"/>
                <w:between w:val="nil"/>
              </w:pBdr>
              <w:rPr>
                <w:b/>
              </w:rPr>
            </w:pPr>
          </w:p>
        </w:tc>
      </w:tr>
      <w:tr w:rsidR="00CA61F9" w:rsidRPr="00586C9F" w14:paraId="2F43023B" w14:textId="77777777" w:rsidTr="32F74DC0">
        <w:tc>
          <w:tcPr>
            <w:tcW w:w="1185" w:type="dxa"/>
            <w:shd w:val="clear" w:color="auto" w:fill="auto"/>
            <w:tcMar>
              <w:top w:w="100" w:type="dxa"/>
              <w:left w:w="100" w:type="dxa"/>
              <w:bottom w:w="100" w:type="dxa"/>
              <w:right w:w="100" w:type="dxa"/>
            </w:tcMar>
          </w:tcPr>
          <w:p w14:paraId="30EF0748" w14:textId="67610FBE" w:rsidR="00CA61F9" w:rsidRPr="00586C9F" w:rsidRDefault="00CA61F9">
            <w:pPr>
              <w:widowControl w:val="0"/>
              <w:pBdr>
                <w:top w:val="nil"/>
                <w:left w:val="nil"/>
                <w:bottom w:val="nil"/>
                <w:right w:val="nil"/>
                <w:between w:val="nil"/>
              </w:pBdr>
            </w:pPr>
            <w:r>
              <w:t xml:space="preserve">1.a.4 </w:t>
            </w:r>
          </w:p>
        </w:tc>
        <w:tc>
          <w:tcPr>
            <w:tcW w:w="8430" w:type="dxa"/>
            <w:shd w:val="clear" w:color="auto" w:fill="auto"/>
            <w:tcMar>
              <w:top w:w="100" w:type="dxa"/>
              <w:left w:w="100" w:type="dxa"/>
              <w:bottom w:w="100" w:type="dxa"/>
              <w:right w:w="100" w:type="dxa"/>
            </w:tcMar>
          </w:tcPr>
          <w:p w14:paraId="5CF73058" w14:textId="11A5E08A" w:rsidR="00CA61F9" w:rsidRPr="008E44D0" w:rsidRDefault="00CA61F9">
            <w:pPr>
              <w:rPr>
                <w:color w:val="FF0000"/>
              </w:rPr>
            </w:pPr>
            <w:r w:rsidRPr="008E44D0">
              <w:rPr>
                <w:color w:val="FF0000"/>
              </w:rPr>
              <w:t>The CCBHC maintains liability/malpractice insurance adequate for the staffing and scope of services provided.</w:t>
            </w:r>
          </w:p>
        </w:tc>
        <w:tc>
          <w:tcPr>
            <w:tcW w:w="1680" w:type="dxa"/>
            <w:shd w:val="clear" w:color="auto" w:fill="auto"/>
            <w:tcMar>
              <w:top w:w="100" w:type="dxa"/>
              <w:left w:w="100" w:type="dxa"/>
              <w:bottom w:w="100" w:type="dxa"/>
              <w:right w:w="100" w:type="dxa"/>
            </w:tcMar>
          </w:tcPr>
          <w:p w14:paraId="12067BFC" w14:textId="6F953E02" w:rsidR="00CA61F9" w:rsidRDefault="00CA61F9">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DCF281F" w14:textId="77777777" w:rsidR="00CA61F9" w:rsidRPr="00586C9F" w:rsidRDefault="00CA61F9">
            <w:pPr>
              <w:widowControl w:val="0"/>
              <w:pBdr>
                <w:top w:val="nil"/>
                <w:left w:val="nil"/>
                <w:bottom w:val="nil"/>
                <w:right w:val="nil"/>
                <w:between w:val="nil"/>
              </w:pBdr>
              <w:rPr>
                <w:b/>
              </w:rPr>
            </w:pPr>
          </w:p>
        </w:tc>
      </w:tr>
      <w:tr w:rsidR="00586C9F" w:rsidRPr="00586C9F" w14:paraId="1529D26F" w14:textId="77777777" w:rsidTr="32F74DC0">
        <w:tc>
          <w:tcPr>
            <w:tcW w:w="1185" w:type="dxa"/>
            <w:shd w:val="clear" w:color="auto" w:fill="auto"/>
            <w:tcMar>
              <w:top w:w="100" w:type="dxa"/>
              <w:left w:w="100" w:type="dxa"/>
              <w:bottom w:w="100" w:type="dxa"/>
              <w:right w:w="100" w:type="dxa"/>
            </w:tcMar>
          </w:tcPr>
          <w:p w14:paraId="1529D26B" w14:textId="77777777" w:rsidR="00077324" w:rsidRPr="00586C9F" w:rsidRDefault="00FB5034">
            <w:pPr>
              <w:widowControl w:val="0"/>
              <w:pBdr>
                <w:top w:val="nil"/>
                <w:left w:val="nil"/>
                <w:bottom w:val="nil"/>
                <w:right w:val="nil"/>
                <w:between w:val="nil"/>
              </w:pBdr>
            </w:pPr>
            <w:r w:rsidRPr="00586C9F">
              <w:t>1.b.1</w:t>
            </w:r>
          </w:p>
        </w:tc>
        <w:tc>
          <w:tcPr>
            <w:tcW w:w="8430" w:type="dxa"/>
            <w:shd w:val="clear" w:color="auto" w:fill="auto"/>
            <w:tcMar>
              <w:top w:w="100" w:type="dxa"/>
              <w:left w:w="100" w:type="dxa"/>
              <w:bottom w:w="100" w:type="dxa"/>
              <w:right w:w="100" w:type="dxa"/>
            </w:tcMar>
          </w:tcPr>
          <w:p w14:paraId="1529D26C" w14:textId="77E7135D" w:rsidR="00077324" w:rsidRPr="00586C9F" w:rsidRDefault="00FB5034">
            <w:r w:rsidRPr="00586C9F">
              <w:t xml:space="preserve">All CCBHC providers who furnish services directly, and any Designated Collaborating Organization (DCO) providers that furnish services under arrangement with the CCBHC, are legally authorized in accordance with federal, state, and local laws, and act only within the scope of their respective state licenses, certifications, or registrations and in accordance with all applicable laws and regulations. This includes any applicable state Medicaid billing regulations or policies. Pursuant to the requirements of the statute (PAMA § 223 (a)(2)(A)), CCBHC providers must have and maintain all necessary state-required licenses, certifications, or other credentialing. When CCBHC providers are working toward licensure, appropriate supervision must be provided in accordance with applicable state laws. </w:t>
            </w:r>
            <w:r w:rsidRPr="00586C9F">
              <w:br/>
            </w:r>
            <w:r w:rsidRPr="00586C9F">
              <w:br/>
              <w:t xml:space="preserve">All DCOs that the CCBHC contracts with must be </w:t>
            </w:r>
            <w:r w:rsidR="00BC7F78" w:rsidRPr="00586C9F">
              <w:t xml:space="preserve">currently </w:t>
            </w:r>
            <w:r w:rsidRPr="00586C9F">
              <w:t xml:space="preserve">certified or designated when applicable in their field of service, such as Addictions Service Provider. The CCBHC must document the relationship with a DCO with an MOU or other contractual </w:t>
            </w:r>
            <w:r w:rsidR="000A47CF" w:rsidRPr="00586C9F">
              <w:t>arrangement and</w:t>
            </w:r>
            <w:r w:rsidRPr="00586C9F">
              <w:t xml:space="preserve"> will inform DMHA as part of the designation/certification process.</w:t>
            </w:r>
          </w:p>
        </w:tc>
        <w:tc>
          <w:tcPr>
            <w:tcW w:w="1680" w:type="dxa"/>
            <w:shd w:val="clear" w:color="auto" w:fill="auto"/>
            <w:tcMar>
              <w:top w:w="100" w:type="dxa"/>
              <w:left w:w="100" w:type="dxa"/>
              <w:bottom w:w="100" w:type="dxa"/>
              <w:right w:w="100" w:type="dxa"/>
            </w:tcMar>
          </w:tcPr>
          <w:p w14:paraId="5F128C39" w14:textId="77777777" w:rsidR="00077324" w:rsidRDefault="00571888">
            <w:pPr>
              <w:widowControl w:val="0"/>
              <w:pBdr>
                <w:top w:val="nil"/>
                <w:left w:val="nil"/>
                <w:bottom w:val="nil"/>
                <w:right w:val="nil"/>
                <w:between w:val="nil"/>
              </w:pBdr>
              <w:rPr>
                <w:b/>
              </w:rPr>
            </w:pPr>
            <w:r>
              <w:rPr>
                <w:b/>
              </w:rPr>
              <w:t>YES-</w:t>
            </w:r>
          </w:p>
          <w:p w14:paraId="1529D26D" w14:textId="07C94AF9" w:rsidR="00571888" w:rsidRPr="00586C9F" w:rsidRDefault="00957533">
            <w:pPr>
              <w:widowControl w:val="0"/>
              <w:pBdr>
                <w:top w:val="nil"/>
                <w:left w:val="nil"/>
                <w:bottom w:val="nil"/>
                <w:right w:val="nil"/>
                <w:between w:val="nil"/>
              </w:pBdr>
              <w:rPr>
                <w:b/>
              </w:rPr>
            </w:pPr>
            <w:r>
              <w:rPr>
                <w:b/>
              </w:rPr>
              <w:t>e</w:t>
            </w:r>
            <w:r w:rsidR="00571888">
              <w:rPr>
                <w:b/>
              </w:rPr>
              <w:t>xceeding</w:t>
            </w:r>
          </w:p>
        </w:tc>
        <w:tc>
          <w:tcPr>
            <w:tcW w:w="1680" w:type="dxa"/>
            <w:shd w:val="clear" w:color="auto" w:fill="auto"/>
            <w:tcMar>
              <w:top w:w="100" w:type="dxa"/>
              <w:left w:w="100" w:type="dxa"/>
              <w:bottom w:w="100" w:type="dxa"/>
              <w:right w:w="100" w:type="dxa"/>
            </w:tcMar>
          </w:tcPr>
          <w:p w14:paraId="1529D26E" w14:textId="77777777" w:rsidR="00077324" w:rsidRPr="00586C9F" w:rsidRDefault="00077324">
            <w:pPr>
              <w:widowControl w:val="0"/>
              <w:pBdr>
                <w:top w:val="nil"/>
                <w:left w:val="nil"/>
                <w:bottom w:val="nil"/>
                <w:right w:val="nil"/>
                <w:between w:val="nil"/>
              </w:pBdr>
              <w:rPr>
                <w:b/>
              </w:rPr>
            </w:pPr>
          </w:p>
        </w:tc>
      </w:tr>
      <w:tr w:rsidR="00586C9F" w:rsidRPr="00586C9F" w14:paraId="1529D279" w14:textId="77777777" w:rsidTr="32F74DC0">
        <w:tc>
          <w:tcPr>
            <w:tcW w:w="1185" w:type="dxa"/>
            <w:shd w:val="clear" w:color="auto" w:fill="auto"/>
            <w:tcMar>
              <w:top w:w="100" w:type="dxa"/>
              <w:left w:w="100" w:type="dxa"/>
              <w:bottom w:w="100" w:type="dxa"/>
              <w:right w:w="100" w:type="dxa"/>
            </w:tcMar>
          </w:tcPr>
          <w:p w14:paraId="1529D270" w14:textId="77777777" w:rsidR="00077324" w:rsidRPr="00586C9F" w:rsidRDefault="00FB5034">
            <w:pPr>
              <w:widowControl w:val="0"/>
              <w:pBdr>
                <w:top w:val="nil"/>
                <w:left w:val="nil"/>
                <w:bottom w:val="nil"/>
                <w:right w:val="nil"/>
                <w:between w:val="nil"/>
              </w:pBdr>
            </w:pPr>
            <w:r w:rsidRPr="00586C9F">
              <w:t>1.b.2</w:t>
            </w:r>
          </w:p>
        </w:tc>
        <w:tc>
          <w:tcPr>
            <w:tcW w:w="8430" w:type="dxa"/>
            <w:shd w:val="clear" w:color="auto" w:fill="auto"/>
            <w:tcMar>
              <w:top w:w="100" w:type="dxa"/>
              <w:left w:w="100" w:type="dxa"/>
              <w:bottom w:w="100" w:type="dxa"/>
              <w:right w:w="100" w:type="dxa"/>
            </w:tcMar>
          </w:tcPr>
          <w:p w14:paraId="33E606A3" w14:textId="77777777" w:rsidR="000A47CF" w:rsidRPr="00586C9F" w:rsidRDefault="00FB5034">
            <w:r w:rsidRPr="00586C9F">
              <w:t xml:space="preserve">The CCBHC staffing plan meets the requirements of the state behavioral health authority and any accreditation standards required by the state. The staffing plan is informed by the community needs assessment and includes clinical, peer, and other staff. In accordance with the staffing plan, the CCBHC maintains a core workforce comprised of employed and contracted staff. Staffing shall be appropriate to address the needs of people receiving services at the CCBHC, as reflected in their treatment plans, and as required to meet program requirements of these criteria. The CCBHC </w:t>
            </w:r>
            <w:r w:rsidRPr="00586C9F">
              <w:lastRenderedPageBreak/>
              <w:t xml:space="preserve">must inform DMHA of all staffing information and licensure as part of the designation/certification process. </w:t>
            </w:r>
          </w:p>
          <w:p w14:paraId="1529D271" w14:textId="6A3FFD51" w:rsidR="00077324" w:rsidRPr="00586C9F" w:rsidRDefault="00FB5034">
            <w:r w:rsidRPr="00586C9F">
              <w:br/>
              <w:t>CCBHC staff must include a medically trained behavioral health care provider, either employed or available through formal arrangement, who can prescribe and manage medications independently under state law, including buprenorphine and other FDA- approved medications used to treat opioid, alcohol, and tobacco use disorders. This would not include methadone, unless the CCBHC is also an Opioid Treatment Program (OTP). If the CCBHC does not have the ability to prescribe methadone for the treatment of opioid use disorder directly, it shall refer to an OTP (if any exist in the CCBHC service area) and provide care coordination to ensure access to methadone. The CCBHC must have staff, either employed or under contract, who are licensed or certified substance use treatment counselors or specialists. If the Medical Director is not experienced with the treatment of substance use disorders, the CCBHC must have experienced addiction medicine physicians or specialists on staff, or arrangements that ensure access to consultation on addiction medicine for the Medical Director and clinical staff. The CCBHC must include staff with expertise in addressing trauma and promoting the recovery of children and adolescents with serious emotional disturbance (SED) and adults with serious mental illness (SMI). Examples of staff include</w:t>
            </w:r>
            <w:r w:rsidR="00A643BF" w:rsidRPr="00586C9F">
              <w:t>, but are not limited to,</w:t>
            </w:r>
            <w:r w:rsidRPr="00586C9F">
              <w:t xml:space="preserve"> a combination of the following: (1) psychiatrists (including general adult psychiatrists and subspecialists), (2) nurses (including LPNs and RNs), (3) licensed independent clinical social workers, (4) licensed mental health counselors, (5) licensed psychologists, (6) licensed marriage and family therapists, (7) licensed occupational therapists, (8) staff trained to provide case management, (9) certified/trained peer specialist(s)/recovery coaches, (10) licensed addiction counselors, (11) certified/trained family peer specialists, (12) medical assistants, (13) community health workers, </w:t>
            </w:r>
            <w:r w:rsidR="004A2FB8" w:rsidRPr="00586C9F">
              <w:t xml:space="preserve">(14) licensed addiction counselors, </w:t>
            </w:r>
            <w:r w:rsidRPr="00586C9F">
              <w:t>and (</w:t>
            </w:r>
            <w:r w:rsidR="004A2FB8" w:rsidRPr="00586C9F">
              <w:t>15</w:t>
            </w:r>
            <w:r w:rsidRPr="00586C9F">
              <w:t xml:space="preserve">) staff who have the </w:t>
            </w:r>
            <w:r w:rsidR="4D0821DC" w:rsidRPr="00586C9F">
              <w:t>time and</w:t>
            </w:r>
            <w:r w:rsidRPr="00586C9F">
              <w:t xml:space="preserve"> ability to assist individuals navigating financial needs, housing needs, and service transition needs (ex: navigators, peers). Staff </w:t>
            </w:r>
            <w:r w:rsidR="00A643BF" w:rsidRPr="00586C9F">
              <w:t>should reflect the communities identified in the CCBHC</w:t>
            </w:r>
            <w:r w:rsidR="00122894" w:rsidRPr="00586C9F">
              <w:t xml:space="preserve">’s needs assessment in lived experiences, cultures, and identities. </w:t>
            </w:r>
            <w:r w:rsidRPr="00586C9F">
              <w:br/>
            </w:r>
            <w:r w:rsidRPr="00586C9F">
              <w:lastRenderedPageBreak/>
              <w:br/>
              <w:t>The CCBHC supplements its core staff as necessary in order to adhere to program requirements 3 and 4 and individual treatment plans, through arrangements with and referrals to other providers.</w:t>
            </w:r>
          </w:p>
          <w:p w14:paraId="1529D272" w14:textId="77777777" w:rsidR="00077324" w:rsidRPr="00586C9F" w:rsidRDefault="00077324"/>
          <w:p w14:paraId="1529D273" w14:textId="77777777" w:rsidR="00077324" w:rsidRPr="00586C9F" w:rsidRDefault="00FB5034">
            <w:r w:rsidRPr="00586C9F">
              <w:t>Additional staff requirements include:</w:t>
            </w:r>
          </w:p>
          <w:p w14:paraId="1529D274" w14:textId="7CE31455" w:rsidR="00077324" w:rsidRPr="00586C9F" w:rsidRDefault="00FB5034" w:rsidP="00536EFA">
            <w:pPr>
              <w:pStyle w:val="ListParagraph"/>
              <w:numPr>
                <w:ilvl w:val="0"/>
                <w:numId w:val="28"/>
              </w:numPr>
            </w:pPr>
            <w:r w:rsidRPr="00586C9F">
              <w:t>Navigator position: Staff member with the time and ability to help individuals receiving services navigate the CCBHC process, barriers, and service offerings</w:t>
            </w:r>
            <w:r w:rsidR="37BBB3BB" w:rsidRPr="00586C9F">
              <w:t>. The position must align with the services referenced above in Item 1</w:t>
            </w:r>
            <w:r w:rsidR="004A2FB8" w:rsidRPr="00586C9F">
              <w:t>5</w:t>
            </w:r>
            <w:r w:rsidR="37BBB3BB" w:rsidRPr="00586C9F">
              <w:t>.</w:t>
            </w:r>
            <w:r w:rsidRPr="00586C9F">
              <w:t xml:space="preserve"> </w:t>
            </w:r>
          </w:p>
          <w:p w14:paraId="1529D275" w14:textId="77777777" w:rsidR="00077324" w:rsidRPr="00586C9F" w:rsidRDefault="00077324"/>
          <w:p w14:paraId="1529D276" w14:textId="77777777" w:rsidR="00077324" w:rsidRPr="00586C9F" w:rsidRDefault="00FB5034">
            <w:r w:rsidRPr="00586C9F">
              <w:rPr>
                <w:i/>
              </w:rPr>
              <w:t xml:space="preserve">Note: Recognizing professional shortages exist for many behavioral health providers: (1) some services may be provided by contract or part-time staff as needed; (2) in CCBHC organizations comprised of multiple locations, providers may be shared across locations; and  (3) the CCBHC may utilize telehealth/telemedicine, video conferencing, patient monitoring, asynchronous interventions, and other technologies, to the extent possible, to alleviate shortages, provided that these services are coordinated with other services delivered by the CCBHC. The CCBHC is not precluded by anything in this criterion from utilizing providers working towards licensure if they are working under the requisite supervision. </w:t>
            </w:r>
          </w:p>
        </w:tc>
        <w:tc>
          <w:tcPr>
            <w:tcW w:w="1680" w:type="dxa"/>
            <w:shd w:val="clear" w:color="auto" w:fill="auto"/>
            <w:tcMar>
              <w:top w:w="100" w:type="dxa"/>
              <w:left w:w="100" w:type="dxa"/>
              <w:bottom w:w="100" w:type="dxa"/>
              <w:right w:w="100" w:type="dxa"/>
            </w:tcMar>
          </w:tcPr>
          <w:p w14:paraId="1529D277" w14:textId="57415615" w:rsidR="00077324" w:rsidRPr="00586C9F" w:rsidRDefault="00B67D64">
            <w:pPr>
              <w:widowControl w:val="0"/>
              <w:pBdr>
                <w:top w:val="nil"/>
                <w:left w:val="nil"/>
                <w:bottom w:val="nil"/>
                <w:right w:val="nil"/>
                <w:between w:val="nil"/>
              </w:pBdr>
              <w:rPr>
                <w:b/>
              </w:rPr>
            </w:pPr>
            <w:r>
              <w:rPr>
                <w:b/>
              </w:rPr>
              <w:lastRenderedPageBreak/>
              <w:t xml:space="preserve">YES- </w:t>
            </w:r>
            <w:r w:rsidR="00957533">
              <w:rPr>
                <w:b/>
              </w:rPr>
              <w:t>e</w:t>
            </w:r>
            <w:r>
              <w:rPr>
                <w:b/>
              </w:rPr>
              <w:t>xceeding</w:t>
            </w:r>
          </w:p>
        </w:tc>
        <w:tc>
          <w:tcPr>
            <w:tcW w:w="1680" w:type="dxa"/>
            <w:shd w:val="clear" w:color="auto" w:fill="auto"/>
            <w:tcMar>
              <w:top w:w="100" w:type="dxa"/>
              <w:left w:w="100" w:type="dxa"/>
              <w:bottom w:w="100" w:type="dxa"/>
              <w:right w:w="100" w:type="dxa"/>
            </w:tcMar>
          </w:tcPr>
          <w:p w14:paraId="1529D278" w14:textId="77777777" w:rsidR="00077324" w:rsidRPr="00586C9F" w:rsidRDefault="00077324">
            <w:pPr>
              <w:widowControl w:val="0"/>
              <w:pBdr>
                <w:top w:val="nil"/>
                <w:left w:val="nil"/>
                <w:bottom w:val="nil"/>
                <w:right w:val="nil"/>
                <w:between w:val="nil"/>
              </w:pBdr>
              <w:rPr>
                <w:b/>
              </w:rPr>
            </w:pPr>
          </w:p>
        </w:tc>
      </w:tr>
      <w:tr w:rsidR="00586C9F" w:rsidRPr="00586C9F" w14:paraId="1529D28B" w14:textId="77777777" w:rsidTr="32F74DC0">
        <w:tc>
          <w:tcPr>
            <w:tcW w:w="1185" w:type="dxa"/>
            <w:shd w:val="clear" w:color="auto" w:fill="auto"/>
            <w:tcMar>
              <w:top w:w="100" w:type="dxa"/>
              <w:left w:w="100" w:type="dxa"/>
              <w:bottom w:w="100" w:type="dxa"/>
              <w:right w:w="100" w:type="dxa"/>
            </w:tcMar>
          </w:tcPr>
          <w:p w14:paraId="1529D27A" w14:textId="77777777" w:rsidR="00077324" w:rsidRPr="00586C9F" w:rsidRDefault="00FB5034">
            <w:pPr>
              <w:widowControl w:val="0"/>
              <w:pBdr>
                <w:top w:val="nil"/>
                <w:left w:val="nil"/>
                <w:bottom w:val="nil"/>
                <w:right w:val="nil"/>
                <w:between w:val="nil"/>
              </w:pBdr>
            </w:pPr>
            <w:r w:rsidRPr="00586C9F">
              <w:lastRenderedPageBreak/>
              <w:t>1.c.1</w:t>
            </w:r>
          </w:p>
        </w:tc>
        <w:tc>
          <w:tcPr>
            <w:tcW w:w="8430" w:type="dxa"/>
            <w:shd w:val="clear" w:color="auto" w:fill="auto"/>
            <w:tcMar>
              <w:top w:w="100" w:type="dxa"/>
              <w:left w:w="100" w:type="dxa"/>
              <w:bottom w:w="100" w:type="dxa"/>
              <w:right w:w="100" w:type="dxa"/>
            </w:tcMar>
          </w:tcPr>
          <w:p w14:paraId="1529D27B" w14:textId="77777777" w:rsidR="00077324" w:rsidRPr="00586C9F" w:rsidRDefault="00FB5034">
            <w:r w:rsidRPr="00586C9F">
              <w:t>The CCBHC has a training plan for all CCBHC employed and contract staff who have direct contact with people receiving services or their families. The training plan satisfies and includes requirements of the state behavioral health authority and any accreditation standards on training required by the state. At orientation and annually thereafter, the CCBHC must provide training on:</w:t>
            </w:r>
            <w:r w:rsidRPr="00586C9F">
              <w:br/>
            </w:r>
          </w:p>
          <w:p w14:paraId="1529D27C" w14:textId="6D4EC74D" w:rsidR="00077324" w:rsidRPr="00586C9F" w:rsidRDefault="00FB5034">
            <w:pPr>
              <w:numPr>
                <w:ilvl w:val="0"/>
                <w:numId w:val="12"/>
              </w:numPr>
              <w:pBdr>
                <w:top w:val="nil"/>
                <w:left w:val="nil"/>
                <w:bottom w:val="nil"/>
                <w:right w:val="nil"/>
                <w:between w:val="nil"/>
              </w:pBdr>
            </w:pPr>
            <w:r w:rsidRPr="00586C9F">
              <w:t>Evidence-based practices</w:t>
            </w:r>
            <w:r w:rsidR="002C27CF" w:rsidRPr="00586C9F">
              <w:t xml:space="preserve"> as defined by the State during demonstration</w:t>
            </w:r>
          </w:p>
          <w:p w14:paraId="1529D27D" w14:textId="77777777" w:rsidR="00077324" w:rsidRPr="00586C9F" w:rsidRDefault="00FB5034">
            <w:pPr>
              <w:numPr>
                <w:ilvl w:val="0"/>
                <w:numId w:val="12"/>
              </w:numPr>
              <w:pBdr>
                <w:top w:val="nil"/>
                <w:left w:val="nil"/>
                <w:bottom w:val="nil"/>
                <w:right w:val="nil"/>
                <w:between w:val="nil"/>
              </w:pBdr>
            </w:pPr>
            <w:r w:rsidRPr="00586C9F">
              <w:t>Cultural competency and awareness (described below)</w:t>
            </w:r>
          </w:p>
          <w:p w14:paraId="1529D27E" w14:textId="77777777" w:rsidR="00077324" w:rsidRPr="00586C9F" w:rsidRDefault="00FB5034">
            <w:pPr>
              <w:numPr>
                <w:ilvl w:val="0"/>
                <w:numId w:val="12"/>
              </w:numPr>
              <w:pBdr>
                <w:top w:val="nil"/>
                <w:left w:val="nil"/>
                <w:bottom w:val="nil"/>
                <w:right w:val="nil"/>
                <w:between w:val="nil"/>
              </w:pBdr>
            </w:pPr>
            <w:r w:rsidRPr="00586C9F">
              <w:t>Person-centered and family-centered, recovery-oriented planning and services</w:t>
            </w:r>
          </w:p>
          <w:p w14:paraId="1529D27F" w14:textId="77777777" w:rsidR="00077324" w:rsidRPr="00586C9F" w:rsidRDefault="00FB5034">
            <w:pPr>
              <w:numPr>
                <w:ilvl w:val="0"/>
                <w:numId w:val="12"/>
              </w:numPr>
              <w:pBdr>
                <w:top w:val="nil"/>
                <w:left w:val="nil"/>
                <w:bottom w:val="nil"/>
                <w:right w:val="nil"/>
                <w:between w:val="nil"/>
              </w:pBdr>
            </w:pPr>
            <w:r w:rsidRPr="00586C9F">
              <w:lastRenderedPageBreak/>
              <w:t>Trauma-informed care</w:t>
            </w:r>
          </w:p>
          <w:p w14:paraId="1529D280" w14:textId="77777777" w:rsidR="00077324" w:rsidRPr="00586C9F" w:rsidRDefault="00FB5034">
            <w:pPr>
              <w:numPr>
                <w:ilvl w:val="0"/>
                <w:numId w:val="12"/>
              </w:numPr>
              <w:pBdr>
                <w:top w:val="nil"/>
                <w:left w:val="nil"/>
                <w:bottom w:val="nil"/>
                <w:right w:val="nil"/>
                <w:between w:val="nil"/>
              </w:pBdr>
            </w:pPr>
            <w:r w:rsidRPr="00586C9F">
              <w:t>The clinic’s policy and procedures for continuity of operations/disasters</w:t>
            </w:r>
          </w:p>
          <w:p w14:paraId="1529D281" w14:textId="77777777" w:rsidR="00077324" w:rsidRPr="00586C9F" w:rsidRDefault="00FB5034">
            <w:pPr>
              <w:numPr>
                <w:ilvl w:val="0"/>
                <w:numId w:val="12"/>
              </w:numPr>
              <w:pBdr>
                <w:top w:val="nil"/>
                <w:left w:val="nil"/>
                <w:bottom w:val="nil"/>
                <w:right w:val="nil"/>
                <w:between w:val="nil"/>
              </w:pBdr>
            </w:pPr>
            <w:r w:rsidRPr="00586C9F">
              <w:t>The clinic’s policy and procedures for integration and coordination with primary care</w:t>
            </w:r>
          </w:p>
          <w:p w14:paraId="1529D282" w14:textId="77777777" w:rsidR="00077324" w:rsidRPr="00586C9F" w:rsidRDefault="00FB5034">
            <w:pPr>
              <w:numPr>
                <w:ilvl w:val="0"/>
                <w:numId w:val="12"/>
              </w:numPr>
              <w:pBdr>
                <w:top w:val="nil"/>
                <w:left w:val="nil"/>
                <w:bottom w:val="nil"/>
                <w:right w:val="nil"/>
                <w:between w:val="nil"/>
              </w:pBdr>
            </w:pPr>
            <w:r w:rsidRPr="00586C9F">
              <w:t>Care for co-occurring mental health and substance use disorders</w:t>
            </w:r>
          </w:p>
          <w:p w14:paraId="1529D283" w14:textId="77777777" w:rsidR="00077324" w:rsidRPr="00586C9F" w:rsidRDefault="00FB5034">
            <w:pPr>
              <w:numPr>
                <w:ilvl w:val="0"/>
                <w:numId w:val="12"/>
              </w:numPr>
              <w:pBdr>
                <w:top w:val="nil"/>
                <w:left w:val="nil"/>
                <w:bottom w:val="nil"/>
                <w:right w:val="nil"/>
                <w:between w:val="nil"/>
              </w:pBdr>
            </w:pPr>
            <w:r w:rsidRPr="00586C9F">
              <w:t>Risk assessment (ex: suicide risk, homicidal risk, etc.)</w:t>
            </w:r>
          </w:p>
          <w:p w14:paraId="1529D284" w14:textId="77777777" w:rsidR="00077324" w:rsidRPr="00586C9F" w:rsidRDefault="00FB5034">
            <w:pPr>
              <w:numPr>
                <w:ilvl w:val="0"/>
                <w:numId w:val="12"/>
              </w:numPr>
              <w:pBdr>
                <w:top w:val="nil"/>
                <w:left w:val="nil"/>
                <w:bottom w:val="nil"/>
                <w:right w:val="nil"/>
                <w:between w:val="nil"/>
              </w:pBdr>
            </w:pPr>
            <w:r w:rsidRPr="00586C9F">
              <w:t>Suicide and overdose prevention and response, suicide prevention EBPs, policies and procedures for responding after a suicide death, suicide risk assessment training</w:t>
            </w:r>
          </w:p>
          <w:p w14:paraId="1529D285" w14:textId="77777777" w:rsidR="00077324" w:rsidRPr="00586C9F" w:rsidRDefault="00FB5034">
            <w:pPr>
              <w:numPr>
                <w:ilvl w:val="0"/>
                <w:numId w:val="12"/>
              </w:numPr>
              <w:pBdr>
                <w:top w:val="nil"/>
                <w:left w:val="nil"/>
                <w:bottom w:val="nil"/>
                <w:right w:val="nil"/>
                <w:between w:val="nil"/>
              </w:pBdr>
            </w:pPr>
            <w:r w:rsidRPr="00586C9F">
              <w:t>Safety planning training</w:t>
            </w:r>
          </w:p>
          <w:p w14:paraId="1969B678" w14:textId="77777777" w:rsidR="002961CA" w:rsidRPr="00586C9F" w:rsidRDefault="00FB5034" w:rsidP="47047E2C">
            <w:pPr>
              <w:numPr>
                <w:ilvl w:val="0"/>
                <w:numId w:val="12"/>
              </w:numPr>
              <w:pBdr>
                <w:top w:val="nil"/>
                <w:left w:val="nil"/>
                <w:bottom w:val="nil"/>
                <w:right w:val="nil"/>
                <w:between w:val="nil"/>
              </w:pBdr>
            </w:pPr>
            <w:r w:rsidRPr="00586C9F">
              <w:t xml:space="preserve">The roles of family </w:t>
            </w:r>
            <w:r w:rsidR="002961CA" w:rsidRPr="00586C9F">
              <w:t>and other informal supports</w:t>
            </w:r>
          </w:p>
          <w:p w14:paraId="1529D286" w14:textId="499A71F8" w:rsidR="00077324" w:rsidRPr="00586C9F" w:rsidRDefault="002961CA" w:rsidP="47047E2C">
            <w:pPr>
              <w:numPr>
                <w:ilvl w:val="0"/>
                <w:numId w:val="12"/>
              </w:numPr>
              <w:pBdr>
                <w:top w:val="nil"/>
                <w:left w:val="nil"/>
                <w:bottom w:val="nil"/>
                <w:right w:val="nil"/>
                <w:between w:val="nil"/>
              </w:pBdr>
            </w:pPr>
            <w:r w:rsidRPr="00586C9F">
              <w:t xml:space="preserve">The roles of </w:t>
            </w:r>
            <w:r w:rsidR="00FB5034" w:rsidRPr="00586C9F">
              <w:t xml:space="preserve">Certified Peer Support Professionals </w:t>
            </w:r>
          </w:p>
          <w:p w14:paraId="39C60F9B" w14:textId="02C0361D" w:rsidR="0E16D676" w:rsidRPr="00586C9F" w:rsidRDefault="0E16D676" w:rsidP="47047E2C">
            <w:pPr>
              <w:numPr>
                <w:ilvl w:val="0"/>
                <w:numId w:val="12"/>
              </w:numPr>
              <w:pBdr>
                <w:top w:val="nil"/>
                <w:left w:val="nil"/>
                <w:bottom w:val="nil"/>
                <w:right w:val="nil"/>
                <w:between w:val="nil"/>
              </w:pBdr>
            </w:pPr>
            <w:r w:rsidRPr="00586C9F">
              <w:t>Confidentiality and privacy requirements</w:t>
            </w:r>
          </w:p>
          <w:p w14:paraId="1529D287" w14:textId="77777777" w:rsidR="00077324" w:rsidRPr="00586C9F" w:rsidRDefault="00077324"/>
          <w:p w14:paraId="7FB55940" w14:textId="77777777" w:rsidR="00CE3302" w:rsidRPr="00586C9F" w:rsidRDefault="00FB5034">
            <w:r w:rsidRPr="00586C9F">
              <w:t>Trainings may be provided on-line. Training logs must be kept and made available for QI auditing purposes.</w:t>
            </w:r>
            <w:r w:rsidRPr="00586C9F">
              <w:br/>
            </w:r>
            <w:r w:rsidRPr="00586C9F">
              <w:br/>
              <w:t>Training shall be aligned with the National Standards for Culturally and Linguistically Appropriate Services (CLAS) to advance health equity, improve quality of services, and eliminate disparities. To the extent active-duty military or veterans are being served, such training must also include information related to military culture. Examples of training and materials that further the ability of the clinic to provide tailored training for a diverse population include, but are not limited to, those available through the HHS website, the SAMHSA website, the HHS Office of Minority Health, or through the website of the Health Resources and Services Administration.</w:t>
            </w:r>
            <w:r w:rsidRPr="00586C9F">
              <w:br/>
            </w:r>
          </w:p>
          <w:p w14:paraId="6708896E" w14:textId="77777777" w:rsidR="00CE3302" w:rsidRPr="00586C9F" w:rsidRDefault="00CE3302" w:rsidP="00CE3302">
            <w:r w:rsidRPr="00586C9F">
              <w:t>Cultural Awareness is the recognition of one’s own cultural influences and understanding how clients’ culture, beliefs, and values affect their perceptions, understanding of mental health, and their relationship with their service provider.</w:t>
            </w:r>
          </w:p>
          <w:p w14:paraId="1798232B" w14:textId="23482301" w:rsidR="00CE3302" w:rsidRPr="00586C9F" w:rsidRDefault="00CE3302" w:rsidP="00CE3302">
            <w:pPr>
              <w:rPr>
                <w:i/>
                <w:iCs/>
              </w:rPr>
            </w:pPr>
            <w:r w:rsidRPr="00586C9F">
              <w:lastRenderedPageBreak/>
              <w:t>To provide culturally responsive treatment services, counselors, other clinical staff, and organizations need to become aware of their own attitudes, beliefs, biases, and assumptions about others. Providers need to invest in gaining cultural knowledge of the populations that they serve and obtaining specific cultural knowledge as it relates to help-seeking, treatment, and recovery. This dimension also involves competence in clinical skills that ensure delivery of culturally appropriate treatment interventions.</w:t>
            </w:r>
            <w:r w:rsidR="00CA55E8" w:rsidRPr="00586C9F">
              <w:t xml:space="preserve"> </w:t>
            </w:r>
            <w:r w:rsidR="001D0ABC" w:rsidRPr="00586C9F">
              <w:t xml:space="preserve">This language was inspired by </w:t>
            </w:r>
            <w:r w:rsidR="007972B5" w:rsidRPr="00586C9F">
              <w:rPr>
                <w:i/>
                <w:iCs/>
              </w:rPr>
              <w:t xml:space="preserve">TIP 59: </w:t>
            </w:r>
            <w:r w:rsidR="001D0ABC" w:rsidRPr="00586C9F">
              <w:rPr>
                <w:i/>
                <w:iCs/>
              </w:rPr>
              <w:t>Improving Cultural Competency Quick Guide for Clini</w:t>
            </w:r>
            <w:r w:rsidR="00691A22" w:rsidRPr="00586C9F">
              <w:rPr>
                <w:i/>
                <w:iCs/>
              </w:rPr>
              <w:t>cians</w:t>
            </w:r>
            <w:r w:rsidR="007972B5" w:rsidRPr="00586C9F">
              <w:rPr>
                <w:i/>
                <w:iCs/>
              </w:rPr>
              <w:t xml:space="preserve"> </w:t>
            </w:r>
            <w:r w:rsidR="00691A22" w:rsidRPr="00586C9F">
              <w:rPr>
                <w:i/>
                <w:iCs/>
              </w:rPr>
              <w:t>(</w:t>
            </w:r>
            <w:hyperlink r:id="rId10" w:history="1">
              <w:r w:rsidR="00691A22" w:rsidRPr="00586C9F">
                <w:rPr>
                  <w:rStyle w:val="Hyperlink"/>
                  <w:i/>
                  <w:iCs/>
                  <w:color w:val="auto"/>
                </w:rPr>
                <w:t>https://store.samhsa.gov/sites/default/files/d7/priv/sma16-4931.pdf</w:t>
              </w:r>
            </w:hyperlink>
            <w:r w:rsidR="00691A22" w:rsidRPr="00586C9F">
              <w:rPr>
                <w:i/>
                <w:iCs/>
              </w:rPr>
              <w:t xml:space="preserve">). </w:t>
            </w:r>
          </w:p>
          <w:p w14:paraId="1529D288" w14:textId="187C9D90" w:rsidR="00077324" w:rsidRPr="00586C9F" w:rsidRDefault="00FB5034">
            <w:r w:rsidRPr="00586C9F">
              <w:br/>
            </w:r>
            <w:r w:rsidRPr="00586C9F">
              <w:rPr>
                <w:i/>
                <w:iCs/>
              </w:rPr>
              <w:t xml:space="preserve">Note: See criteria 4.k relating to cultural competency requirements in services for veterans. </w:t>
            </w:r>
          </w:p>
        </w:tc>
        <w:tc>
          <w:tcPr>
            <w:tcW w:w="1680" w:type="dxa"/>
            <w:shd w:val="clear" w:color="auto" w:fill="auto"/>
            <w:tcMar>
              <w:top w:w="100" w:type="dxa"/>
              <w:left w:w="100" w:type="dxa"/>
              <w:bottom w:w="100" w:type="dxa"/>
              <w:right w:w="100" w:type="dxa"/>
            </w:tcMar>
          </w:tcPr>
          <w:p w14:paraId="1529D289" w14:textId="19A5C740" w:rsidR="00077324" w:rsidRPr="00586C9F" w:rsidRDefault="00433F1B">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28A" w14:textId="77777777" w:rsidR="00077324" w:rsidRPr="00586C9F" w:rsidRDefault="00077324">
            <w:pPr>
              <w:widowControl w:val="0"/>
              <w:pBdr>
                <w:top w:val="nil"/>
                <w:left w:val="nil"/>
                <w:bottom w:val="nil"/>
                <w:right w:val="nil"/>
                <w:between w:val="nil"/>
              </w:pBdr>
              <w:rPr>
                <w:b/>
              </w:rPr>
            </w:pPr>
          </w:p>
        </w:tc>
      </w:tr>
      <w:tr w:rsidR="00586C9F" w:rsidRPr="00586C9F" w14:paraId="1529D290" w14:textId="77777777" w:rsidTr="32F74DC0">
        <w:tc>
          <w:tcPr>
            <w:tcW w:w="1185" w:type="dxa"/>
            <w:shd w:val="clear" w:color="auto" w:fill="auto"/>
            <w:tcMar>
              <w:top w:w="100" w:type="dxa"/>
              <w:left w:w="100" w:type="dxa"/>
              <w:bottom w:w="100" w:type="dxa"/>
              <w:right w:w="100" w:type="dxa"/>
            </w:tcMar>
          </w:tcPr>
          <w:p w14:paraId="1529D28C" w14:textId="77777777" w:rsidR="00077324" w:rsidRPr="00586C9F" w:rsidRDefault="00FB5034">
            <w:pPr>
              <w:widowControl w:val="0"/>
              <w:pBdr>
                <w:top w:val="nil"/>
                <w:left w:val="nil"/>
                <w:bottom w:val="nil"/>
                <w:right w:val="nil"/>
                <w:between w:val="nil"/>
              </w:pBdr>
            </w:pPr>
            <w:r w:rsidRPr="00586C9F">
              <w:lastRenderedPageBreak/>
              <w:t>1.c.2</w:t>
            </w:r>
          </w:p>
        </w:tc>
        <w:tc>
          <w:tcPr>
            <w:tcW w:w="8430" w:type="dxa"/>
            <w:shd w:val="clear" w:color="auto" w:fill="auto"/>
            <w:tcMar>
              <w:top w:w="100" w:type="dxa"/>
              <w:left w:w="100" w:type="dxa"/>
              <w:bottom w:w="100" w:type="dxa"/>
              <w:right w:w="100" w:type="dxa"/>
            </w:tcMar>
          </w:tcPr>
          <w:p w14:paraId="1529D28D" w14:textId="77777777" w:rsidR="00077324" w:rsidRPr="00586C9F" w:rsidRDefault="00FB5034">
            <w:r w:rsidRPr="00586C9F">
              <w:t>The CCBHC regularly assesses the skills and competence of each individual furnishing services and, as necessary, provides in-service training and education programs. The CCBHC has written policies and procedures describing its method(s) of assessing competency and maintains a written accounting of the in-service training provided for the duration of employment of each employee who has direct contact with people receiving services.</w:t>
            </w:r>
          </w:p>
        </w:tc>
        <w:tc>
          <w:tcPr>
            <w:tcW w:w="1680" w:type="dxa"/>
            <w:shd w:val="clear" w:color="auto" w:fill="auto"/>
            <w:tcMar>
              <w:top w:w="100" w:type="dxa"/>
              <w:left w:w="100" w:type="dxa"/>
              <w:bottom w:w="100" w:type="dxa"/>
              <w:right w:w="100" w:type="dxa"/>
            </w:tcMar>
          </w:tcPr>
          <w:p w14:paraId="1529D28E" w14:textId="7E4CC19C" w:rsidR="00077324" w:rsidRPr="00586C9F" w:rsidRDefault="00433F1B">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8F" w14:textId="77777777" w:rsidR="00077324" w:rsidRPr="00586C9F" w:rsidRDefault="00077324">
            <w:pPr>
              <w:widowControl w:val="0"/>
              <w:pBdr>
                <w:top w:val="nil"/>
                <w:left w:val="nil"/>
                <w:bottom w:val="nil"/>
                <w:right w:val="nil"/>
                <w:between w:val="nil"/>
              </w:pBdr>
              <w:rPr>
                <w:b/>
              </w:rPr>
            </w:pPr>
          </w:p>
        </w:tc>
      </w:tr>
      <w:tr w:rsidR="00586C9F" w:rsidRPr="00586C9F" w14:paraId="1529D295" w14:textId="77777777" w:rsidTr="32F74DC0">
        <w:tc>
          <w:tcPr>
            <w:tcW w:w="1185" w:type="dxa"/>
            <w:shd w:val="clear" w:color="auto" w:fill="auto"/>
            <w:tcMar>
              <w:top w:w="100" w:type="dxa"/>
              <w:left w:w="100" w:type="dxa"/>
              <w:bottom w:w="100" w:type="dxa"/>
              <w:right w:w="100" w:type="dxa"/>
            </w:tcMar>
          </w:tcPr>
          <w:p w14:paraId="1529D291" w14:textId="77777777" w:rsidR="00077324" w:rsidRPr="00586C9F" w:rsidRDefault="00FB5034">
            <w:pPr>
              <w:widowControl w:val="0"/>
              <w:pBdr>
                <w:top w:val="nil"/>
                <w:left w:val="nil"/>
                <w:bottom w:val="nil"/>
                <w:right w:val="nil"/>
                <w:between w:val="nil"/>
              </w:pBdr>
            </w:pPr>
            <w:r w:rsidRPr="00586C9F">
              <w:t>1.c.3</w:t>
            </w:r>
          </w:p>
        </w:tc>
        <w:tc>
          <w:tcPr>
            <w:tcW w:w="8430" w:type="dxa"/>
            <w:shd w:val="clear" w:color="auto" w:fill="auto"/>
            <w:tcMar>
              <w:top w:w="100" w:type="dxa"/>
              <w:left w:w="100" w:type="dxa"/>
              <w:bottom w:w="100" w:type="dxa"/>
              <w:right w:w="100" w:type="dxa"/>
            </w:tcMar>
          </w:tcPr>
          <w:p w14:paraId="1529D292" w14:textId="5E873A04" w:rsidR="00077324" w:rsidRPr="00586C9F" w:rsidRDefault="00FB5034">
            <w:r w:rsidRPr="00586C9F">
              <w:t>The CCBHC documents in the staff personnel records that the training and demonstration of competency are successfully completed. CCBHCs are required to provide ongoing coaching and supervision to ensure initial and ongoing compliance with, or fidelity to, evidence-based, evidence-informed, and promising practices</w:t>
            </w:r>
            <w:r w:rsidR="00A05258" w:rsidRPr="00586C9F">
              <w:t>, as defined by the State during demonstration</w:t>
            </w:r>
            <w:r w:rsidRPr="00586C9F">
              <w:t xml:space="preserve">. </w:t>
            </w:r>
            <w:r w:rsidR="006746DA" w:rsidRPr="00586C9F">
              <w:t xml:space="preserve">Training logs, supervision and ongoing coaching schedules should be documented and described, as stated in the CCBHC continuous quality improvement (CQI) plan. Staff </w:t>
            </w:r>
            <w:r w:rsidR="00F848FC" w:rsidRPr="00586C9F">
              <w:t>personnel</w:t>
            </w:r>
            <w:r w:rsidR="006746DA" w:rsidRPr="00586C9F">
              <w:t xml:space="preserve"> records will be kept and made available for QI auditing purposes.</w:t>
            </w:r>
          </w:p>
        </w:tc>
        <w:tc>
          <w:tcPr>
            <w:tcW w:w="1680" w:type="dxa"/>
            <w:shd w:val="clear" w:color="auto" w:fill="auto"/>
            <w:tcMar>
              <w:top w:w="100" w:type="dxa"/>
              <w:left w:w="100" w:type="dxa"/>
              <w:bottom w:w="100" w:type="dxa"/>
              <w:right w:w="100" w:type="dxa"/>
            </w:tcMar>
          </w:tcPr>
          <w:p w14:paraId="1529D293" w14:textId="68EF6353" w:rsidR="00077324" w:rsidRPr="00586C9F" w:rsidRDefault="00433F1B">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94" w14:textId="77777777" w:rsidR="00077324" w:rsidRPr="00586C9F" w:rsidRDefault="00077324">
            <w:pPr>
              <w:widowControl w:val="0"/>
              <w:pBdr>
                <w:top w:val="nil"/>
                <w:left w:val="nil"/>
                <w:bottom w:val="nil"/>
                <w:right w:val="nil"/>
                <w:between w:val="nil"/>
              </w:pBdr>
              <w:rPr>
                <w:b/>
              </w:rPr>
            </w:pPr>
          </w:p>
        </w:tc>
      </w:tr>
      <w:tr w:rsidR="00586C9F" w:rsidRPr="00586C9F" w14:paraId="1529D29A" w14:textId="77777777" w:rsidTr="32F74DC0">
        <w:tc>
          <w:tcPr>
            <w:tcW w:w="1185" w:type="dxa"/>
            <w:shd w:val="clear" w:color="auto" w:fill="auto"/>
            <w:tcMar>
              <w:top w:w="100" w:type="dxa"/>
              <w:left w:w="100" w:type="dxa"/>
              <w:bottom w:w="100" w:type="dxa"/>
              <w:right w:w="100" w:type="dxa"/>
            </w:tcMar>
          </w:tcPr>
          <w:p w14:paraId="1529D296" w14:textId="77777777" w:rsidR="00077324" w:rsidRPr="00586C9F" w:rsidRDefault="00FB5034">
            <w:pPr>
              <w:widowControl w:val="0"/>
              <w:pBdr>
                <w:top w:val="nil"/>
                <w:left w:val="nil"/>
                <w:bottom w:val="nil"/>
                <w:right w:val="nil"/>
                <w:between w:val="nil"/>
              </w:pBdr>
            </w:pPr>
            <w:r w:rsidRPr="00586C9F">
              <w:t>1.c.4</w:t>
            </w:r>
          </w:p>
        </w:tc>
        <w:tc>
          <w:tcPr>
            <w:tcW w:w="8430" w:type="dxa"/>
            <w:shd w:val="clear" w:color="auto" w:fill="auto"/>
            <w:tcMar>
              <w:top w:w="100" w:type="dxa"/>
              <w:left w:w="100" w:type="dxa"/>
              <w:bottom w:w="100" w:type="dxa"/>
              <w:right w:w="100" w:type="dxa"/>
            </w:tcMar>
          </w:tcPr>
          <w:p w14:paraId="1529D297" w14:textId="77777777" w:rsidR="00077324" w:rsidRPr="00586C9F" w:rsidRDefault="00FB5034">
            <w:r w:rsidRPr="00586C9F">
              <w:t>Individuals providing staff training are qualified as evidenced by their education, training, and experience.</w:t>
            </w:r>
          </w:p>
        </w:tc>
        <w:tc>
          <w:tcPr>
            <w:tcW w:w="1680" w:type="dxa"/>
            <w:shd w:val="clear" w:color="auto" w:fill="auto"/>
            <w:tcMar>
              <w:top w:w="100" w:type="dxa"/>
              <w:left w:w="100" w:type="dxa"/>
              <w:bottom w:w="100" w:type="dxa"/>
              <w:right w:w="100" w:type="dxa"/>
            </w:tcMar>
          </w:tcPr>
          <w:p w14:paraId="1529D298" w14:textId="0F51F3B3" w:rsidR="00077324" w:rsidRPr="00586C9F" w:rsidRDefault="00433F1B">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99" w14:textId="77777777" w:rsidR="00077324" w:rsidRPr="00586C9F" w:rsidRDefault="00077324">
            <w:pPr>
              <w:widowControl w:val="0"/>
              <w:pBdr>
                <w:top w:val="nil"/>
                <w:left w:val="nil"/>
                <w:bottom w:val="nil"/>
                <w:right w:val="nil"/>
                <w:between w:val="nil"/>
              </w:pBdr>
              <w:rPr>
                <w:b/>
              </w:rPr>
            </w:pPr>
          </w:p>
        </w:tc>
      </w:tr>
      <w:tr w:rsidR="00586C9F" w:rsidRPr="00586C9F" w14:paraId="1529D29F" w14:textId="77777777" w:rsidTr="32F74DC0">
        <w:tc>
          <w:tcPr>
            <w:tcW w:w="1185" w:type="dxa"/>
            <w:shd w:val="clear" w:color="auto" w:fill="auto"/>
            <w:tcMar>
              <w:top w:w="100" w:type="dxa"/>
              <w:left w:w="100" w:type="dxa"/>
              <w:bottom w:w="100" w:type="dxa"/>
              <w:right w:w="100" w:type="dxa"/>
            </w:tcMar>
          </w:tcPr>
          <w:p w14:paraId="1529D29B" w14:textId="77777777" w:rsidR="00077324" w:rsidRPr="00586C9F" w:rsidRDefault="00FB5034">
            <w:pPr>
              <w:widowControl w:val="0"/>
              <w:pBdr>
                <w:top w:val="nil"/>
                <w:left w:val="nil"/>
                <w:bottom w:val="nil"/>
                <w:right w:val="nil"/>
                <w:between w:val="nil"/>
              </w:pBdr>
            </w:pPr>
            <w:r w:rsidRPr="00586C9F">
              <w:lastRenderedPageBreak/>
              <w:t>1.d.1</w:t>
            </w:r>
          </w:p>
        </w:tc>
        <w:tc>
          <w:tcPr>
            <w:tcW w:w="8430" w:type="dxa"/>
            <w:shd w:val="clear" w:color="auto" w:fill="auto"/>
            <w:tcMar>
              <w:top w:w="100" w:type="dxa"/>
              <w:left w:w="100" w:type="dxa"/>
              <w:bottom w:w="100" w:type="dxa"/>
              <w:right w:w="100" w:type="dxa"/>
            </w:tcMar>
          </w:tcPr>
          <w:p w14:paraId="1529D29C" w14:textId="77777777" w:rsidR="00077324" w:rsidRPr="00586C9F" w:rsidRDefault="00FB5034">
            <w:r w:rsidRPr="00586C9F">
              <w:t>The CCBHC takes reasonable steps to provide meaningful access to services, such as language assistance, for those with Limited English Proficiency (LEP) and/or language-based disabilities. The CCBHC is required to provide meaningful access to language services if a need for such services is addressed in the Needs Assessment. The State recommends utilizing the Office of Healthy Opportunity's manual for language access for LEP.</w:t>
            </w:r>
          </w:p>
        </w:tc>
        <w:tc>
          <w:tcPr>
            <w:tcW w:w="1680" w:type="dxa"/>
            <w:shd w:val="clear" w:color="auto" w:fill="auto"/>
            <w:tcMar>
              <w:top w:w="100" w:type="dxa"/>
              <w:left w:w="100" w:type="dxa"/>
              <w:bottom w:w="100" w:type="dxa"/>
              <w:right w:w="100" w:type="dxa"/>
            </w:tcMar>
          </w:tcPr>
          <w:p w14:paraId="1529D29D" w14:textId="3541C269" w:rsidR="00077324" w:rsidRPr="00586C9F" w:rsidRDefault="00433F1B">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9E" w14:textId="77777777" w:rsidR="00077324" w:rsidRPr="00586C9F" w:rsidRDefault="00077324">
            <w:pPr>
              <w:widowControl w:val="0"/>
              <w:pBdr>
                <w:top w:val="nil"/>
                <w:left w:val="nil"/>
                <w:bottom w:val="nil"/>
                <w:right w:val="nil"/>
                <w:between w:val="nil"/>
              </w:pBdr>
              <w:rPr>
                <w:b/>
              </w:rPr>
            </w:pPr>
          </w:p>
        </w:tc>
      </w:tr>
      <w:tr w:rsidR="00586C9F" w:rsidRPr="00586C9F" w14:paraId="1529D2A4" w14:textId="77777777" w:rsidTr="32F74DC0">
        <w:tc>
          <w:tcPr>
            <w:tcW w:w="1185" w:type="dxa"/>
            <w:shd w:val="clear" w:color="auto" w:fill="auto"/>
            <w:tcMar>
              <w:top w:w="100" w:type="dxa"/>
              <w:left w:w="100" w:type="dxa"/>
              <w:bottom w:w="100" w:type="dxa"/>
              <w:right w:w="100" w:type="dxa"/>
            </w:tcMar>
          </w:tcPr>
          <w:p w14:paraId="1529D2A0" w14:textId="77777777" w:rsidR="00077324" w:rsidRPr="00586C9F" w:rsidRDefault="00FB5034">
            <w:pPr>
              <w:widowControl w:val="0"/>
              <w:pBdr>
                <w:top w:val="nil"/>
                <w:left w:val="nil"/>
                <w:bottom w:val="nil"/>
                <w:right w:val="nil"/>
                <w:between w:val="nil"/>
              </w:pBdr>
            </w:pPr>
            <w:r w:rsidRPr="00586C9F">
              <w:t>1.d.2</w:t>
            </w:r>
          </w:p>
        </w:tc>
        <w:tc>
          <w:tcPr>
            <w:tcW w:w="8430" w:type="dxa"/>
            <w:shd w:val="clear" w:color="auto" w:fill="auto"/>
            <w:tcMar>
              <w:top w:w="100" w:type="dxa"/>
              <w:left w:w="100" w:type="dxa"/>
              <w:bottom w:w="100" w:type="dxa"/>
              <w:right w:w="100" w:type="dxa"/>
            </w:tcMar>
          </w:tcPr>
          <w:p w14:paraId="1529D2A1" w14:textId="6230C4C2" w:rsidR="00077324" w:rsidRPr="00586C9F" w:rsidRDefault="00FB5034">
            <w:r w:rsidRPr="00586C9F">
              <w:t xml:space="preserve">The CCBHC is required to have access to interpretation/translation service(s) that are readily available and appropriate for the size/needs of the LEP CCBHC population (e.g., bilingual providers, onsite interpreters, language video or telephone line). To the extent interpreters are used, such translation service providers are trained to function in a medical and, preferably, a behavioral health setting. </w:t>
            </w:r>
            <w:r w:rsidRPr="00586C9F">
              <w:br/>
            </w:r>
            <w:r w:rsidRPr="00586C9F">
              <w:br/>
            </w:r>
            <w:r w:rsidR="001E0C0A" w:rsidRPr="00586C9F">
              <w:t>The C</w:t>
            </w:r>
            <w:r w:rsidRPr="00586C9F">
              <w:t xml:space="preserve">CBHC is required to have </w:t>
            </w:r>
            <w:r w:rsidR="16E7AF0E" w:rsidRPr="00586C9F">
              <w:t>w</w:t>
            </w:r>
            <w:r w:rsidRPr="00586C9F">
              <w:t>ritten translations of vital documents for each eligible LEP language group</w:t>
            </w:r>
            <w:r w:rsidR="001E0C0A" w:rsidRPr="00586C9F">
              <w:t xml:space="preserve"> as identified by and in alignment with a State-approved accreditation body. </w:t>
            </w:r>
          </w:p>
        </w:tc>
        <w:tc>
          <w:tcPr>
            <w:tcW w:w="1680" w:type="dxa"/>
            <w:shd w:val="clear" w:color="auto" w:fill="auto"/>
            <w:tcMar>
              <w:top w:w="100" w:type="dxa"/>
              <w:left w:w="100" w:type="dxa"/>
              <w:bottom w:w="100" w:type="dxa"/>
              <w:right w:w="100" w:type="dxa"/>
            </w:tcMar>
          </w:tcPr>
          <w:p w14:paraId="1529D2A2" w14:textId="51D7D60D" w:rsidR="00077324" w:rsidRPr="00586C9F" w:rsidRDefault="00433F1B">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A3" w14:textId="77777777" w:rsidR="00077324" w:rsidRPr="00586C9F" w:rsidRDefault="00077324">
            <w:pPr>
              <w:widowControl w:val="0"/>
              <w:pBdr>
                <w:top w:val="nil"/>
                <w:left w:val="nil"/>
                <w:bottom w:val="nil"/>
                <w:right w:val="nil"/>
                <w:between w:val="nil"/>
              </w:pBdr>
              <w:rPr>
                <w:b/>
              </w:rPr>
            </w:pPr>
          </w:p>
        </w:tc>
      </w:tr>
      <w:tr w:rsidR="00586C9F" w:rsidRPr="00586C9F" w14:paraId="1529D2A9" w14:textId="77777777" w:rsidTr="32F74DC0">
        <w:tc>
          <w:tcPr>
            <w:tcW w:w="1185" w:type="dxa"/>
            <w:shd w:val="clear" w:color="auto" w:fill="auto"/>
            <w:tcMar>
              <w:top w:w="100" w:type="dxa"/>
              <w:left w:w="100" w:type="dxa"/>
              <w:bottom w:w="100" w:type="dxa"/>
              <w:right w:w="100" w:type="dxa"/>
            </w:tcMar>
          </w:tcPr>
          <w:p w14:paraId="1529D2A5" w14:textId="77777777" w:rsidR="00077324" w:rsidRPr="00586C9F" w:rsidRDefault="00FB5034">
            <w:pPr>
              <w:widowControl w:val="0"/>
              <w:pBdr>
                <w:top w:val="nil"/>
                <w:left w:val="nil"/>
                <w:bottom w:val="nil"/>
                <w:right w:val="nil"/>
                <w:between w:val="nil"/>
              </w:pBdr>
            </w:pPr>
            <w:r w:rsidRPr="00586C9F">
              <w:t>1.d.3</w:t>
            </w:r>
          </w:p>
        </w:tc>
        <w:tc>
          <w:tcPr>
            <w:tcW w:w="8430" w:type="dxa"/>
            <w:shd w:val="clear" w:color="auto" w:fill="auto"/>
            <w:tcMar>
              <w:top w:w="100" w:type="dxa"/>
              <w:left w:w="100" w:type="dxa"/>
              <w:bottom w:w="100" w:type="dxa"/>
              <w:right w:w="100" w:type="dxa"/>
            </w:tcMar>
          </w:tcPr>
          <w:p w14:paraId="1529D2A6" w14:textId="77777777" w:rsidR="00077324" w:rsidRPr="00586C9F" w:rsidRDefault="00FB5034">
            <w:r w:rsidRPr="00586C9F">
              <w:t xml:space="preserve">Auxiliary aids and services are readily available, Americans with Disabilities Act (ADA) compliant, and responsive to the needs of people receiving services with physical, cognitive, and/or developmental disabilities (e.g., sign language interpreters, teletypewriter (TTY) lines). </w:t>
            </w:r>
          </w:p>
        </w:tc>
        <w:tc>
          <w:tcPr>
            <w:tcW w:w="1680" w:type="dxa"/>
            <w:shd w:val="clear" w:color="auto" w:fill="auto"/>
            <w:tcMar>
              <w:top w:w="100" w:type="dxa"/>
              <w:left w:w="100" w:type="dxa"/>
              <w:bottom w:w="100" w:type="dxa"/>
              <w:right w:w="100" w:type="dxa"/>
            </w:tcMar>
          </w:tcPr>
          <w:p w14:paraId="1529D2A7" w14:textId="77E21A85" w:rsidR="00077324" w:rsidRPr="00586C9F" w:rsidRDefault="00433F1B">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A8" w14:textId="77777777" w:rsidR="00077324" w:rsidRPr="00586C9F" w:rsidRDefault="00077324">
            <w:pPr>
              <w:widowControl w:val="0"/>
              <w:pBdr>
                <w:top w:val="nil"/>
                <w:left w:val="nil"/>
                <w:bottom w:val="nil"/>
                <w:right w:val="nil"/>
                <w:between w:val="nil"/>
              </w:pBdr>
              <w:rPr>
                <w:b/>
              </w:rPr>
            </w:pPr>
          </w:p>
        </w:tc>
      </w:tr>
      <w:tr w:rsidR="00586C9F" w:rsidRPr="00586C9F" w14:paraId="1529D2AE" w14:textId="77777777" w:rsidTr="32F74DC0">
        <w:tc>
          <w:tcPr>
            <w:tcW w:w="1185" w:type="dxa"/>
            <w:shd w:val="clear" w:color="auto" w:fill="auto"/>
            <w:tcMar>
              <w:top w:w="100" w:type="dxa"/>
              <w:left w:w="100" w:type="dxa"/>
              <w:bottom w:w="100" w:type="dxa"/>
              <w:right w:w="100" w:type="dxa"/>
            </w:tcMar>
          </w:tcPr>
          <w:p w14:paraId="1529D2AA" w14:textId="77777777" w:rsidR="00077324" w:rsidRPr="00586C9F" w:rsidRDefault="00FB5034">
            <w:pPr>
              <w:widowControl w:val="0"/>
              <w:pBdr>
                <w:top w:val="nil"/>
                <w:left w:val="nil"/>
                <w:bottom w:val="nil"/>
                <w:right w:val="nil"/>
                <w:between w:val="nil"/>
              </w:pBdr>
            </w:pPr>
            <w:r w:rsidRPr="00586C9F">
              <w:t>1.d.4</w:t>
            </w:r>
          </w:p>
        </w:tc>
        <w:tc>
          <w:tcPr>
            <w:tcW w:w="8430" w:type="dxa"/>
            <w:shd w:val="clear" w:color="auto" w:fill="auto"/>
            <w:tcMar>
              <w:top w:w="100" w:type="dxa"/>
              <w:left w:w="100" w:type="dxa"/>
              <w:bottom w:w="100" w:type="dxa"/>
              <w:right w:w="100" w:type="dxa"/>
            </w:tcMar>
          </w:tcPr>
          <w:p w14:paraId="1529D2AB" w14:textId="77777777" w:rsidR="00077324" w:rsidRPr="00586C9F" w:rsidRDefault="00FB5034">
            <w:r w:rsidRPr="00586C9F">
              <w:t xml:space="preserve">Documents or information vital to the ability of a person receiving services to access CCBHC services (e.g., registration forms, sliding scale fee discount schedule, after-hours coverage, signage) are available online and in paper format, in languages commonly spoken within the community served, taking account of literacy levels and the need for alternative formats. Such materials are provided in a timely manner at intake and throughout the time a person is served by the CCBHC. Prior to certification, the needs assessment will inform which languages require language assistance, to be updated as needed. </w:t>
            </w:r>
          </w:p>
        </w:tc>
        <w:tc>
          <w:tcPr>
            <w:tcW w:w="1680" w:type="dxa"/>
            <w:shd w:val="clear" w:color="auto" w:fill="auto"/>
            <w:tcMar>
              <w:top w:w="100" w:type="dxa"/>
              <w:left w:w="100" w:type="dxa"/>
              <w:bottom w:w="100" w:type="dxa"/>
              <w:right w:w="100" w:type="dxa"/>
            </w:tcMar>
          </w:tcPr>
          <w:p w14:paraId="1529D2AC" w14:textId="28244A4A" w:rsidR="00077324" w:rsidRPr="00586C9F" w:rsidRDefault="00433F1B">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AD" w14:textId="77777777" w:rsidR="00077324" w:rsidRPr="00586C9F" w:rsidRDefault="00077324">
            <w:pPr>
              <w:widowControl w:val="0"/>
              <w:pBdr>
                <w:top w:val="nil"/>
                <w:left w:val="nil"/>
                <w:bottom w:val="nil"/>
                <w:right w:val="nil"/>
                <w:between w:val="nil"/>
              </w:pBdr>
              <w:rPr>
                <w:b/>
              </w:rPr>
            </w:pPr>
          </w:p>
        </w:tc>
      </w:tr>
      <w:tr w:rsidR="00077324" w:rsidRPr="00586C9F" w14:paraId="1529D2B3" w14:textId="77777777" w:rsidTr="32F74DC0">
        <w:tc>
          <w:tcPr>
            <w:tcW w:w="1185" w:type="dxa"/>
            <w:shd w:val="clear" w:color="auto" w:fill="auto"/>
            <w:tcMar>
              <w:top w:w="100" w:type="dxa"/>
              <w:left w:w="100" w:type="dxa"/>
              <w:bottom w:w="100" w:type="dxa"/>
              <w:right w:w="100" w:type="dxa"/>
            </w:tcMar>
          </w:tcPr>
          <w:p w14:paraId="1529D2AF" w14:textId="77777777" w:rsidR="00077324" w:rsidRPr="00586C9F" w:rsidRDefault="00FB5034">
            <w:pPr>
              <w:widowControl w:val="0"/>
              <w:pBdr>
                <w:top w:val="nil"/>
                <w:left w:val="nil"/>
                <w:bottom w:val="nil"/>
                <w:right w:val="nil"/>
                <w:between w:val="nil"/>
              </w:pBdr>
            </w:pPr>
            <w:r w:rsidRPr="00586C9F">
              <w:lastRenderedPageBreak/>
              <w:t>1.d.5</w:t>
            </w:r>
          </w:p>
        </w:tc>
        <w:tc>
          <w:tcPr>
            <w:tcW w:w="8430" w:type="dxa"/>
            <w:shd w:val="clear" w:color="auto" w:fill="auto"/>
            <w:tcMar>
              <w:top w:w="100" w:type="dxa"/>
              <w:left w:w="100" w:type="dxa"/>
              <w:bottom w:w="100" w:type="dxa"/>
              <w:right w:w="100" w:type="dxa"/>
            </w:tcMar>
          </w:tcPr>
          <w:p w14:paraId="1529D2B0" w14:textId="5758FB20" w:rsidR="00077324" w:rsidRPr="00586C9F" w:rsidRDefault="00FB5034">
            <w:r w:rsidRPr="00586C9F">
              <w:t>The CCBHC’s policies have explicit provisions for ensuring all employees, affiliated providers, and interpreters understand and adhere to confidentiality and privacy requirements applicable to the service provider. These include, but are not limited to, the requirements of the Health Insurance Portability and Accountability Act (HIPAA) (Pub. L. No. 104-191, 110 Stat. 1936 (1996)), 42 CFR Part 2, and other federal and state laws, including patient privacy requirements specific to the care of minors. The CCBHC is required to upload all policies at certificatio</w:t>
            </w:r>
            <w:r w:rsidR="002A350C" w:rsidRPr="00586C9F">
              <w:t>n to DMHA’s identified location.</w:t>
            </w:r>
          </w:p>
        </w:tc>
        <w:tc>
          <w:tcPr>
            <w:tcW w:w="1680" w:type="dxa"/>
            <w:shd w:val="clear" w:color="auto" w:fill="auto"/>
            <w:tcMar>
              <w:top w:w="100" w:type="dxa"/>
              <w:left w:w="100" w:type="dxa"/>
              <w:bottom w:w="100" w:type="dxa"/>
              <w:right w:w="100" w:type="dxa"/>
            </w:tcMar>
          </w:tcPr>
          <w:p w14:paraId="1529D2B1" w14:textId="76BDBCB7" w:rsidR="00077324" w:rsidRPr="00586C9F" w:rsidRDefault="00433F1B">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B2" w14:textId="77777777" w:rsidR="00077324" w:rsidRPr="00586C9F" w:rsidRDefault="00077324">
            <w:pPr>
              <w:widowControl w:val="0"/>
              <w:pBdr>
                <w:top w:val="nil"/>
                <w:left w:val="nil"/>
                <w:bottom w:val="nil"/>
                <w:right w:val="nil"/>
                <w:between w:val="nil"/>
              </w:pBdr>
              <w:rPr>
                <w:b/>
              </w:rPr>
            </w:pPr>
          </w:p>
        </w:tc>
      </w:tr>
    </w:tbl>
    <w:p w14:paraId="1529D2B4" w14:textId="77777777" w:rsidR="00077324" w:rsidRPr="00586C9F" w:rsidRDefault="00077324">
      <w:pPr>
        <w:rPr>
          <w:i/>
        </w:rPr>
      </w:pPr>
    </w:p>
    <w:p w14:paraId="1529D2B5" w14:textId="77777777" w:rsidR="00077324" w:rsidRPr="00586C9F" w:rsidRDefault="00FB5034">
      <w:pPr>
        <w:rPr>
          <w:b/>
        </w:rPr>
      </w:pPr>
      <w:bookmarkStart w:id="3" w:name="_heading=h.30j0zll" w:colFirst="0" w:colLast="0"/>
      <w:bookmarkEnd w:id="3"/>
      <w:r w:rsidRPr="00586C9F">
        <w:rPr>
          <w:b/>
        </w:rPr>
        <w:t>Program Requirement 1: General Staffing Requirements Narrative</w:t>
      </w:r>
    </w:p>
    <w:p w14:paraId="1529D2B6" w14:textId="77777777" w:rsidR="00077324" w:rsidRPr="00586C9F" w:rsidRDefault="00077324"/>
    <w:p w14:paraId="1529D2B7" w14:textId="77777777" w:rsidR="00077324" w:rsidRPr="00586C9F" w:rsidRDefault="00FB5034">
      <w:r w:rsidRPr="00586C9F">
        <w:t>Please provide a narrative explaining your current ability to meet the Certification Criteria in Program Requirement 1. For each criterion, please address:</w:t>
      </w:r>
    </w:p>
    <w:p w14:paraId="1529D2B8" w14:textId="77777777" w:rsidR="00077324" w:rsidRPr="00586C9F" w:rsidRDefault="00FB5034">
      <w:pPr>
        <w:numPr>
          <w:ilvl w:val="0"/>
          <w:numId w:val="11"/>
        </w:numPr>
      </w:pPr>
      <w:r w:rsidRPr="00586C9F">
        <w:t xml:space="preserve">If you currently meet the criterion, how are you doing so? </w:t>
      </w:r>
    </w:p>
    <w:p w14:paraId="1529D2B9" w14:textId="77777777" w:rsidR="00077324" w:rsidRPr="00586C9F" w:rsidRDefault="00FB5034">
      <w:pPr>
        <w:numPr>
          <w:ilvl w:val="0"/>
          <w:numId w:val="11"/>
        </w:numPr>
      </w:pPr>
      <w:r w:rsidRPr="00586C9F">
        <w:t>If you are not currently able to meet the criterion, what would you need to do to meet the criterion by the anticipated Demonstration Program start date (7/1/24)? What type of support would you need?</w:t>
      </w:r>
    </w:p>
    <w:p w14:paraId="1529D2BA" w14:textId="77777777" w:rsidR="00077324" w:rsidRPr="00586C9F" w:rsidRDefault="00FB5034">
      <w:pPr>
        <w:numPr>
          <w:ilvl w:val="0"/>
          <w:numId w:val="11"/>
        </w:numPr>
      </w:pPr>
      <w:r w:rsidRPr="00586C9F">
        <w:t>If you are exceeding the criterion requirements, what are you doing?</w:t>
      </w:r>
    </w:p>
    <w:p w14:paraId="1529D2BB" w14:textId="77777777" w:rsidR="00077324" w:rsidRPr="00586C9F" w:rsidRDefault="00077324">
      <w:pPr>
        <w:rPr>
          <w:rFonts w:ascii="Times New Roman" w:eastAsia="Times New Roman" w:hAnsi="Times New Roman" w:cs="Times New Roman"/>
          <w:b/>
          <w:sz w:val="24"/>
          <w:szCs w:val="24"/>
        </w:rPr>
      </w:pPr>
    </w:p>
    <w:tbl>
      <w:tblPr>
        <w:tblStyle w:val="13"/>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2BD" w14:textId="77777777" w:rsidTr="54C9192E">
        <w:tc>
          <w:tcPr>
            <w:tcW w:w="12990" w:type="dxa"/>
            <w:shd w:val="clear" w:color="auto" w:fill="FFFF99"/>
          </w:tcPr>
          <w:tbl>
            <w:tblPr>
              <w:tblStyle w:val="TableGrid"/>
              <w:tblW w:w="0" w:type="auto"/>
              <w:tblLayout w:type="fixed"/>
              <w:tblLook w:val="04A0" w:firstRow="1" w:lastRow="0" w:firstColumn="1" w:lastColumn="0" w:noHBand="0" w:noVBand="1"/>
            </w:tblPr>
            <w:tblGrid>
              <w:gridCol w:w="1318"/>
              <w:gridCol w:w="9458"/>
              <w:gridCol w:w="1988"/>
            </w:tblGrid>
            <w:tr w:rsidR="00134533" w14:paraId="47C967BE" w14:textId="77777777" w:rsidTr="00EE06D2">
              <w:tc>
                <w:tcPr>
                  <w:tcW w:w="1318" w:type="dxa"/>
                </w:tcPr>
                <w:p w14:paraId="0B692F95" w14:textId="4D648818" w:rsidR="00134533" w:rsidRDefault="00FC213E">
                  <w:pPr>
                    <w:widowControl w:val="0"/>
                    <w:rPr>
                      <w:b/>
                    </w:rPr>
                  </w:pPr>
                  <w:r>
                    <w:rPr>
                      <w:b/>
                    </w:rPr>
                    <w:t>Criterion</w:t>
                  </w:r>
                </w:p>
              </w:tc>
              <w:tc>
                <w:tcPr>
                  <w:tcW w:w="9458" w:type="dxa"/>
                </w:tcPr>
                <w:p w14:paraId="5D5313A3" w14:textId="59159893" w:rsidR="00134533" w:rsidRDefault="009846C1">
                  <w:pPr>
                    <w:widowControl w:val="0"/>
                    <w:rPr>
                      <w:b/>
                    </w:rPr>
                  </w:pPr>
                  <w:r>
                    <w:rPr>
                      <w:b/>
                    </w:rPr>
                    <w:t>Description</w:t>
                  </w:r>
                </w:p>
              </w:tc>
              <w:tc>
                <w:tcPr>
                  <w:tcW w:w="1988" w:type="dxa"/>
                </w:tcPr>
                <w:p w14:paraId="57252A02" w14:textId="4B0C8C28" w:rsidR="00134533" w:rsidRDefault="009846C1">
                  <w:pPr>
                    <w:widowControl w:val="0"/>
                    <w:rPr>
                      <w:b/>
                    </w:rPr>
                  </w:pPr>
                  <w:r>
                    <w:rPr>
                      <w:b/>
                    </w:rPr>
                    <w:t>Evidence</w:t>
                  </w:r>
                </w:p>
              </w:tc>
            </w:tr>
            <w:tr w:rsidR="00134533" w14:paraId="6E8BC304" w14:textId="77777777" w:rsidTr="00EE06D2">
              <w:tc>
                <w:tcPr>
                  <w:tcW w:w="1318" w:type="dxa"/>
                </w:tcPr>
                <w:p w14:paraId="149DB5C6" w14:textId="6C34937C" w:rsidR="00134533" w:rsidRDefault="005E6383">
                  <w:pPr>
                    <w:widowControl w:val="0"/>
                    <w:rPr>
                      <w:b/>
                    </w:rPr>
                  </w:pPr>
                  <w:r>
                    <w:rPr>
                      <w:b/>
                    </w:rPr>
                    <w:t>1.a.1</w:t>
                  </w:r>
                </w:p>
              </w:tc>
              <w:tc>
                <w:tcPr>
                  <w:tcW w:w="9458" w:type="dxa"/>
                </w:tcPr>
                <w:p w14:paraId="4858F85A" w14:textId="401DD71A" w:rsidR="00F433CC" w:rsidRDefault="003635C0" w:rsidP="003635C0">
                  <w:pPr>
                    <w:widowControl w:val="0"/>
                    <w:rPr>
                      <w:bCs/>
                    </w:rPr>
                  </w:pPr>
                  <w:r w:rsidRPr="003635C0">
                    <w:rPr>
                      <w:bCs/>
                    </w:rPr>
                    <w:t>Oaklawn contracted with an external group, Tri West Inc, who completed a comprehensive community needs assessment, that met all criteria as outlined. The C</w:t>
                  </w:r>
                  <w:r w:rsidR="007B78A0">
                    <w:rPr>
                      <w:bCs/>
                    </w:rPr>
                    <w:t xml:space="preserve">ommunity </w:t>
                  </w:r>
                  <w:r w:rsidRPr="003635C0">
                    <w:rPr>
                      <w:bCs/>
                    </w:rPr>
                    <w:t>N</w:t>
                  </w:r>
                  <w:r w:rsidR="007B78A0">
                    <w:rPr>
                      <w:bCs/>
                    </w:rPr>
                    <w:t xml:space="preserve">eeds </w:t>
                  </w:r>
                  <w:r w:rsidRPr="003635C0">
                    <w:rPr>
                      <w:bCs/>
                    </w:rPr>
                    <w:t>A</w:t>
                  </w:r>
                  <w:r w:rsidR="007B78A0">
                    <w:rPr>
                      <w:bCs/>
                    </w:rPr>
                    <w:t>ssessment (CAN)</w:t>
                  </w:r>
                  <w:r w:rsidRPr="003635C0">
                    <w:rPr>
                      <w:bCs/>
                    </w:rPr>
                    <w:t xml:space="preserve"> captured needs for both of our designated counties (Elkhart and St. Joseph County) with the updated requirements listed in this RFS. The assessment highlights </w:t>
                  </w:r>
                  <w:r w:rsidR="00F433CC">
                    <w:rPr>
                      <w:bCs/>
                    </w:rPr>
                    <w:t>the following key findings:</w:t>
                  </w:r>
                </w:p>
                <w:p w14:paraId="053D5B4E" w14:textId="365186FE" w:rsidR="00F433CC" w:rsidRPr="00F433CC" w:rsidRDefault="00F433CC" w:rsidP="00F433CC">
                  <w:pPr>
                    <w:pStyle w:val="ListParagraph"/>
                    <w:widowControl w:val="0"/>
                    <w:numPr>
                      <w:ilvl w:val="0"/>
                      <w:numId w:val="100"/>
                    </w:numPr>
                    <w:rPr>
                      <w:bCs/>
                      <w:lang w:val="en-US"/>
                    </w:rPr>
                  </w:pPr>
                  <w:r w:rsidRPr="00F433CC">
                    <w:rPr>
                      <w:bCs/>
                      <w:lang w:val="en-US"/>
                    </w:rPr>
                    <w:t>Oaklawn strives to meet the cultural and linguistic needs of its clients and community. In addition, services are designed with an understanding of the social determinants of health. There are opportunities to expand language services and improve staff to meet current and anticipated needs.</w:t>
                  </w:r>
                </w:p>
                <w:p w14:paraId="6BB9146D" w14:textId="497A8E44" w:rsidR="00F433CC" w:rsidRPr="00F433CC" w:rsidRDefault="00650FB8" w:rsidP="00F433CC">
                  <w:pPr>
                    <w:pStyle w:val="ListParagraph"/>
                    <w:widowControl w:val="0"/>
                    <w:numPr>
                      <w:ilvl w:val="0"/>
                      <w:numId w:val="100"/>
                    </w:numPr>
                    <w:rPr>
                      <w:bCs/>
                    </w:rPr>
                  </w:pPr>
                  <w:r w:rsidRPr="00650FB8">
                    <w:rPr>
                      <w:bCs/>
                      <w:lang w:val="en-US"/>
                    </w:rPr>
                    <w:t>Workforce shortages and external limits on direct wages are common challenges.</w:t>
                  </w:r>
                </w:p>
                <w:p w14:paraId="35BB09B1" w14:textId="18D7B49C" w:rsidR="008E7873" w:rsidRDefault="008E7873" w:rsidP="00F433CC">
                  <w:pPr>
                    <w:pStyle w:val="ListParagraph"/>
                    <w:widowControl w:val="0"/>
                    <w:numPr>
                      <w:ilvl w:val="0"/>
                      <w:numId w:val="100"/>
                    </w:numPr>
                    <w:rPr>
                      <w:bCs/>
                    </w:rPr>
                  </w:pPr>
                  <w:r w:rsidRPr="008E7873">
                    <w:rPr>
                      <w:bCs/>
                    </w:rPr>
                    <w:t>Barriers to treatment include cost, the perception of long wait lists, receiving care from a trusted provider, knowing where and how to access services, and childcare.</w:t>
                  </w:r>
                </w:p>
                <w:p w14:paraId="3D5EF944" w14:textId="698893A7" w:rsidR="00180877" w:rsidRPr="00180877" w:rsidRDefault="00180877" w:rsidP="00180877">
                  <w:pPr>
                    <w:pStyle w:val="ListParagraph"/>
                    <w:widowControl w:val="0"/>
                    <w:numPr>
                      <w:ilvl w:val="0"/>
                      <w:numId w:val="100"/>
                    </w:numPr>
                    <w:rPr>
                      <w:bCs/>
                    </w:rPr>
                  </w:pPr>
                  <w:r w:rsidRPr="00180877">
                    <w:rPr>
                      <w:bCs/>
                      <w:lang w:val="en-US"/>
                    </w:rPr>
                    <w:t>Oaklawn provides a comprehensive array of evidence-based and evidence-informed services across all ages and behavioral health needs</w:t>
                  </w:r>
                  <w:r w:rsidR="00C32B14">
                    <w:rPr>
                      <w:bCs/>
                      <w:lang w:val="en-US"/>
                    </w:rPr>
                    <w:t>.</w:t>
                  </w:r>
                </w:p>
                <w:p w14:paraId="76531DAB" w14:textId="082EC4B7" w:rsidR="003635C0" w:rsidRDefault="003635C0" w:rsidP="003635C0">
                  <w:pPr>
                    <w:widowControl w:val="0"/>
                    <w:rPr>
                      <w:bCs/>
                    </w:rPr>
                  </w:pPr>
                  <w:r w:rsidRPr="003635C0">
                    <w:rPr>
                      <w:bCs/>
                    </w:rPr>
                    <w:lastRenderedPageBreak/>
                    <w:t>The needs assessment will be conducted no less than every three years and will be submitted to DMHA with re-certification documentation. Oaklawn’s needs assessment will be included in the annual quality improvement (QI) process. Additionally, there will be a review of the needs assessment by relevant committees as a component of annual service development, program staffing plans and budgets.</w:t>
                  </w:r>
                </w:p>
                <w:p w14:paraId="7EFEC825" w14:textId="77777777" w:rsidR="002B7FED" w:rsidRPr="003635C0" w:rsidRDefault="002B7FED" w:rsidP="003635C0">
                  <w:pPr>
                    <w:widowControl w:val="0"/>
                    <w:rPr>
                      <w:bCs/>
                    </w:rPr>
                  </w:pPr>
                </w:p>
                <w:p w14:paraId="6DA620A1" w14:textId="6B267C27" w:rsidR="003635C0" w:rsidRPr="003635C0" w:rsidRDefault="003635C0" w:rsidP="003635C0">
                  <w:pPr>
                    <w:widowControl w:val="0"/>
                    <w:rPr>
                      <w:bCs/>
                    </w:rPr>
                  </w:pPr>
                  <w:r w:rsidRPr="00AF19B7">
                    <w:t xml:space="preserve">The full needs assessment is attached </w:t>
                  </w:r>
                  <w:r>
                    <w:t xml:space="preserve">in </w:t>
                  </w:r>
                  <w:r w:rsidR="00180877">
                    <w:rPr>
                      <w:bCs/>
                    </w:rPr>
                    <w:t>the folder titled “</w:t>
                  </w:r>
                  <w:r w:rsidR="00DE3966">
                    <w:rPr>
                      <w:bCs/>
                    </w:rPr>
                    <w:t>Attachment D</w:t>
                  </w:r>
                  <w:r w:rsidR="00AF19B7">
                    <w:rPr>
                      <w:bCs/>
                    </w:rPr>
                    <w:t>- Supporting Documents”</w:t>
                  </w:r>
                  <w:r w:rsidRPr="003635C0">
                    <w:rPr>
                      <w:bCs/>
                    </w:rPr>
                    <w:t xml:space="preserve"> Below are a few of the areas that the needs assessment addressed:</w:t>
                  </w:r>
                </w:p>
                <w:p w14:paraId="193EB5E7" w14:textId="77777777" w:rsidR="003635C0" w:rsidRPr="003635C0" w:rsidRDefault="003635C0" w:rsidP="003635C0">
                  <w:pPr>
                    <w:widowControl w:val="0"/>
                    <w:numPr>
                      <w:ilvl w:val="0"/>
                      <w:numId w:val="28"/>
                    </w:numPr>
                    <w:rPr>
                      <w:bCs/>
                    </w:rPr>
                  </w:pPr>
                  <w:r w:rsidRPr="003635C0">
                    <w:rPr>
                      <w:bCs/>
                    </w:rPr>
                    <w:t>Population served and the community behavioral health needs</w:t>
                  </w:r>
                </w:p>
                <w:p w14:paraId="15D52AAC" w14:textId="77777777" w:rsidR="003635C0" w:rsidRPr="003635C0" w:rsidRDefault="003635C0" w:rsidP="003635C0">
                  <w:pPr>
                    <w:widowControl w:val="0"/>
                    <w:numPr>
                      <w:ilvl w:val="1"/>
                      <w:numId w:val="28"/>
                    </w:numPr>
                    <w:rPr>
                      <w:bCs/>
                    </w:rPr>
                  </w:pPr>
                  <w:r w:rsidRPr="003635C0">
                    <w:rPr>
                      <w:bCs/>
                    </w:rPr>
                    <w:t>Description of our service area</w:t>
                  </w:r>
                </w:p>
                <w:p w14:paraId="2DD2D477" w14:textId="77777777" w:rsidR="003635C0" w:rsidRPr="003635C0" w:rsidRDefault="003635C0" w:rsidP="003635C0">
                  <w:pPr>
                    <w:widowControl w:val="0"/>
                    <w:numPr>
                      <w:ilvl w:val="1"/>
                      <w:numId w:val="28"/>
                    </w:numPr>
                    <w:rPr>
                      <w:bCs/>
                    </w:rPr>
                  </w:pPr>
                  <w:r w:rsidRPr="003635C0">
                    <w:rPr>
                      <w:bCs/>
                    </w:rPr>
                    <w:t>Includes disparities, social determinants of health, and specific groups’ behavioral health conditions and needs</w:t>
                  </w:r>
                </w:p>
                <w:p w14:paraId="0C2D93C1" w14:textId="77777777" w:rsidR="003635C0" w:rsidRPr="003635C0" w:rsidRDefault="003635C0" w:rsidP="003635C0">
                  <w:pPr>
                    <w:widowControl w:val="0"/>
                    <w:numPr>
                      <w:ilvl w:val="0"/>
                      <w:numId w:val="28"/>
                    </w:numPr>
                    <w:rPr>
                      <w:bCs/>
                    </w:rPr>
                  </w:pPr>
                  <w:r w:rsidRPr="003635C0">
                    <w:rPr>
                      <w:bCs/>
                    </w:rPr>
                    <w:t>Staffing and workforce</w:t>
                  </w:r>
                </w:p>
                <w:p w14:paraId="4B8A0145" w14:textId="77777777" w:rsidR="003635C0" w:rsidRPr="003635C0" w:rsidRDefault="003635C0" w:rsidP="003635C0">
                  <w:pPr>
                    <w:widowControl w:val="0"/>
                    <w:numPr>
                      <w:ilvl w:val="1"/>
                      <w:numId w:val="28"/>
                    </w:numPr>
                    <w:rPr>
                      <w:bCs/>
                    </w:rPr>
                  </w:pPr>
                  <w:r w:rsidRPr="003635C0">
                    <w:rPr>
                      <w:bCs/>
                    </w:rPr>
                    <w:t>Staffing plan, management team, community partners, and our Board of Directors</w:t>
                  </w:r>
                </w:p>
                <w:p w14:paraId="085F89B7" w14:textId="77777777" w:rsidR="003635C0" w:rsidRPr="003635C0" w:rsidRDefault="003635C0" w:rsidP="003635C0">
                  <w:pPr>
                    <w:widowControl w:val="0"/>
                    <w:numPr>
                      <w:ilvl w:val="0"/>
                      <w:numId w:val="28"/>
                    </w:numPr>
                    <w:rPr>
                      <w:bCs/>
                    </w:rPr>
                  </w:pPr>
                  <w:r w:rsidRPr="003635C0">
                    <w:rPr>
                      <w:bCs/>
                    </w:rPr>
                    <w:t>Specific population and access- reducing barriers</w:t>
                  </w:r>
                </w:p>
                <w:p w14:paraId="5432D632" w14:textId="77777777" w:rsidR="003635C0" w:rsidRPr="003635C0" w:rsidRDefault="003635C0" w:rsidP="003635C0">
                  <w:pPr>
                    <w:widowControl w:val="0"/>
                    <w:numPr>
                      <w:ilvl w:val="1"/>
                      <w:numId w:val="28"/>
                    </w:numPr>
                    <w:rPr>
                      <w:bCs/>
                    </w:rPr>
                  </w:pPr>
                  <w:r w:rsidRPr="003635C0">
                    <w:rPr>
                      <w:bCs/>
                    </w:rPr>
                    <w:t>Culturally and linguistically appropriate services</w:t>
                  </w:r>
                </w:p>
                <w:p w14:paraId="3D501627" w14:textId="77777777" w:rsidR="003635C0" w:rsidRPr="003635C0" w:rsidRDefault="003635C0" w:rsidP="003635C0">
                  <w:pPr>
                    <w:widowControl w:val="0"/>
                    <w:numPr>
                      <w:ilvl w:val="1"/>
                      <w:numId w:val="28"/>
                    </w:numPr>
                    <w:rPr>
                      <w:bCs/>
                    </w:rPr>
                  </w:pPr>
                  <w:r w:rsidRPr="003635C0">
                    <w:rPr>
                      <w:bCs/>
                    </w:rPr>
                    <w:t>Location</w:t>
                  </w:r>
                </w:p>
                <w:p w14:paraId="446EB5C7" w14:textId="77777777" w:rsidR="003635C0" w:rsidRPr="003635C0" w:rsidRDefault="003635C0" w:rsidP="003635C0">
                  <w:pPr>
                    <w:widowControl w:val="0"/>
                    <w:numPr>
                      <w:ilvl w:val="1"/>
                      <w:numId w:val="28"/>
                    </w:numPr>
                    <w:rPr>
                      <w:bCs/>
                    </w:rPr>
                  </w:pPr>
                  <w:r w:rsidRPr="003635C0">
                    <w:rPr>
                      <w:bCs/>
                    </w:rPr>
                    <w:t>Access and crisis response</w:t>
                  </w:r>
                </w:p>
                <w:p w14:paraId="66406470" w14:textId="77777777" w:rsidR="003635C0" w:rsidRPr="003635C0" w:rsidRDefault="003635C0" w:rsidP="003635C0">
                  <w:pPr>
                    <w:widowControl w:val="0"/>
                    <w:numPr>
                      <w:ilvl w:val="1"/>
                      <w:numId w:val="28"/>
                    </w:numPr>
                    <w:rPr>
                      <w:bCs/>
                    </w:rPr>
                  </w:pPr>
                  <w:r w:rsidRPr="003635C0">
                    <w:rPr>
                      <w:bCs/>
                    </w:rPr>
                    <w:t>Children/adolescents and family services</w:t>
                  </w:r>
                </w:p>
                <w:p w14:paraId="4F5A1206" w14:textId="77777777" w:rsidR="003635C0" w:rsidRPr="003635C0" w:rsidRDefault="003635C0" w:rsidP="003635C0">
                  <w:pPr>
                    <w:widowControl w:val="0"/>
                    <w:numPr>
                      <w:ilvl w:val="1"/>
                      <w:numId w:val="28"/>
                    </w:numPr>
                    <w:rPr>
                      <w:bCs/>
                    </w:rPr>
                  </w:pPr>
                  <w:r w:rsidRPr="003635C0">
                    <w:rPr>
                      <w:bCs/>
                    </w:rPr>
                    <w:t>Undocumented population and other historically marginalized individuals</w:t>
                  </w:r>
                </w:p>
                <w:p w14:paraId="4D725B40" w14:textId="77777777" w:rsidR="003635C0" w:rsidRPr="003635C0" w:rsidRDefault="003635C0" w:rsidP="003635C0">
                  <w:pPr>
                    <w:widowControl w:val="0"/>
                    <w:numPr>
                      <w:ilvl w:val="0"/>
                      <w:numId w:val="28"/>
                    </w:numPr>
                    <w:rPr>
                      <w:bCs/>
                    </w:rPr>
                  </w:pPr>
                  <w:r w:rsidRPr="003635C0">
                    <w:rPr>
                      <w:bCs/>
                    </w:rPr>
                    <w:t>Connecting people to services</w:t>
                  </w:r>
                </w:p>
                <w:p w14:paraId="372395BF" w14:textId="65491F70" w:rsidR="003635C0" w:rsidRPr="003635C0" w:rsidRDefault="003635C0" w:rsidP="003635C0">
                  <w:pPr>
                    <w:widowControl w:val="0"/>
                    <w:numPr>
                      <w:ilvl w:val="1"/>
                      <w:numId w:val="28"/>
                    </w:numPr>
                    <w:rPr>
                      <w:bCs/>
                    </w:rPr>
                  </w:pPr>
                  <w:r w:rsidRPr="003635C0">
                    <w:rPr>
                      <w:bCs/>
                    </w:rPr>
                    <w:t>Adults with SMI</w:t>
                  </w:r>
                </w:p>
                <w:p w14:paraId="31F6F2D5" w14:textId="77777777" w:rsidR="003635C0" w:rsidRDefault="003635C0" w:rsidP="003635C0">
                  <w:pPr>
                    <w:widowControl w:val="0"/>
                    <w:numPr>
                      <w:ilvl w:val="1"/>
                      <w:numId w:val="28"/>
                    </w:numPr>
                    <w:rPr>
                      <w:bCs/>
                    </w:rPr>
                  </w:pPr>
                  <w:r w:rsidRPr="003635C0">
                    <w:rPr>
                      <w:bCs/>
                    </w:rPr>
                    <w:t>Substance use and Co-occurring treatment needs</w:t>
                  </w:r>
                </w:p>
                <w:p w14:paraId="015326EE" w14:textId="4D403630" w:rsidR="00AF38A9" w:rsidRPr="003635C0" w:rsidRDefault="003635C0" w:rsidP="003635C0">
                  <w:pPr>
                    <w:widowControl w:val="0"/>
                    <w:numPr>
                      <w:ilvl w:val="1"/>
                      <w:numId w:val="28"/>
                    </w:numPr>
                    <w:rPr>
                      <w:bCs/>
                    </w:rPr>
                  </w:pPr>
                  <w:r w:rsidRPr="003635C0">
                    <w:rPr>
                      <w:bCs/>
                    </w:rPr>
                    <w:t>Children, families</w:t>
                  </w:r>
                  <w:r w:rsidR="001E5C5F">
                    <w:rPr>
                      <w:bCs/>
                    </w:rPr>
                    <w:t>,</w:t>
                  </w:r>
                  <w:r w:rsidRPr="003635C0">
                    <w:rPr>
                      <w:bCs/>
                    </w:rPr>
                    <w:t xml:space="preserve"> and youth</w:t>
                  </w:r>
                </w:p>
              </w:tc>
              <w:tc>
                <w:tcPr>
                  <w:tcW w:w="1988" w:type="dxa"/>
                </w:tcPr>
                <w:p w14:paraId="0586814A" w14:textId="1F644609" w:rsidR="00134533" w:rsidRPr="006058C2" w:rsidRDefault="002D1F4B">
                  <w:pPr>
                    <w:widowControl w:val="0"/>
                    <w:rPr>
                      <w:bCs/>
                    </w:rPr>
                  </w:pPr>
                  <w:r w:rsidRPr="00180877">
                    <w:lastRenderedPageBreak/>
                    <w:t>Oaklawn</w:t>
                  </w:r>
                  <w:r w:rsidR="00EA40D7" w:rsidRPr="00180877">
                    <w:t>’s</w:t>
                  </w:r>
                  <w:r w:rsidRPr="00180877">
                    <w:t xml:space="preserve"> </w:t>
                  </w:r>
                  <w:r w:rsidR="001F515C" w:rsidRPr="00180877">
                    <w:t xml:space="preserve">Community </w:t>
                  </w:r>
                  <w:r w:rsidRPr="00180877">
                    <w:t>Needs Assessment</w:t>
                  </w:r>
                  <w:r w:rsidR="00180877">
                    <w:rPr>
                      <w:bCs/>
                    </w:rPr>
                    <w:t>-</w:t>
                  </w:r>
                  <w:r w:rsidRPr="00180877">
                    <w:t xml:space="preserve"> </w:t>
                  </w:r>
                  <w:r w:rsidR="00930BA2" w:rsidRPr="00180877">
                    <w:t xml:space="preserve">November </w:t>
                  </w:r>
                  <w:r w:rsidR="003126CF" w:rsidRPr="00180877">
                    <w:t>2023</w:t>
                  </w:r>
                </w:p>
                <w:p w14:paraId="5CDE2E3D" w14:textId="77777777" w:rsidR="003B239C" w:rsidRPr="006058C2" w:rsidRDefault="003B239C">
                  <w:pPr>
                    <w:widowControl w:val="0"/>
                    <w:rPr>
                      <w:bCs/>
                    </w:rPr>
                  </w:pPr>
                </w:p>
                <w:p w14:paraId="7E7EA39F" w14:textId="77777777" w:rsidR="003B239C" w:rsidRPr="006058C2" w:rsidRDefault="003B239C">
                  <w:pPr>
                    <w:widowControl w:val="0"/>
                    <w:rPr>
                      <w:bCs/>
                    </w:rPr>
                  </w:pPr>
                </w:p>
                <w:p w14:paraId="6E091C33" w14:textId="67DC0CFE" w:rsidR="003B239C" w:rsidRPr="006058C2" w:rsidRDefault="003B239C">
                  <w:pPr>
                    <w:widowControl w:val="0"/>
                    <w:rPr>
                      <w:bCs/>
                    </w:rPr>
                  </w:pPr>
                  <w:r w:rsidRPr="006058C2">
                    <w:rPr>
                      <w:bCs/>
                    </w:rPr>
                    <w:t>CO 142</w:t>
                  </w:r>
                  <w:r w:rsidR="006058C2" w:rsidRPr="006058C2">
                    <w:rPr>
                      <w:bCs/>
                    </w:rPr>
                    <w:t xml:space="preserve"> Performance Improvement/Quality Assurance Plan </w:t>
                  </w:r>
                </w:p>
              </w:tc>
            </w:tr>
            <w:tr w:rsidR="00134533" w14:paraId="4B89BFF5" w14:textId="77777777" w:rsidTr="00EE06D2">
              <w:tc>
                <w:tcPr>
                  <w:tcW w:w="1318" w:type="dxa"/>
                </w:tcPr>
                <w:p w14:paraId="02C56AD1" w14:textId="64CC8C19" w:rsidR="00134533" w:rsidRDefault="00101E35">
                  <w:pPr>
                    <w:widowControl w:val="0"/>
                    <w:rPr>
                      <w:b/>
                    </w:rPr>
                  </w:pPr>
                  <w:r>
                    <w:rPr>
                      <w:b/>
                    </w:rPr>
                    <w:t>1.a.2</w:t>
                  </w:r>
                </w:p>
              </w:tc>
              <w:tc>
                <w:tcPr>
                  <w:tcW w:w="9458" w:type="dxa"/>
                </w:tcPr>
                <w:p w14:paraId="0B01EC12" w14:textId="5682AD43" w:rsidR="00B45959" w:rsidRDefault="00AF1B26">
                  <w:pPr>
                    <w:widowControl w:val="0"/>
                    <w:rPr>
                      <w:bCs/>
                    </w:rPr>
                  </w:pPr>
                  <w:r w:rsidRPr="009C5DDD">
                    <w:rPr>
                      <w:bCs/>
                    </w:rPr>
                    <w:t xml:space="preserve">Oaklawn operates programs and services </w:t>
                  </w:r>
                  <w:r w:rsidR="008F3253" w:rsidRPr="009C5DDD">
                    <w:rPr>
                      <w:bCs/>
                    </w:rPr>
                    <w:t>that are responsive</w:t>
                  </w:r>
                  <w:r w:rsidR="00744494" w:rsidRPr="009C5DDD">
                    <w:rPr>
                      <w:bCs/>
                    </w:rPr>
                    <w:t xml:space="preserve"> to the </w:t>
                  </w:r>
                  <w:r w:rsidR="00757B52" w:rsidRPr="009C5DDD">
                    <w:rPr>
                      <w:bCs/>
                    </w:rPr>
                    <w:t xml:space="preserve">community </w:t>
                  </w:r>
                  <w:r w:rsidR="00744494" w:rsidRPr="009C5DDD">
                    <w:rPr>
                      <w:bCs/>
                    </w:rPr>
                    <w:t xml:space="preserve">needs assessment. </w:t>
                  </w:r>
                  <w:r w:rsidR="00B45959" w:rsidRPr="009C5DDD">
                    <w:rPr>
                      <w:bCs/>
                    </w:rPr>
                    <w:t xml:space="preserve">Oaklawn’s staffing plan </w:t>
                  </w:r>
                  <w:r w:rsidR="002E763D" w:rsidRPr="009C5DDD">
                    <w:rPr>
                      <w:bCs/>
                    </w:rPr>
                    <w:t xml:space="preserve">(both clinical and non-clinical) </w:t>
                  </w:r>
                  <w:r w:rsidR="00757B52" w:rsidRPr="009C5DDD">
                    <w:rPr>
                      <w:bCs/>
                    </w:rPr>
                    <w:t>is</w:t>
                  </w:r>
                  <w:r w:rsidR="002E763D" w:rsidRPr="009C5DDD">
                    <w:rPr>
                      <w:bCs/>
                    </w:rPr>
                    <w:t xml:space="preserve"> appropriate for the population receiving services. The staffing plan is included</w:t>
                  </w:r>
                  <w:r w:rsidR="00757B52" w:rsidRPr="009C5DDD">
                    <w:rPr>
                      <w:bCs/>
                    </w:rPr>
                    <w:t xml:space="preserve"> as</w:t>
                  </w:r>
                  <w:r w:rsidR="007A571B">
                    <w:rPr>
                      <w:bCs/>
                    </w:rPr>
                    <w:t xml:space="preserve"> “Oaklawn’s Staffing Plan 2023” located in folder “Attachment E- Supporting Documents.”</w:t>
                  </w:r>
                  <w:r w:rsidR="007E69D2" w:rsidRPr="009C5DDD">
                    <w:rPr>
                      <w:bCs/>
                    </w:rPr>
                    <w:t xml:space="preserve"> </w:t>
                  </w:r>
                </w:p>
                <w:p w14:paraId="1E9323F8" w14:textId="77777777" w:rsidR="006E6B6C" w:rsidRPr="009C5DDD" w:rsidRDefault="006E6B6C">
                  <w:pPr>
                    <w:widowControl w:val="0"/>
                    <w:rPr>
                      <w:bCs/>
                    </w:rPr>
                  </w:pPr>
                </w:p>
                <w:p w14:paraId="492E9F61" w14:textId="51ECEB86" w:rsidR="00134533" w:rsidRDefault="00744494">
                  <w:pPr>
                    <w:widowControl w:val="0"/>
                    <w:rPr>
                      <w:bCs/>
                    </w:rPr>
                  </w:pPr>
                  <w:r w:rsidRPr="009C5DDD">
                    <w:rPr>
                      <w:bCs/>
                    </w:rPr>
                    <w:t>All program</w:t>
                  </w:r>
                  <w:r w:rsidR="00E55F45" w:rsidRPr="009C5DDD">
                    <w:rPr>
                      <w:bCs/>
                    </w:rPr>
                    <w:t>s</w:t>
                  </w:r>
                  <w:r w:rsidRPr="009C5DDD">
                    <w:rPr>
                      <w:bCs/>
                    </w:rPr>
                    <w:t xml:space="preserve">, services and general operations are </w:t>
                  </w:r>
                  <w:r w:rsidR="00511FA2" w:rsidRPr="009C5DDD">
                    <w:rPr>
                      <w:bCs/>
                    </w:rPr>
                    <w:t xml:space="preserve">performed within the regulations and standards that are </w:t>
                  </w:r>
                  <w:r w:rsidR="00566F17" w:rsidRPr="009C5DDD">
                    <w:rPr>
                      <w:bCs/>
                    </w:rPr>
                    <w:t>established by licensing and accrediting bodies (i.e.</w:t>
                  </w:r>
                  <w:r w:rsidR="00A0389E">
                    <w:rPr>
                      <w:bCs/>
                    </w:rPr>
                    <w:t>,</w:t>
                  </w:r>
                  <w:r w:rsidR="00566F17" w:rsidRPr="009C5DDD">
                    <w:rPr>
                      <w:bCs/>
                    </w:rPr>
                    <w:t xml:space="preserve"> Joint Commission).</w:t>
                  </w:r>
                  <w:r w:rsidR="006145C9" w:rsidRPr="009C5DDD">
                    <w:rPr>
                      <w:bCs/>
                    </w:rPr>
                    <w:t xml:space="preserve"> All appropriate </w:t>
                  </w:r>
                  <w:r w:rsidR="00486EBF" w:rsidRPr="009C5DDD">
                    <w:rPr>
                      <w:bCs/>
                    </w:rPr>
                    <w:t>and required licenses and certifications are maintained and updated as needed.</w:t>
                  </w:r>
                  <w:r w:rsidR="009102D4" w:rsidRPr="009C5DDD">
                    <w:rPr>
                      <w:bCs/>
                    </w:rPr>
                    <w:t xml:space="preserve"> The process to determine staff competency</w:t>
                  </w:r>
                  <w:r w:rsidR="00490C76" w:rsidRPr="009C5DDD">
                    <w:rPr>
                      <w:bCs/>
                    </w:rPr>
                    <w:t xml:space="preserve"> meets regulatory guidance.</w:t>
                  </w:r>
                  <w:r w:rsidR="00163DD0" w:rsidRPr="009C5DDD">
                    <w:rPr>
                      <w:bCs/>
                    </w:rPr>
                    <w:t xml:space="preserve"> Oaklawn’s workforce plan </w:t>
                  </w:r>
                  <w:r w:rsidR="00C41F1F" w:rsidRPr="009C5DDD">
                    <w:rPr>
                      <w:bCs/>
                    </w:rPr>
                    <w:t>addresses capacity, tenure, and retention.</w:t>
                  </w:r>
                  <w:r w:rsidR="00652C32" w:rsidRPr="009C5DDD">
                    <w:rPr>
                      <w:bCs/>
                    </w:rPr>
                    <w:t xml:space="preserve"> </w:t>
                  </w:r>
                  <w:r w:rsidR="00490C76" w:rsidRPr="009C5DDD">
                    <w:rPr>
                      <w:bCs/>
                    </w:rPr>
                    <w:t xml:space="preserve">The evidence for </w:t>
                  </w:r>
                  <w:r w:rsidR="006E090B" w:rsidRPr="009C5DDD">
                    <w:rPr>
                      <w:bCs/>
                    </w:rPr>
                    <w:t xml:space="preserve">this criterion is </w:t>
                  </w:r>
                  <w:r w:rsidR="00345E3C" w:rsidRPr="009C5DDD">
                    <w:rPr>
                      <w:bCs/>
                    </w:rPr>
                    <w:t>reflected in</w:t>
                  </w:r>
                  <w:r w:rsidR="006E090B" w:rsidRPr="009C5DDD">
                    <w:rPr>
                      <w:bCs/>
                    </w:rPr>
                    <w:t xml:space="preserve"> the policies</w:t>
                  </w:r>
                  <w:r w:rsidR="00324F9C" w:rsidRPr="009C5DDD">
                    <w:rPr>
                      <w:bCs/>
                    </w:rPr>
                    <w:t xml:space="preserve"> listed to the right. </w:t>
                  </w:r>
                </w:p>
                <w:p w14:paraId="56861576" w14:textId="77777777" w:rsidR="00BA4D80" w:rsidRPr="009C5DDD" w:rsidRDefault="00BA4D80">
                  <w:pPr>
                    <w:widowControl w:val="0"/>
                    <w:rPr>
                      <w:bCs/>
                    </w:rPr>
                  </w:pPr>
                </w:p>
                <w:p w14:paraId="070285A3" w14:textId="21F48567" w:rsidR="00324F9C" w:rsidRPr="009C5DDD" w:rsidRDefault="00324F9C">
                  <w:pPr>
                    <w:widowControl w:val="0"/>
                    <w:rPr>
                      <w:bCs/>
                    </w:rPr>
                  </w:pPr>
                  <w:r w:rsidRPr="009C5DDD">
                    <w:rPr>
                      <w:bCs/>
                      <w:i/>
                      <w:iCs/>
                    </w:rPr>
                    <w:t>Oaklawn has exceeded this criterion in the following ways</w:t>
                  </w:r>
                  <w:r w:rsidR="001B2628">
                    <w:rPr>
                      <w:bCs/>
                    </w:rPr>
                    <w:t>:</w:t>
                  </w:r>
                </w:p>
                <w:p w14:paraId="42F0A56D" w14:textId="7D9C8745" w:rsidR="006012BB" w:rsidRPr="009C5DDD" w:rsidRDefault="006012BB">
                  <w:pPr>
                    <w:widowControl w:val="0"/>
                    <w:rPr>
                      <w:bCs/>
                      <w:u w:val="single"/>
                    </w:rPr>
                  </w:pPr>
                  <w:r w:rsidRPr="009C5DDD">
                    <w:rPr>
                      <w:bCs/>
                      <w:u w:val="single"/>
                    </w:rPr>
                    <w:t>Workforce Development Strategies</w:t>
                  </w:r>
                  <w:r w:rsidR="002A02DA" w:rsidRPr="009C5DDD">
                    <w:rPr>
                      <w:bCs/>
                      <w:u w:val="single"/>
                    </w:rPr>
                    <w:t xml:space="preserve"> to Address Shortages</w:t>
                  </w:r>
                </w:p>
                <w:p w14:paraId="028E70D5" w14:textId="7F112B27" w:rsidR="00F9510F" w:rsidRPr="009C5DDD" w:rsidRDefault="00507A29">
                  <w:pPr>
                    <w:widowControl w:val="0"/>
                    <w:rPr>
                      <w:bCs/>
                    </w:rPr>
                  </w:pPr>
                  <w:r w:rsidRPr="009C5DDD">
                    <w:rPr>
                      <w:bCs/>
                    </w:rPr>
                    <w:t xml:space="preserve">From FY23 to FY24, Oaklawn </w:t>
                  </w:r>
                  <w:r w:rsidR="001A4CB2" w:rsidRPr="009C5DDD">
                    <w:rPr>
                      <w:bCs/>
                    </w:rPr>
                    <w:t>improved</w:t>
                  </w:r>
                  <w:r w:rsidRPr="009C5DDD">
                    <w:rPr>
                      <w:bCs/>
                    </w:rPr>
                    <w:t xml:space="preserve"> </w:t>
                  </w:r>
                  <w:r w:rsidR="001A4CB2" w:rsidRPr="009C5DDD">
                    <w:rPr>
                      <w:bCs/>
                    </w:rPr>
                    <w:t>its</w:t>
                  </w:r>
                  <w:r w:rsidRPr="009C5DDD">
                    <w:rPr>
                      <w:bCs/>
                    </w:rPr>
                    <w:t xml:space="preserve"> annual turnover rate</w:t>
                  </w:r>
                  <w:r w:rsidR="00AD60CB" w:rsidRPr="009C5DDD">
                    <w:rPr>
                      <w:bCs/>
                    </w:rPr>
                    <w:t xml:space="preserve"> to</w:t>
                  </w:r>
                  <w:r w:rsidR="00555036" w:rsidRPr="009C5DDD">
                    <w:rPr>
                      <w:bCs/>
                    </w:rPr>
                    <w:t xml:space="preserve"> 22.64%</w:t>
                  </w:r>
                  <w:r w:rsidR="001A4CB2" w:rsidRPr="009C5DDD">
                    <w:rPr>
                      <w:bCs/>
                    </w:rPr>
                    <w:t>, which is below the State’s average.</w:t>
                  </w:r>
                </w:p>
                <w:p w14:paraId="4780F826" w14:textId="049D8233" w:rsidR="00DD1A9B" w:rsidRPr="009C5DDD" w:rsidRDefault="00021223" w:rsidP="00536EFA">
                  <w:pPr>
                    <w:pStyle w:val="ListParagraph"/>
                    <w:widowControl w:val="0"/>
                    <w:numPr>
                      <w:ilvl w:val="0"/>
                      <w:numId w:val="29"/>
                    </w:numPr>
                    <w:rPr>
                      <w:bCs/>
                    </w:rPr>
                  </w:pPr>
                  <w:r w:rsidRPr="009C5DDD">
                    <w:rPr>
                      <w:bCs/>
                    </w:rPr>
                    <w:t xml:space="preserve">Oaklawn </w:t>
                  </w:r>
                  <w:r w:rsidR="00383FAD" w:rsidRPr="009C5DDD">
                    <w:rPr>
                      <w:bCs/>
                    </w:rPr>
                    <w:t>implemented</w:t>
                  </w:r>
                </w:p>
                <w:p w14:paraId="02E06247" w14:textId="66A79EB8" w:rsidR="000276D7" w:rsidRPr="009C5DDD" w:rsidRDefault="000276D7" w:rsidP="00536EFA">
                  <w:pPr>
                    <w:pStyle w:val="ListParagraph"/>
                    <w:widowControl w:val="0"/>
                    <w:numPr>
                      <w:ilvl w:val="1"/>
                      <w:numId w:val="29"/>
                    </w:numPr>
                    <w:rPr>
                      <w:bCs/>
                    </w:rPr>
                  </w:pPr>
                  <w:r w:rsidRPr="009C5DDD">
                    <w:rPr>
                      <w:bCs/>
                    </w:rPr>
                    <w:t>“Grow your Own”</w:t>
                  </w:r>
                  <w:r w:rsidR="007745D7" w:rsidRPr="009C5DDD">
                    <w:rPr>
                      <w:bCs/>
                    </w:rPr>
                    <w:t xml:space="preserve"> framework</w:t>
                  </w:r>
                </w:p>
                <w:p w14:paraId="2521AFF8" w14:textId="683D3594" w:rsidR="007745D7" w:rsidRPr="009C5DDD" w:rsidRDefault="00790F95" w:rsidP="00536EFA">
                  <w:pPr>
                    <w:pStyle w:val="ListParagraph"/>
                    <w:widowControl w:val="0"/>
                    <w:numPr>
                      <w:ilvl w:val="1"/>
                      <w:numId w:val="29"/>
                    </w:numPr>
                    <w:rPr>
                      <w:bCs/>
                    </w:rPr>
                  </w:pPr>
                  <w:r>
                    <w:rPr>
                      <w:bCs/>
                    </w:rPr>
                    <w:t>R</w:t>
                  </w:r>
                  <w:r w:rsidR="00A9276A" w:rsidRPr="009C5DDD">
                    <w:rPr>
                      <w:bCs/>
                    </w:rPr>
                    <w:t>obust clinical AP</w:t>
                  </w:r>
                  <w:r w:rsidR="00922BF5" w:rsidRPr="009C5DDD">
                    <w:rPr>
                      <w:bCs/>
                    </w:rPr>
                    <w:t xml:space="preserve">N training program </w:t>
                  </w:r>
                </w:p>
                <w:p w14:paraId="76773635" w14:textId="0516E10E" w:rsidR="00922BF5" w:rsidRPr="009C5DDD" w:rsidRDefault="00922BF5" w:rsidP="00536EFA">
                  <w:pPr>
                    <w:pStyle w:val="ListParagraph"/>
                    <w:widowControl w:val="0"/>
                    <w:numPr>
                      <w:ilvl w:val="1"/>
                      <w:numId w:val="29"/>
                    </w:numPr>
                    <w:rPr>
                      <w:bCs/>
                    </w:rPr>
                  </w:pPr>
                  <w:r w:rsidRPr="009C5DDD">
                    <w:rPr>
                      <w:bCs/>
                    </w:rPr>
                    <w:t>Scheduling providers at multiple sites</w:t>
                  </w:r>
                </w:p>
                <w:p w14:paraId="63FAE9B0" w14:textId="02C6BC33" w:rsidR="00922BF5" w:rsidRPr="009C5DDD" w:rsidRDefault="00922BF5" w:rsidP="00536EFA">
                  <w:pPr>
                    <w:pStyle w:val="ListParagraph"/>
                    <w:widowControl w:val="0"/>
                    <w:numPr>
                      <w:ilvl w:val="1"/>
                      <w:numId w:val="29"/>
                    </w:numPr>
                    <w:rPr>
                      <w:bCs/>
                    </w:rPr>
                  </w:pPr>
                  <w:r w:rsidRPr="009C5DDD">
                    <w:rPr>
                      <w:bCs/>
                    </w:rPr>
                    <w:t>Use of telehealth and telemedicine</w:t>
                  </w:r>
                </w:p>
                <w:p w14:paraId="68FE863D" w14:textId="3F284C75" w:rsidR="00197BB6" w:rsidRPr="009C5DDD" w:rsidRDefault="00197BB6" w:rsidP="00536EFA">
                  <w:pPr>
                    <w:pStyle w:val="ListParagraph"/>
                    <w:widowControl w:val="0"/>
                    <w:numPr>
                      <w:ilvl w:val="1"/>
                      <w:numId w:val="29"/>
                    </w:numPr>
                    <w:rPr>
                      <w:bCs/>
                    </w:rPr>
                  </w:pPr>
                  <w:r w:rsidRPr="009C5DDD">
                    <w:rPr>
                      <w:bCs/>
                    </w:rPr>
                    <w:t>Use of supervised providers-in-training</w:t>
                  </w:r>
                </w:p>
                <w:p w14:paraId="01BD0FAA" w14:textId="0D9DAF9A" w:rsidR="00197BB6" w:rsidRPr="009C5DDD" w:rsidRDefault="00197BB6" w:rsidP="00536EFA">
                  <w:pPr>
                    <w:pStyle w:val="ListParagraph"/>
                    <w:widowControl w:val="0"/>
                    <w:numPr>
                      <w:ilvl w:val="1"/>
                      <w:numId w:val="29"/>
                    </w:numPr>
                    <w:rPr>
                      <w:bCs/>
                    </w:rPr>
                  </w:pPr>
                  <w:r w:rsidRPr="009C5DDD">
                    <w:rPr>
                      <w:bCs/>
                    </w:rPr>
                    <w:t>Use of contract/part-time staff</w:t>
                  </w:r>
                </w:p>
                <w:p w14:paraId="6C0FFC39" w14:textId="71EF8297" w:rsidR="00E03F42" w:rsidRPr="009C5DDD" w:rsidRDefault="00E03F42" w:rsidP="00536EFA">
                  <w:pPr>
                    <w:pStyle w:val="ListParagraph"/>
                    <w:widowControl w:val="0"/>
                    <w:numPr>
                      <w:ilvl w:val="1"/>
                      <w:numId w:val="29"/>
                    </w:numPr>
                    <w:rPr>
                      <w:bCs/>
                    </w:rPr>
                  </w:pPr>
                  <w:r w:rsidRPr="009C5DDD">
                    <w:rPr>
                      <w:bCs/>
                    </w:rPr>
                    <w:t xml:space="preserve">Offer a $2,000 referral bonus program to Oaklawn </w:t>
                  </w:r>
                  <w:r w:rsidR="00362FDA" w:rsidRPr="009C5DDD">
                    <w:rPr>
                      <w:bCs/>
                    </w:rPr>
                    <w:t>employees</w:t>
                  </w:r>
                  <w:r w:rsidRPr="009C5DDD">
                    <w:rPr>
                      <w:bCs/>
                    </w:rPr>
                    <w:t xml:space="preserve"> who recruit friends and fami</w:t>
                  </w:r>
                  <w:r w:rsidR="00A60765">
                    <w:rPr>
                      <w:bCs/>
                    </w:rPr>
                    <w:t>ly</w:t>
                  </w:r>
                </w:p>
                <w:p w14:paraId="4A05624C" w14:textId="64F09F1F" w:rsidR="00C70684" w:rsidRPr="009C5DDD" w:rsidRDefault="00C70684" w:rsidP="00536EFA">
                  <w:pPr>
                    <w:pStyle w:val="ListParagraph"/>
                    <w:widowControl w:val="0"/>
                    <w:numPr>
                      <w:ilvl w:val="0"/>
                      <w:numId w:val="29"/>
                    </w:numPr>
                    <w:rPr>
                      <w:bCs/>
                    </w:rPr>
                  </w:pPr>
                  <w:r w:rsidRPr="009C5DDD">
                    <w:rPr>
                      <w:bCs/>
                    </w:rPr>
                    <w:t>Oaklawn was awarded the DMHA Workforce Development Grant- $750,000</w:t>
                  </w:r>
                </w:p>
                <w:p w14:paraId="37DCC426" w14:textId="35945332" w:rsidR="00587955" w:rsidRPr="009C5DDD" w:rsidRDefault="00A42493" w:rsidP="00BF19A8">
                  <w:pPr>
                    <w:widowControl w:val="0"/>
                    <w:ind w:left="720"/>
                    <w:rPr>
                      <w:bCs/>
                    </w:rPr>
                  </w:pPr>
                  <w:r w:rsidRPr="009C5DDD">
                    <w:rPr>
                      <w:bCs/>
                    </w:rPr>
                    <w:t>Oaklawn is using this money to reinvest in the workforce by</w:t>
                  </w:r>
                  <w:r w:rsidR="00587955" w:rsidRPr="009C5DDD">
                    <w:rPr>
                      <w:bCs/>
                    </w:rPr>
                    <w:t>:</w:t>
                  </w:r>
                </w:p>
                <w:p w14:paraId="554AB4F6" w14:textId="048D16A7" w:rsidR="00F855A3" w:rsidRPr="009C5DDD" w:rsidRDefault="00587955" w:rsidP="00536EFA">
                  <w:pPr>
                    <w:pStyle w:val="ListParagraph"/>
                    <w:widowControl w:val="0"/>
                    <w:numPr>
                      <w:ilvl w:val="0"/>
                      <w:numId w:val="30"/>
                    </w:numPr>
                    <w:rPr>
                      <w:bCs/>
                    </w:rPr>
                  </w:pPr>
                  <w:r w:rsidRPr="009C5DDD">
                    <w:rPr>
                      <w:bCs/>
                    </w:rPr>
                    <w:t>I</w:t>
                  </w:r>
                  <w:r w:rsidR="00A42493" w:rsidRPr="009C5DDD">
                    <w:rPr>
                      <w:bCs/>
                    </w:rPr>
                    <w:t>ncreasing human resources (including Peer Support Professional Recruitment and Training Specialist)</w:t>
                  </w:r>
                </w:p>
                <w:p w14:paraId="7EBDAA8F" w14:textId="50079AD7" w:rsidR="0051511D" w:rsidRPr="009C5DDD" w:rsidRDefault="00587955" w:rsidP="00536EFA">
                  <w:pPr>
                    <w:pStyle w:val="ListParagraph"/>
                    <w:widowControl w:val="0"/>
                    <w:numPr>
                      <w:ilvl w:val="0"/>
                      <w:numId w:val="30"/>
                    </w:numPr>
                    <w:rPr>
                      <w:bCs/>
                    </w:rPr>
                  </w:pPr>
                  <w:r w:rsidRPr="009C5DDD">
                    <w:rPr>
                      <w:bCs/>
                    </w:rPr>
                    <w:t>Increasing funding</w:t>
                  </w:r>
                  <w:r w:rsidR="00342129" w:rsidRPr="009C5DDD">
                    <w:rPr>
                      <w:bCs/>
                    </w:rPr>
                    <w:t xml:space="preserve"> towards employee education and internship</w:t>
                  </w:r>
                  <w:r w:rsidR="00EE4CDA" w:rsidRPr="009C5DDD">
                    <w:rPr>
                      <w:bCs/>
                    </w:rPr>
                    <w:t>s (includes student loan repayments, stipends for intern supervisors, and BHA Internship Stipends).</w:t>
                  </w:r>
                </w:p>
                <w:p w14:paraId="661C13D1" w14:textId="77777777" w:rsidR="00EC7DF8" w:rsidRDefault="004453C4">
                  <w:pPr>
                    <w:pStyle w:val="ListParagraph"/>
                    <w:widowControl w:val="0"/>
                    <w:numPr>
                      <w:ilvl w:val="0"/>
                      <w:numId w:val="30"/>
                    </w:numPr>
                    <w:rPr>
                      <w:bCs/>
                    </w:rPr>
                  </w:pPr>
                  <w:r w:rsidRPr="00EC7DF8">
                    <w:rPr>
                      <w:bCs/>
                    </w:rPr>
                    <w:t>Building partnership</w:t>
                  </w:r>
                  <w:r w:rsidR="00EB639D" w:rsidRPr="00EC7DF8">
                    <w:rPr>
                      <w:bCs/>
                    </w:rPr>
                    <w:t xml:space="preserve">s to </w:t>
                  </w:r>
                  <w:r w:rsidR="007170FD" w:rsidRPr="00EC7DF8">
                    <w:rPr>
                      <w:bCs/>
                    </w:rPr>
                    <w:t>support Map the Gap and the Behavioral Health Academy</w:t>
                  </w:r>
                  <w:r w:rsidR="00437AFD" w:rsidRPr="00EC7DF8">
                    <w:rPr>
                      <w:bCs/>
                    </w:rPr>
                    <w:t>.</w:t>
                  </w:r>
                  <w:r w:rsidR="00BF19A8" w:rsidRPr="00EC7DF8">
                    <w:rPr>
                      <w:bCs/>
                    </w:rPr>
                    <w:t xml:space="preserve"> </w:t>
                  </w:r>
                </w:p>
                <w:p w14:paraId="0B9308B2" w14:textId="77777777" w:rsidR="00A875EC" w:rsidRDefault="0074559D">
                  <w:pPr>
                    <w:pStyle w:val="ListParagraph"/>
                    <w:widowControl w:val="0"/>
                    <w:numPr>
                      <w:ilvl w:val="1"/>
                      <w:numId w:val="30"/>
                    </w:numPr>
                    <w:rPr>
                      <w:bCs/>
                    </w:rPr>
                  </w:pPr>
                  <w:r w:rsidRPr="00A875EC">
                    <w:rPr>
                      <w:bCs/>
                      <w:u w:val="single"/>
                    </w:rPr>
                    <w:t>Map the Gap</w:t>
                  </w:r>
                  <w:r w:rsidRPr="00A875EC">
                    <w:rPr>
                      <w:bCs/>
                    </w:rPr>
                    <w:t xml:space="preserve">: </w:t>
                  </w:r>
                  <w:r w:rsidR="00047EB9" w:rsidRPr="00A875EC">
                    <w:rPr>
                      <w:bCs/>
                    </w:rPr>
                    <w:t>Oaklawn worked alongside I</w:t>
                  </w:r>
                  <w:r w:rsidR="007C7C3D" w:rsidRPr="00A875EC">
                    <w:rPr>
                      <w:bCs/>
                    </w:rPr>
                    <w:t xml:space="preserve">ndiana </w:t>
                  </w:r>
                  <w:r w:rsidR="00047EB9" w:rsidRPr="00A875EC">
                    <w:rPr>
                      <w:bCs/>
                    </w:rPr>
                    <w:t>U</w:t>
                  </w:r>
                  <w:r w:rsidR="007C7C3D" w:rsidRPr="00A875EC">
                    <w:rPr>
                      <w:bCs/>
                    </w:rPr>
                    <w:t>niversity</w:t>
                  </w:r>
                  <w:r w:rsidR="00047EB9" w:rsidRPr="00A875EC">
                    <w:rPr>
                      <w:bCs/>
                    </w:rPr>
                    <w:t xml:space="preserve"> to develop “</w:t>
                  </w:r>
                  <w:r w:rsidR="00437AFD" w:rsidRPr="00A875EC">
                    <w:rPr>
                      <w:bCs/>
                    </w:rPr>
                    <w:t>Map the Ga</w:t>
                  </w:r>
                  <w:r w:rsidR="00746DE4" w:rsidRPr="00A875EC">
                    <w:rPr>
                      <w:bCs/>
                    </w:rPr>
                    <w:t>p</w:t>
                  </w:r>
                  <w:r w:rsidR="00047EB9" w:rsidRPr="00A875EC">
                    <w:rPr>
                      <w:bCs/>
                    </w:rPr>
                    <w:t>”</w:t>
                  </w:r>
                  <w:r w:rsidR="007D15B5" w:rsidRPr="00A875EC">
                    <w:rPr>
                      <w:bCs/>
                    </w:rPr>
                    <w:t>.</w:t>
                  </w:r>
                  <w:r w:rsidR="00E17C5B" w:rsidRPr="00A875EC">
                    <w:rPr>
                      <w:bCs/>
                    </w:rPr>
                    <w:t xml:space="preserve"> Oaklawn is the “industry partner” or place that students can be place</w:t>
                  </w:r>
                  <w:r w:rsidR="00B9139A" w:rsidRPr="00A875EC">
                    <w:rPr>
                      <w:bCs/>
                    </w:rPr>
                    <w:t>d</w:t>
                  </w:r>
                  <w:r w:rsidR="00E17C5B" w:rsidRPr="00A875EC">
                    <w:rPr>
                      <w:bCs/>
                    </w:rPr>
                    <w:t xml:space="preserve"> for observation,</w:t>
                  </w:r>
                  <w:r w:rsidR="00F417FC" w:rsidRPr="00A875EC">
                    <w:rPr>
                      <w:bCs/>
                    </w:rPr>
                    <w:t xml:space="preserve"> be assigned mentors, and are given the opportunity to </w:t>
                  </w:r>
                  <w:r w:rsidR="00AA5A8A" w:rsidRPr="00A875EC">
                    <w:rPr>
                      <w:bCs/>
                    </w:rPr>
                    <w:t>engage high school graduate</w:t>
                  </w:r>
                  <w:r w:rsidR="00A20210" w:rsidRPr="00A875EC">
                    <w:rPr>
                      <w:bCs/>
                    </w:rPr>
                    <w:t xml:space="preserve">s who are taking a gap year to build career and life skills. This program </w:t>
                  </w:r>
                  <w:r w:rsidR="00BF19A8" w:rsidRPr="00A875EC">
                    <w:rPr>
                      <w:bCs/>
                    </w:rPr>
                    <w:t xml:space="preserve">helps to retain talent in our region and </w:t>
                  </w:r>
                  <w:r w:rsidR="008D50DD" w:rsidRPr="00A875EC">
                    <w:rPr>
                      <w:bCs/>
                    </w:rPr>
                    <w:t>gives</w:t>
                  </w:r>
                  <w:r w:rsidR="00BF19A8" w:rsidRPr="00A875EC">
                    <w:rPr>
                      <w:bCs/>
                    </w:rPr>
                    <w:t xml:space="preserve"> employers an intentional and structured way to interface with the high school graduate pipeline of future workers.</w:t>
                  </w:r>
                  <w:r w:rsidR="00122946" w:rsidRPr="00A875EC">
                    <w:rPr>
                      <w:bCs/>
                    </w:rPr>
                    <w:t xml:space="preserve"> </w:t>
                  </w:r>
                </w:p>
                <w:p w14:paraId="6717B0BF" w14:textId="739D1497" w:rsidR="00207BDC" w:rsidRPr="00535BA3" w:rsidRDefault="00F94DA7">
                  <w:pPr>
                    <w:pStyle w:val="ListParagraph"/>
                    <w:widowControl w:val="0"/>
                    <w:numPr>
                      <w:ilvl w:val="1"/>
                      <w:numId w:val="30"/>
                    </w:numPr>
                    <w:rPr>
                      <w:bCs/>
                    </w:rPr>
                  </w:pPr>
                  <w:r w:rsidRPr="00535BA3">
                    <w:rPr>
                      <w:bCs/>
                      <w:u w:val="single"/>
                    </w:rPr>
                    <w:t>Behavioral Health Academy (BHA</w:t>
                  </w:r>
                  <w:r w:rsidRPr="00535BA3">
                    <w:rPr>
                      <w:bCs/>
                    </w:rPr>
                    <w:t>):</w:t>
                  </w:r>
                  <w:r w:rsidR="003957B2" w:rsidRPr="00535BA3">
                    <w:rPr>
                      <w:bCs/>
                    </w:rPr>
                    <w:t xml:space="preserve"> Oaklawn has partnered with </w:t>
                  </w:r>
                  <w:r w:rsidR="00AD5476" w:rsidRPr="00535BA3">
                    <w:rPr>
                      <w:bCs/>
                    </w:rPr>
                    <w:t>I</w:t>
                  </w:r>
                  <w:r w:rsidR="00300114" w:rsidRPr="00535BA3">
                    <w:rPr>
                      <w:bCs/>
                    </w:rPr>
                    <w:t xml:space="preserve">ndiana </w:t>
                  </w:r>
                  <w:r w:rsidR="00AD5476" w:rsidRPr="00535BA3">
                    <w:rPr>
                      <w:bCs/>
                    </w:rPr>
                    <w:t>U</w:t>
                  </w:r>
                  <w:r w:rsidR="00300114" w:rsidRPr="00535BA3">
                    <w:rPr>
                      <w:bCs/>
                    </w:rPr>
                    <w:t>niversity</w:t>
                  </w:r>
                  <w:r w:rsidR="00AD5476" w:rsidRPr="00535BA3">
                    <w:rPr>
                      <w:bCs/>
                    </w:rPr>
                    <w:t xml:space="preserve"> and other CMHCs</w:t>
                  </w:r>
                  <w:r w:rsidR="008D50DD" w:rsidRPr="00535BA3">
                    <w:rPr>
                      <w:bCs/>
                    </w:rPr>
                    <w:t xml:space="preserve"> </w:t>
                  </w:r>
                  <w:r w:rsidR="009521CA" w:rsidRPr="00535BA3">
                    <w:rPr>
                      <w:bCs/>
                    </w:rPr>
                    <w:t xml:space="preserve">to offer a streamlined path to a career in behavioral health. This program helps </w:t>
                  </w:r>
                  <w:r w:rsidR="008D50DD" w:rsidRPr="00535BA3">
                    <w:rPr>
                      <w:bCs/>
                    </w:rPr>
                    <w:t>students</w:t>
                  </w:r>
                  <w:r w:rsidR="009521CA" w:rsidRPr="00535BA3">
                    <w:rPr>
                      <w:bCs/>
                    </w:rPr>
                    <w:t xml:space="preserve"> earn </w:t>
                  </w:r>
                  <w:r w:rsidR="00345E3C" w:rsidRPr="00535BA3">
                    <w:rPr>
                      <w:bCs/>
                    </w:rPr>
                    <w:t>master’s</w:t>
                  </w:r>
                  <w:r w:rsidR="009521CA" w:rsidRPr="00535BA3">
                    <w:rPr>
                      <w:bCs/>
                    </w:rPr>
                    <w:t xml:space="preserve"> degrees, receive </w:t>
                  </w:r>
                  <w:r w:rsidR="008D50DD" w:rsidRPr="00535BA3">
                    <w:rPr>
                      <w:bCs/>
                    </w:rPr>
                    <w:t>monetary</w:t>
                  </w:r>
                  <w:r w:rsidR="009521CA" w:rsidRPr="00535BA3">
                    <w:rPr>
                      <w:bCs/>
                    </w:rPr>
                    <w:t xml:space="preserve"> stipend</w:t>
                  </w:r>
                  <w:r w:rsidR="00D60BA1" w:rsidRPr="00535BA3">
                    <w:rPr>
                      <w:bCs/>
                    </w:rPr>
                    <w:t>s</w:t>
                  </w:r>
                  <w:r w:rsidR="009521CA" w:rsidRPr="00535BA3">
                    <w:rPr>
                      <w:bCs/>
                    </w:rPr>
                    <w:t xml:space="preserve">, prepare </w:t>
                  </w:r>
                  <w:r w:rsidR="008D50DD" w:rsidRPr="00535BA3">
                    <w:rPr>
                      <w:bCs/>
                    </w:rPr>
                    <w:t>for</w:t>
                  </w:r>
                  <w:r w:rsidR="009521CA" w:rsidRPr="00535BA3">
                    <w:rPr>
                      <w:bCs/>
                    </w:rPr>
                    <w:t xml:space="preserve"> dual licensure</w:t>
                  </w:r>
                  <w:r w:rsidR="00784828" w:rsidRPr="00535BA3">
                    <w:rPr>
                      <w:bCs/>
                    </w:rPr>
                    <w:t xml:space="preserve">, </w:t>
                  </w:r>
                  <w:r w:rsidR="008D50DD" w:rsidRPr="00535BA3">
                    <w:rPr>
                      <w:bCs/>
                    </w:rPr>
                    <w:t>receive</w:t>
                  </w:r>
                  <w:r w:rsidR="00784828" w:rsidRPr="00535BA3">
                    <w:rPr>
                      <w:bCs/>
                    </w:rPr>
                    <w:t xml:space="preserve"> significant practice-based education to help them prepare for and pass licensure exams. </w:t>
                  </w:r>
                  <w:r w:rsidR="008D50DD" w:rsidRPr="00535BA3">
                    <w:rPr>
                      <w:bCs/>
                    </w:rPr>
                    <w:t>Oaklawn was on</w:t>
                  </w:r>
                  <w:r w:rsidR="00655D9B" w:rsidRPr="00535BA3">
                    <w:rPr>
                      <w:bCs/>
                    </w:rPr>
                    <w:t>e</w:t>
                  </w:r>
                  <w:r w:rsidR="008D50DD" w:rsidRPr="00535BA3">
                    <w:rPr>
                      <w:bCs/>
                    </w:rPr>
                    <w:t xml:space="preserve"> </w:t>
                  </w:r>
                  <w:r w:rsidR="00345E3C" w:rsidRPr="00535BA3">
                    <w:rPr>
                      <w:bCs/>
                    </w:rPr>
                    <w:t>of</w:t>
                  </w:r>
                  <w:r w:rsidR="008D50DD" w:rsidRPr="00535BA3">
                    <w:rPr>
                      <w:bCs/>
                    </w:rPr>
                    <w:t xml:space="preserve"> the first partners and has assisted in the </w:t>
                  </w:r>
                  <w:r w:rsidR="008D50DD" w:rsidRPr="00535BA3">
                    <w:rPr>
                      <w:bCs/>
                    </w:rPr>
                    <w:lastRenderedPageBreak/>
                    <w:t xml:space="preserve">enhancement </w:t>
                  </w:r>
                  <w:r w:rsidR="00207BDC" w:rsidRPr="00535BA3">
                    <w:rPr>
                      <w:bCs/>
                    </w:rPr>
                    <w:t xml:space="preserve">of programming. </w:t>
                  </w:r>
                  <w:r w:rsidR="00A875EC" w:rsidRPr="00535BA3">
                    <w:rPr>
                      <w:bCs/>
                    </w:rPr>
                    <w:t xml:space="preserve">In </w:t>
                  </w:r>
                  <w:r w:rsidR="00207BDC" w:rsidRPr="00535BA3">
                    <w:rPr>
                      <w:bCs/>
                    </w:rPr>
                    <w:t>Year 1- Oaklawn hired 50% of the interns</w:t>
                  </w:r>
                  <w:r w:rsidR="00535BA3" w:rsidRPr="00535BA3">
                    <w:rPr>
                      <w:bCs/>
                    </w:rPr>
                    <w:t xml:space="preserve"> and in </w:t>
                  </w:r>
                  <w:r w:rsidR="00207BDC" w:rsidRPr="00535BA3">
                    <w:rPr>
                      <w:bCs/>
                    </w:rPr>
                    <w:t>Year 2- Oaklawn hired 33% of the interns</w:t>
                  </w:r>
                  <w:r w:rsidR="00535BA3" w:rsidRPr="00535BA3">
                    <w:rPr>
                      <w:bCs/>
                    </w:rPr>
                    <w:t xml:space="preserve">. </w:t>
                  </w:r>
                  <w:r w:rsidR="006B2D7F">
                    <w:rPr>
                      <w:bCs/>
                    </w:rPr>
                    <w:t>The program is e</w:t>
                  </w:r>
                  <w:r w:rsidR="00207BDC" w:rsidRPr="00535BA3">
                    <w:rPr>
                      <w:bCs/>
                    </w:rPr>
                    <w:t>ntering Year 3 now.</w:t>
                  </w:r>
                </w:p>
                <w:p w14:paraId="4863D222" w14:textId="3D28254E" w:rsidR="006B0FC4" w:rsidRPr="009C5DDD" w:rsidRDefault="0040128B" w:rsidP="00536EFA">
                  <w:pPr>
                    <w:pStyle w:val="ListParagraph"/>
                    <w:widowControl w:val="0"/>
                    <w:numPr>
                      <w:ilvl w:val="0"/>
                      <w:numId w:val="31"/>
                    </w:numPr>
                    <w:rPr>
                      <w:bCs/>
                    </w:rPr>
                  </w:pPr>
                  <w:r w:rsidRPr="009C5DDD">
                    <w:rPr>
                      <w:bCs/>
                    </w:rPr>
                    <w:t xml:space="preserve">Prioritize </w:t>
                  </w:r>
                  <w:r w:rsidR="00735BFE" w:rsidRPr="009C5DDD">
                    <w:rPr>
                      <w:bCs/>
                    </w:rPr>
                    <w:t>Diversity, Equity, and Inclusion in our staffing plan and leadership</w:t>
                  </w:r>
                  <w:r w:rsidR="00E11E5E" w:rsidRPr="009C5DDD">
                    <w:rPr>
                      <w:bCs/>
                    </w:rPr>
                    <w:t>.</w:t>
                  </w:r>
                </w:p>
                <w:p w14:paraId="5A35E02F" w14:textId="50E732AC" w:rsidR="00E11E5E" w:rsidRPr="009C5DDD" w:rsidRDefault="00735BFE" w:rsidP="009D0110">
                  <w:pPr>
                    <w:pStyle w:val="ListParagraph"/>
                    <w:widowControl w:val="0"/>
                    <w:rPr>
                      <w:bCs/>
                    </w:rPr>
                  </w:pPr>
                  <w:r w:rsidRPr="009C5DDD">
                    <w:rPr>
                      <w:bCs/>
                    </w:rPr>
                    <w:t xml:space="preserve">Oaklawn is dedicated to </w:t>
                  </w:r>
                  <w:r w:rsidR="00E5755D" w:rsidRPr="009C5DDD">
                    <w:rPr>
                      <w:bCs/>
                    </w:rPr>
                    <w:t>ensuring that staff (</w:t>
                  </w:r>
                  <w:r w:rsidR="00E474D1" w:rsidRPr="009C5DDD">
                    <w:rPr>
                      <w:bCs/>
                    </w:rPr>
                    <w:t xml:space="preserve">clinical, non-clinical, and </w:t>
                  </w:r>
                  <w:r w:rsidR="00CA4C54" w:rsidRPr="009C5DDD">
                    <w:rPr>
                      <w:bCs/>
                    </w:rPr>
                    <w:t xml:space="preserve">leadership) are representative of the communities we serve. </w:t>
                  </w:r>
                  <w:r w:rsidR="00922F6D" w:rsidRPr="009C5DDD">
                    <w:rPr>
                      <w:bCs/>
                    </w:rPr>
                    <w:t>We</w:t>
                  </w:r>
                  <w:r w:rsidR="007C35A4" w:rsidRPr="009C5DDD">
                    <w:rPr>
                      <w:bCs/>
                    </w:rPr>
                    <w:t xml:space="preserve"> have integrated practices based </w:t>
                  </w:r>
                  <w:r w:rsidR="00E11E5E" w:rsidRPr="009C5DDD">
                    <w:rPr>
                      <w:bCs/>
                    </w:rPr>
                    <w:t>off</w:t>
                  </w:r>
                  <w:r w:rsidR="007C35A4" w:rsidRPr="009C5DDD">
                    <w:rPr>
                      <w:bCs/>
                    </w:rPr>
                    <w:t xml:space="preserve"> our needs assessment to </w:t>
                  </w:r>
                  <w:r w:rsidR="00E11E5E" w:rsidRPr="009C5DDD">
                    <w:rPr>
                      <w:bCs/>
                    </w:rPr>
                    <w:t>better serve and resemble our commu</w:t>
                  </w:r>
                  <w:r w:rsidR="009D0110" w:rsidRPr="009C5DDD">
                    <w:rPr>
                      <w:bCs/>
                    </w:rPr>
                    <w:t>nities. DEI initiatives include</w:t>
                  </w:r>
                  <w:r w:rsidR="001423B9">
                    <w:rPr>
                      <w:bCs/>
                    </w:rPr>
                    <w:t>:</w:t>
                  </w:r>
                </w:p>
                <w:p w14:paraId="37CAF904" w14:textId="667DD248" w:rsidR="009D0110" w:rsidRPr="009C5DDD" w:rsidRDefault="009D0110" w:rsidP="00536EFA">
                  <w:pPr>
                    <w:pStyle w:val="ListParagraph"/>
                    <w:widowControl w:val="0"/>
                    <w:numPr>
                      <w:ilvl w:val="1"/>
                      <w:numId w:val="31"/>
                    </w:numPr>
                    <w:rPr>
                      <w:bCs/>
                    </w:rPr>
                  </w:pPr>
                  <w:r w:rsidRPr="009C5DDD">
                    <w:rPr>
                      <w:bCs/>
                    </w:rPr>
                    <w:t>Oaklawn’s DEI Director works with recruiters to make connections in the BIPOC and LGBTQ+ communities to promote careers</w:t>
                  </w:r>
                  <w:r w:rsidR="004377A2" w:rsidRPr="009C5DDD">
                    <w:rPr>
                      <w:bCs/>
                    </w:rPr>
                    <w:t>. We offer leadership grants to BIPOC/LGBTQ+ employees.</w:t>
                  </w:r>
                </w:p>
                <w:p w14:paraId="1A3F05BD" w14:textId="6D5365F8" w:rsidR="00B84331" w:rsidRPr="009C5DDD" w:rsidRDefault="00B84331" w:rsidP="00536EFA">
                  <w:pPr>
                    <w:pStyle w:val="ListParagraph"/>
                    <w:widowControl w:val="0"/>
                    <w:numPr>
                      <w:ilvl w:val="1"/>
                      <w:numId w:val="31"/>
                    </w:numPr>
                    <w:rPr>
                      <w:bCs/>
                    </w:rPr>
                  </w:pPr>
                  <w:r w:rsidRPr="009C5DDD">
                    <w:rPr>
                      <w:bCs/>
                    </w:rPr>
                    <w:t>Oaklawn also provides additional pay for staff who speak multiple languages</w:t>
                  </w:r>
                  <w:r w:rsidR="00481F2F">
                    <w:rPr>
                      <w:bCs/>
                    </w:rPr>
                    <w:t>.</w:t>
                  </w:r>
                </w:p>
                <w:p w14:paraId="5732CFD9" w14:textId="337BD155" w:rsidR="00097137" w:rsidRPr="009C5DDD" w:rsidRDefault="00E26B37" w:rsidP="00536EFA">
                  <w:pPr>
                    <w:pStyle w:val="ListParagraph"/>
                    <w:widowControl w:val="0"/>
                    <w:numPr>
                      <w:ilvl w:val="1"/>
                      <w:numId w:val="31"/>
                    </w:numPr>
                    <w:rPr>
                      <w:bCs/>
                    </w:rPr>
                  </w:pPr>
                  <w:r w:rsidRPr="009C5DDD">
                    <w:rPr>
                      <w:bCs/>
                    </w:rPr>
                    <w:t>All new employee training plans include</w:t>
                  </w:r>
                  <w:r w:rsidR="00B9607D" w:rsidRPr="009C5DDD">
                    <w:rPr>
                      <w:bCs/>
                    </w:rPr>
                    <w:t xml:space="preserve"> a course on</w:t>
                  </w:r>
                  <w:r w:rsidRPr="009C5DDD">
                    <w:rPr>
                      <w:bCs/>
                    </w:rPr>
                    <w:t xml:space="preserve"> cultural competency</w:t>
                  </w:r>
                  <w:r w:rsidR="00481F2F">
                    <w:rPr>
                      <w:bCs/>
                    </w:rPr>
                    <w:t>.</w:t>
                  </w:r>
                </w:p>
                <w:p w14:paraId="6A9F78DD" w14:textId="7E5556F2" w:rsidR="00E11E5E" w:rsidRPr="00757C4C" w:rsidRDefault="001B0965" w:rsidP="00757C4C">
                  <w:pPr>
                    <w:pStyle w:val="ListParagraph"/>
                    <w:widowControl w:val="0"/>
                    <w:numPr>
                      <w:ilvl w:val="1"/>
                      <w:numId w:val="31"/>
                    </w:numPr>
                    <w:rPr>
                      <w:bCs/>
                    </w:rPr>
                  </w:pPr>
                  <w:r w:rsidRPr="009C5DDD">
                    <w:rPr>
                      <w:bCs/>
                    </w:rPr>
                    <w:t xml:space="preserve">Oaklawn conducts “Climate </w:t>
                  </w:r>
                  <w:r w:rsidR="007C2A9A" w:rsidRPr="009C5DDD">
                    <w:rPr>
                      <w:bCs/>
                    </w:rPr>
                    <w:t>of Equity Assessment</w:t>
                  </w:r>
                  <w:r w:rsidR="0055327D" w:rsidRPr="009C5DDD">
                    <w:rPr>
                      <w:bCs/>
                    </w:rPr>
                    <w:t>s</w:t>
                  </w:r>
                  <w:r w:rsidR="007C2A9A" w:rsidRPr="009C5DDD">
                    <w:rPr>
                      <w:bCs/>
                    </w:rPr>
                    <w:t>”</w:t>
                  </w:r>
                  <w:r w:rsidR="003207EB">
                    <w:rPr>
                      <w:bCs/>
                    </w:rPr>
                    <w:t>;</w:t>
                  </w:r>
                  <w:r w:rsidR="007C2A9A" w:rsidRPr="009C5DDD">
                    <w:rPr>
                      <w:bCs/>
                    </w:rPr>
                    <w:t xml:space="preserve"> the most recent on was this April 2023.</w:t>
                  </w:r>
                </w:p>
              </w:tc>
              <w:tc>
                <w:tcPr>
                  <w:tcW w:w="1988" w:type="dxa"/>
                </w:tcPr>
                <w:p w14:paraId="682991DC" w14:textId="03900E58" w:rsidR="00134533" w:rsidRPr="004B13CC" w:rsidRDefault="00032496" w:rsidP="00EE06D2">
                  <w:pPr>
                    <w:widowControl w:val="0"/>
                    <w:rPr>
                      <w:bCs/>
                    </w:rPr>
                  </w:pPr>
                  <w:r w:rsidRPr="004B13CC">
                    <w:rPr>
                      <w:bCs/>
                    </w:rPr>
                    <w:lastRenderedPageBreak/>
                    <w:t>CO 361 Joint Commission Accreditation</w:t>
                  </w:r>
                </w:p>
                <w:p w14:paraId="4B8E32CC" w14:textId="77777777" w:rsidR="00EE06D2" w:rsidRPr="004B13CC" w:rsidRDefault="00EE06D2" w:rsidP="00EE06D2">
                  <w:pPr>
                    <w:widowControl w:val="0"/>
                    <w:rPr>
                      <w:bCs/>
                    </w:rPr>
                  </w:pPr>
                </w:p>
                <w:p w14:paraId="1FFC7A17" w14:textId="13BB91A0" w:rsidR="00032496" w:rsidRPr="004B13CC" w:rsidRDefault="00D54E9E" w:rsidP="00EE06D2">
                  <w:pPr>
                    <w:widowControl w:val="0"/>
                    <w:rPr>
                      <w:bCs/>
                    </w:rPr>
                  </w:pPr>
                  <w:r w:rsidRPr="004B13CC">
                    <w:rPr>
                      <w:bCs/>
                    </w:rPr>
                    <w:t>CO</w:t>
                  </w:r>
                  <w:r w:rsidR="00365B1D" w:rsidRPr="004B13CC">
                    <w:rPr>
                      <w:bCs/>
                    </w:rPr>
                    <w:t xml:space="preserve"> </w:t>
                  </w:r>
                  <w:r w:rsidRPr="004B13CC">
                    <w:rPr>
                      <w:bCs/>
                    </w:rPr>
                    <w:t>350 Organization Licenses</w:t>
                  </w:r>
                </w:p>
                <w:p w14:paraId="05D5EF0F" w14:textId="77777777" w:rsidR="00EE06D2" w:rsidRPr="004B13CC" w:rsidRDefault="00EE06D2" w:rsidP="00EE06D2">
                  <w:pPr>
                    <w:widowControl w:val="0"/>
                    <w:rPr>
                      <w:bCs/>
                    </w:rPr>
                  </w:pPr>
                </w:p>
                <w:p w14:paraId="046D9177" w14:textId="77777777" w:rsidR="00D54E9E" w:rsidRPr="004B13CC" w:rsidRDefault="00D54E9E" w:rsidP="00EE06D2">
                  <w:pPr>
                    <w:widowControl w:val="0"/>
                    <w:rPr>
                      <w:bCs/>
                    </w:rPr>
                  </w:pPr>
                  <w:r w:rsidRPr="004B13CC">
                    <w:rPr>
                      <w:bCs/>
                    </w:rPr>
                    <w:t>CS 900 Competency Validation</w:t>
                  </w:r>
                </w:p>
                <w:p w14:paraId="179A3D1A" w14:textId="77777777" w:rsidR="009F6702" w:rsidRPr="004B13CC" w:rsidRDefault="009F6702" w:rsidP="00EE06D2">
                  <w:pPr>
                    <w:widowControl w:val="0"/>
                    <w:rPr>
                      <w:bCs/>
                    </w:rPr>
                  </w:pPr>
                </w:p>
                <w:p w14:paraId="51DEA16A" w14:textId="62F7FB99" w:rsidR="009F6702" w:rsidRPr="004B13CC" w:rsidRDefault="009F6702" w:rsidP="00EE06D2">
                  <w:pPr>
                    <w:widowControl w:val="0"/>
                    <w:rPr>
                      <w:bCs/>
                    </w:rPr>
                  </w:pPr>
                  <w:r w:rsidRPr="004B13CC">
                    <w:rPr>
                      <w:bCs/>
                    </w:rPr>
                    <w:t xml:space="preserve">HR </w:t>
                  </w:r>
                  <w:r w:rsidR="00311EA1" w:rsidRPr="004B13CC">
                    <w:rPr>
                      <w:bCs/>
                    </w:rPr>
                    <w:t>800 Student Internships</w:t>
                  </w:r>
                </w:p>
                <w:p w14:paraId="66D8751C" w14:textId="0F5C989C" w:rsidR="00DF68BE" w:rsidRPr="004B13CC" w:rsidRDefault="00DF68BE" w:rsidP="00EE06D2">
                  <w:pPr>
                    <w:widowControl w:val="0"/>
                    <w:rPr>
                      <w:bCs/>
                    </w:rPr>
                  </w:pPr>
                </w:p>
                <w:p w14:paraId="25C382F8" w14:textId="66E6BFC0" w:rsidR="00DF68BE" w:rsidRPr="004B13CC" w:rsidRDefault="00DF68BE" w:rsidP="00EE06D2">
                  <w:pPr>
                    <w:widowControl w:val="0"/>
                    <w:rPr>
                      <w:bCs/>
                    </w:rPr>
                  </w:pPr>
                  <w:r w:rsidRPr="004B13CC">
                    <w:rPr>
                      <w:bCs/>
                    </w:rPr>
                    <w:t>CO 160 DEI</w:t>
                  </w:r>
                </w:p>
                <w:p w14:paraId="7F1E24F5" w14:textId="77777777" w:rsidR="00EE06D2" w:rsidRPr="004B13CC" w:rsidRDefault="00EE06D2" w:rsidP="00EE06D2">
                  <w:pPr>
                    <w:widowControl w:val="0"/>
                    <w:rPr>
                      <w:bCs/>
                    </w:rPr>
                  </w:pPr>
                </w:p>
                <w:p w14:paraId="02ECA52F" w14:textId="127D2BCF" w:rsidR="00D54E9E" w:rsidRPr="004B13CC" w:rsidRDefault="00D54E9E" w:rsidP="00EE06D2">
                  <w:pPr>
                    <w:widowControl w:val="0"/>
                    <w:rPr>
                      <w:bCs/>
                    </w:rPr>
                  </w:pPr>
                  <w:r w:rsidRPr="004B13CC">
                    <w:rPr>
                      <w:bCs/>
                    </w:rPr>
                    <w:t>Budget</w:t>
                  </w:r>
                  <w:r w:rsidR="00EE06D2" w:rsidRPr="004B13CC">
                    <w:rPr>
                      <w:bCs/>
                    </w:rPr>
                    <w:t xml:space="preserve"> Template, Tenure Analytics Report, Staff Recruit Plan</w:t>
                  </w:r>
                </w:p>
              </w:tc>
            </w:tr>
            <w:tr w:rsidR="00134533" w14:paraId="0B8A75EE" w14:textId="77777777" w:rsidTr="00EE06D2">
              <w:tc>
                <w:tcPr>
                  <w:tcW w:w="1318" w:type="dxa"/>
                </w:tcPr>
                <w:p w14:paraId="7E960992" w14:textId="11F8309D" w:rsidR="00134533" w:rsidRDefault="0095524F">
                  <w:pPr>
                    <w:widowControl w:val="0"/>
                    <w:rPr>
                      <w:b/>
                    </w:rPr>
                  </w:pPr>
                  <w:r>
                    <w:rPr>
                      <w:b/>
                    </w:rPr>
                    <w:lastRenderedPageBreak/>
                    <w:t>1.a.3</w:t>
                  </w:r>
                </w:p>
              </w:tc>
              <w:tc>
                <w:tcPr>
                  <w:tcW w:w="9458" w:type="dxa"/>
                </w:tcPr>
                <w:p w14:paraId="30B544DF" w14:textId="313AEF4C" w:rsidR="00134533" w:rsidRPr="009C5DDD" w:rsidRDefault="00341CA7">
                  <w:pPr>
                    <w:widowControl w:val="0"/>
                    <w:rPr>
                      <w:bCs/>
                    </w:rPr>
                  </w:pPr>
                  <w:r w:rsidRPr="009C5DDD">
                    <w:rPr>
                      <w:bCs/>
                    </w:rPr>
                    <w:t xml:space="preserve">Oaklawn’s Chief </w:t>
                  </w:r>
                  <w:r w:rsidR="00FF7A08" w:rsidRPr="009C5DDD">
                    <w:rPr>
                      <w:bCs/>
                    </w:rPr>
                    <w:t>Executive Officer</w:t>
                  </w:r>
                  <w:r w:rsidR="00127D89" w:rsidRPr="009C5DDD">
                    <w:rPr>
                      <w:bCs/>
                    </w:rPr>
                    <w:t>, Laurie Nafziger,</w:t>
                  </w:r>
                  <w:r w:rsidR="00FF7A08" w:rsidRPr="009C5DDD">
                    <w:rPr>
                      <w:bCs/>
                    </w:rPr>
                    <w:t xml:space="preserve"> maintains a fully staffed management team that </w:t>
                  </w:r>
                  <w:r w:rsidR="003E7396" w:rsidRPr="009C5DDD">
                    <w:rPr>
                      <w:bCs/>
                    </w:rPr>
                    <w:t>is appropriate for the size and needs of the clinic as determined by our needs assessmen</w:t>
                  </w:r>
                  <w:r w:rsidR="004912C9" w:rsidRPr="009C5DDD">
                    <w:rPr>
                      <w:bCs/>
                    </w:rPr>
                    <w:t xml:space="preserve">t and staffing plan. </w:t>
                  </w:r>
                </w:p>
                <w:p w14:paraId="1D348C4D" w14:textId="77777777" w:rsidR="001F4E9F" w:rsidRPr="009C5DDD" w:rsidRDefault="001F4E9F">
                  <w:pPr>
                    <w:widowControl w:val="0"/>
                    <w:rPr>
                      <w:bCs/>
                    </w:rPr>
                  </w:pPr>
                </w:p>
                <w:p w14:paraId="3D275974" w14:textId="488D77D1" w:rsidR="001F4E9F" w:rsidRPr="009C5DDD" w:rsidRDefault="001F4E9F">
                  <w:pPr>
                    <w:widowControl w:val="0"/>
                    <w:rPr>
                      <w:bCs/>
                    </w:rPr>
                  </w:pPr>
                  <w:r w:rsidRPr="009C5DDD">
                    <w:rPr>
                      <w:bCs/>
                    </w:rPr>
                    <w:t xml:space="preserve">Oaklawn’s medical director, Dr. Daniel Kinsey, is </w:t>
                  </w:r>
                  <w:r w:rsidR="00CE1653" w:rsidRPr="009C5DDD">
                    <w:rPr>
                      <w:bCs/>
                    </w:rPr>
                    <w:t>a</w:t>
                  </w:r>
                  <w:r w:rsidR="00D446C7" w:rsidRPr="009C5DDD">
                    <w:rPr>
                      <w:bCs/>
                    </w:rPr>
                    <w:t xml:space="preserve"> </w:t>
                  </w:r>
                  <w:r w:rsidR="00553EDD" w:rsidRPr="009C5DDD">
                    <w:rPr>
                      <w:bCs/>
                    </w:rPr>
                    <w:t>psychiatrist</w:t>
                  </w:r>
                  <w:r w:rsidR="00D446C7" w:rsidRPr="009C5DDD">
                    <w:rPr>
                      <w:bCs/>
                    </w:rPr>
                    <w:t xml:space="preserve"> and works </w:t>
                  </w:r>
                  <w:r w:rsidR="00553EDD" w:rsidRPr="009C5DDD">
                    <w:rPr>
                      <w:bCs/>
                    </w:rPr>
                    <w:t>full-time</w:t>
                  </w:r>
                  <w:r w:rsidR="00D446C7" w:rsidRPr="009C5DDD">
                    <w:rPr>
                      <w:bCs/>
                    </w:rPr>
                    <w:t>.</w:t>
                  </w:r>
                  <w:r w:rsidR="009C08E4" w:rsidRPr="009C5DDD">
                    <w:rPr>
                      <w:bCs/>
                    </w:rPr>
                    <w:t xml:space="preserve"> Dr. Kinsey provides guidance regarding behavioral health </w:t>
                  </w:r>
                  <w:r w:rsidR="00553EDD" w:rsidRPr="009C5DDD">
                    <w:rPr>
                      <w:bCs/>
                    </w:rPr>
                    <w:t xml:space="preserve">clinical service delivery, ensures the quality of the medical component of care, provides guidance to foster the integration and coordination of behavioral health and primary care, </w:t>
                  </w:r>
                  <w:r w:rsidR="001D6D8D" w:rsidRPr="009C5DDD">
                    <w:rPr>
                      <w:bCs/>
                    </w:rPr>
                    <w:t>as well as other duties that are integral to CCBHC status</w:t>
                  </w:r>
                  <w:r w:rsidR="00533A0A" w:rsidRPr="009C5DDD">
                    <w:rPr>
                      <w:bCs/>
                    </w:rPr>
                    <w:t xml:space="preserve">, accreditation requirements and standards, and </w:t>
                  </w:r>
                  <w:r w:rsidR="008B7C13" w:rsidRPr="009C5DDD">
                    <w:rPr>
                      <w:bCs/>
                    </w:rPr>
                    <w:t xml:space="preserve">supervision of </w:t>
                  </w:r>
                  <w:r w:rsidR="008869D4" w:rsidRPr="009C5DDD">
                    <w:rPr>
                      <w:bCs/>
                    </w:rPr>
                    <w:t xml:space="preserve">clinical staff leaders and managers. </w:t>
                  </w:r>
                </w:p>
                <w:p w14:paraId="25476421" w14:textId="77777777" w:rsidR="00271943" w:rsidRPr="009C5DDD" w:rsidRDefault="00271943">
                  <w:pPr>
                    <w:widowControl w:val="0"/>
                    <w:rPr>
                      <w:bCs/>
                    </w:rPr>
                  </w:pPr>
                </w:p>
                <w:p w14:paraId="28B86FEF" w14:textId="7CBF62E0" w:rsidR="00271943" w:rsidRPr="009C5DDD" w:rsidRDefault="00951233">
                  <w:pPr>
                    <w:widowControl w:val="0"/>
                    <w:rPr>
                      <w:bCs/>
                    </w:rPr>
                  </w:pPr>
                  <w:r w:rsidRPr="009C5DDD">
                    <w:rPr>
                      <w:bCs/>
                    </w:rPr>
                    <w:t xml:space="preserve">Oaklawn’s </w:t>
                  </w:r>
                  <w:r w:rsidR="00D76FD2" w:rsidRPr="009C5DDD">
                    <w:rPr>
                      <w:bCs/>
                    </w:rPr>
                    <w:t>Key Management Staff</w:t>
                  </w:r>
                  <w:r w:rsidR="00000637" w:rsidRPr="009C5DDD">
                    <w:rPr>
                      <w:bCs/>
                    </w:rPr>
                    <w:t>:</w:t>
                  </w:r>
                </w:p>
                <w:p w14:paraId="2333E1B9" w14:textId="77777777" w:rsidR="00951233" w:rsidRPr="009C5DDD" w:rsidRDefault="00951233">
                  <w:pPr>
                    <w:widowControl w:val="0"/>
                    <w:rPr>
                      <w:bCs/>
                    </w:rPr>
                  </w:pPr>
                </w:p>
                <w:p w14:paraId="75B3EA5D" w14:textId="1A5A0EC9" w:rsidR="00F357E3" w:rsidRPr="009C5DDD" w:rsidRDefault="00F357E3" w:rsidP="00536EFA">
                  <w:pPr>
                    <w:pStyle w:val="ListParagraph"/>
                    <w:widowControl w:val="0"/>
                    <w:numPr>
                      <w:ilvl w:val="0"/>
                      <w:numId w:val="31"/>
                    </w:numPr>
                    <w:rPr>
                      <w:bCs/>
                      <w:u w:val="single"/>
                    </w:rPr>
                  </w:pPr>
                  <w:r w:rsidRPr="009C5DDD">
                    <w:rPr>
                      <w:bCs/>
                      <w:u w:val="single"/>
                    </w:rPr>
                    <w:t>Laurie Nafziger, MSW</w:t>
                  </w:r>
                  <w:r w:rsidR="00814D4B" w:rsidRPr="009C5DDD">
                    <w:rPr>
                      <w:bCs/>
                      <w:u w:val="single"/>
                    </w:rPr>
                    <w:t xml:space="preserve">, </w:t>
                  </w:r>
                  <w:r w:rsidRPr="009C5DDD">
                    <w:rPr>
                      <w:bCs/>
                      <w:u w:val="single"/>
                    </w:rPr>
                    <w:t>ACSW- CEO and President</w:t>
                  </w:r>
                </w:p>
                <w:p w14:paraId="1232DA50" w14:textId="77777777" w:rsidR="00F357E3" w:rsidRPr="009C5DDD" w:rsidRDefault="00F357E3" w:rsidP="00F357E3">
                  <w:pPr>
                    <w:widowControl w:val="0"/>
                    <w:rPr>
                      <w:bCs/>
                      <w:u w:val="single"/>
                    </w:rPr>
                  </w:pPr>
                </w:p>
                <w:p w14:paraId="43EDF186" w14:textId="77777777" w:rsidR="00F357E3" w:rsidRPr="009C5DDD" w:rsidRDefault="00F357E3" w:rsidP="00536EFA">
                  <w:pPr>
                    <w:pStyle w:val="ListParagraph"/>
                    <w:widowControl w:val="0"/>
                    <w:numPr>
                      <w:ilvl w:val="0"/>
                      <w:numId w:val="31"/>
                    </w:numPr>
                    <w:rPr>
                      <w:bCs/>
                      <w:u w:val="single"/>
                    </w:rPr>
                  </w:pPr>
                  <w:r w:rsidRPr="009C5DDD">
                    <w:rPr>
                      <w:bCs/>
                      <w:u w:val="single"/>
                    </w:rPr>
                    <w:t>Dr. Daniel Kinsey, MD- Medical Director- Psychiatrist</w:t>
                  </w:r>
                </w:p>
                <w:p w14:paraId="1A577FF1" w14:textId="77777777" w:rsidR="00F357E3" w:rsidRPr="009C5DDD" w:rsidRDefault="00F357E3" w:rsidP="00F357E3">
                  <w:pPr>
                    <w:widowControl w:val="0"/>
                    <w:rPr>
                      <w:bCs/>
                    </w:rPr>
                  </w:pPr>
                </w:p>
                <w:p w14:paraId="29D4075C" w14:textId="77777777" w:rsidR="00F357E3" w:rsidRPr="009C5DDD" w:rsidRDefault="00F357E3" w:rsidP="00536EFA">
                  <w:pPr>
                    <w:pStyle w:val="ListParagraph"/>
                    <w:widowControl w:val="0"/>
                    <w:numPr>
                      <w:ilvl w:val="0"/>
                      <w:numId w:val="31"/>
                    </w:numPr>
                    <w:rPr>
                      <w:bCs/>
                    </w:rPr>
                  </w:pPr>
                  <w:r w:rsidRPr="009C5DDD">
                    <w:rPr>
                      <w:bCs/>
                    </w:rPr>
                    <w:t>Bonita Schrock, LCSW- Chief Clinical Officer</w:t>
                  </w:r>
                </w:p>
                <w:p w14:paraId="462B20D9" w14:textId="77777777" w:rsidR="00F357E3" w:rsidRPr="009C5DDD" w:rsidRDefault="00F357E3" w:rsidP="00F357E3">
                  <w:pPr>
                    <w:widowControl w:val="0"/>
                    <w:rPr>
                      <w:bCs/>
                    </w:rPr>
                  </w:pPr>
                </w:p>
                <w:p w14:paraId="7F980928" w14:textId="0EB007B3" w:rsidR="00F357E3" w:rsidRPr="009C5DDD" w:rsidRDefault="00F357E3" w:rsidP="00536EFA">
                  <w:pPr>
                    <w:pStyle w:val="ListParagraph"/>
                    <w:widowControl w:val="0"/>
                    <w:numPr>
                      <w:ilvl w:val="0"/>
                      <w:numId w:val="31"/>
                    </w:numPr>
                    <w:rPr>
                      <w:bCs/>
                    </w:rPr>
                  </w:pPr>
                  <w:r w:rsidRPr="009C5DDD">
                    <w:rPr>
                      <w:bCs/>
                    </w:rPr>
                    <w:t>Joe Barkman</w:t>
                  </w:r>
                  <w:r w:rsidRPr="00543792">
                    <w:rPr>
                      <w:bCs/>
                    </w:rPr>
                    <w:t xml:space="preserve">, </w:t>
                  </w:r>
                  <w:r w:rsidR="00543792" w:rsidRPr="00543792">
                    <w:rPr>
                      <w:bCs/>
                    </w:rPr>
                    <w:t>CPA</w:t>
                  </w:r>
                  <w:r w:rsidRPr="00543792">
                    <w:rPr>
                      <w:bCs/>
                    </w:rPr>
                    <w:t>-</w:t>
                  </w:r>
                  <w:r w:rsidRPr="009C5DDD">
                    <w:rPr>
                      <w:bCs/>
                    </w:rPr>
                    <w:t xml:space="preserve"> Chief Financial Officer</w:t>
                  </w:r>
                </w:p>
                <w:p w14:paraId="06A44C0E" w14:textId="77777777" w:rsidR="00F357E3" w:rsidRPr="009C5DDD" w:rsidRDefault="00F357E3" w:rsidP="00F357E3">
                  <w:pPr>
                    <w:widowControl w:val="0"/>
                    <w:rPr>
                      <w:bCs/>
                    </w:rPr>
                  </w:pPr>
                </w:p>
                <w:p w14:paraId="680666C3" w14:textId="77777777" w:rsidR="00F357E3" w:rsidRPr="009C5DDD" w:rsidRDefault="00F357E3" w:rsidP="00536EFA">
                  <w:pPr>
                    <w:pStyle w:val="ListParagraph"/>
                    <w:widowControl w:val="0"/>
                    <w:numPr>
                      <w:ilvl w:val="0"/>
                      <w:numId w:val="31"/>
                    </w:numPr>
                    <w:rPr>
                      <w:bCs/>
                    </w:rPr>
                  </w:pPr>
                  <w:r w:rsidRPr="009C5DDD">
                    <w:rPr>
                      <w:bCs/>
                    </w:rPr>
                    <w:lastRenderedPageBreak/>
                    <w:t>Kristin Tawadros PsyD, HSPP- VP of Outpatient Clinical Services</w:t>
                  </w:r>
                </w:p>
                <w:p w14:paraId="58A13116" w14:textId="77777777" w:rsidR="00F357E3" w:rsidRPr="009C5DDD" w:rsidRDefault="00F357E3" w:rsidP="00F357E3">
                  <w:pPr>
                    <w:widowControl w:val="0"/>
                    <w:rPr>
                      <w:bCs/>
                    </w:rPr>
                  </w:pPr>
                </w:p>
                <w:p w14:paraId="3AE50890" w14:textId="77777777" w:rsidR="00F357E3" w:rsidRPr="009C5DDD" w:rsidRDefault="00F357E3" w:rsidP="00536EFA">
                  <w:pPr>
                    <w:pStyle w:val="ListParagraph"/>
                    <w:widowControl w:val="0"/>
                    <w:numPr>
                      <w:ilvl w:val="0"/>
                      <w:numId w:val="31"/>
                    </w:numPr>
                    <w:rPr>
                      <w:bCs/>
                    </w:rPr>
                  </w:pPr>
                  <w:r w:rsidRPr="009C5DDD">
                    <w:rPr>
                      <w:bCs/>
                    </w:rPr>
                    <w:t>Cindy Schulz, LCSW, LCAC- VP of Adult Case Management &amp; Housing Services</w:t>
                  </w:r>
                </w:p>
                <w:p w14:paraId="7F86418B" w14:textId="77777777" w:rsidR="00F357E3" w:rsidRPr="009C5DDD" w:rsidRDefault="00F357E3" w:rsidP="00F357E3">
                  <w:pPr>
                    <w:widowControl w:val="0"/>
                    <w:rPr>
                      <w:bCs/>
                    </w:rPr>
                  </w:pPr>
                </w:p>
                <w:p w14:paraId="5C8D6B67" w14:textId="18674DCD" w:rsidR="00F357E3" w:rsidRPr="009C5DDD" w:rsidRDefault="00F357E3" w:rsidP="00536EFA">
                  <w:pPr>
                    <w:pStyle w:val="ListParagraph"/>
                    <w:widowControl w:val="0"/>
                    <w:numPr>
                      <w:ilvl w:val="0"/>
                      <w:numId w:val="31"/>
                    </w:numPr>
                    <w:rPr>
                      <w:bCs/>
                    </w:rPr>
                  </w:pPr>
                  <w:r w:rsidRPr="009C5DDD">
                    <w:rPr>
                      <w:bCs/>
                    </w:rPr>
                    <w:t>Kelli Liechty, LCSW- VP of Access and Crisis Services</w:t>
                  </w:r>
                </w:p>
                <w:p w14:paraId="385E3CA3" w14:textId="77777777" w:rsidR="00F357E3" w:rsidRPr="009C5DDD" w:rsidRDefault="00F357E3" w:rsidP="00F357E3">
                  <w:pPr>
                    <w:widowControl w:val="0"/>
                    <w:rPr>
                      <w:bCs/>
                    </w:rPr>
                  </w:pPr>
                </w:p>
                <w:p w14:paraId="12491A7A" w14:textId="7273E571" w:rsidR="00F357E3" w:rsidRPr="009C5DDD" w:rsidRDefault="00F357E3" w:rsidP="00536EFA">
                  <w:pPr>
                    <w:pStyle w:val="ListParagraph"/>
                    <w:widowControl w:val="0"/>
                    <w:numPr>
                      <w:ilvl w:val="0"/>
                      <w:numId w:val="31"/>
                    </w:numPr>
                    <w:rPr>
                      <w:bCs/>
                    </w:rPr>
                  </w:pPr>
                  <w:r w:rsidRPr="009C5DDD">
                    <w:rPr>
                      <w:bCs/>
                    </w:rPr>
                    <w:t>Amy Rosen, MA</w:t>
                  </w:r>
                  <w:r w:rsidR="001A0DAA">
                    <w:rPr>
                      <w:bCs/>
                    </w:rPr>
                    <w:t>,</w:t>
                  </w:r>
                  <w:r w:rsidR="001A0DAA" w:rsidRPr="009C5DDD">
                    <w:rPr>
                      <w:bCs/>
                    </w:rPr>
                    <w:t xml:space="preserve"> </w:t>
                  </w:r>
                  <w:r w:rsidR="001A0DAA">
                    <w:rPr>
                      <w:bCs/>
                    </w:rPr>
                    <w:t>M</w:t>
                  </w:r>
                  <w:r w:rsidRPr="009C5DDD">
                    <w:rPr>
                      <w:bCs/>
                    </w:rPr>
                    <w:t>SA, LMHC, LCAC- VP of Medical Services</w:t>
                  </w:r>
                </w:p>
                <w:p w14:paraId="198964F5" w14:textId="77777777" w:rsidR="00F357E3" w:rsidRPr="009C5DDD" w:rsidRDefault="00F357E3" w:rsidP="00F357E3">
                  <w:pPr>
                    <w:widowControl w:val="0"/>
                    <w:rPr>
                      <w:bCs/>
                    </w:rPr>
                  </w:pPr>
                </w:p>
                <w:p w14:paraId="46F2CC0B" w14:textId="3B42DE6E" w:rsidR="00F357E3" w:rsidRPr="009C5DDD" w:rsidRDefault="00F357E3" w:rsidP="00536EFA">
                  <w:pPr>
                    <w:pStyle w:val="ListParagraph"/>
                    <w:widowControl w:val="0"/>
                    <w:numPr>
                      <w:ilvl w:val="0"/>
                      <w:numId w:val="31"/>
                    </w:numPr>
                    <w:rPr>
                      <w:bCs/>
                    </w:rPr>
                  </w:pPr>
                  <w:r w:rsidRPr="009C5DDD">
                    <w:rPr>
                      <w:bCs/>
                    </w:rPr>
                    <w:t>Sharese Swafford</w:t>
                  </w:r>
                  <w:r w:rsidR="0082738C">
                    <w:rPr>
                      <w:bCs/>
                    </w:rPr>
                    <w:t>, LMHC, LCAC</w:t>
                  </w:r>
                  <w:r w:rsidRPr="009C5DDD">
                    <w:rPr>
                      <w:bCs/>
                    </w:rPr>
                    <w:t xml:space="preserve"> - VP of Intensive Services</w:t>
                  </w:r>
                </w:p>
                <w:p w14:paraId="6B8A8EF2" w14:textId="77777777" w:rsidR="00F357E3" w:rsidRPr="009C5DDD" w:rsidRDefault="00F357E3" w:rsidP="00F357E3">
                  <w:pPr>
                    <w:widowControl w:val="0"/>
                    <w:rPr>
                      <w:bCs/>
                    </w:rPr>
                  </w:pPr>
                </w:p>
                <w:p w14:paraId="7610C0DA" w14:textId="2C541AFB" w:rsidR="00F357E3" w:rsidRPr="009C5DDD" w:rsidRDefault="00F357E3" w:rsidP="00536EFA">
                  <w:pPr>
                    <w:pStyle w:val="ListParagraph"/>
                    <w:widowControl w:val="0"/>
                    <w:numPr>
                      <w:ilvl w:val="0"/>
                      <w:numId w:val="31"/>
                    </w:numPr>
                    <w:rPr>
                      <w:bCs/>
                    </w:rPr>
                  </w:pPr>
                  <w:r w:rsidRPr="009C5DDD">
                    <w:rPr>
                      <w:bCs/>
                    </w:rPr>
                    <w:t>Jill Seifer, MPA- VP of Human Resources</w:t>
                  </w:r>
                </w:p>
                <w:p w14:paraId="7BC353A4" w14:textId="77777777" w:rsidR="00F357E3" w:rsidRPr="009C5DDD" w:rsidRDefault="00F357E3" w:rsidP="00F357E3">
                  <w:pPr>
                    <w:widowControl w:val="0"/>
                    <w:rPr>
                      <w:bCs/>
                    </w:rPr>
                  </w:pPr>
                </w:p>
                <w:p w14:paraId="0F6CC2E0" w14:textId="77777777" w:rsidR="00F357E3" w:rsidRPr="009C5DDD" w:rsidRDefault="00F357E3" w:rsidP="00536EFA">
                  <w:pPr>
                    <w:pStyle w:val="ListParagraph"/>
                    <w:widowControl w:val="0"/>
                    <w:numPr>
                      <w:ilvl w:val="0"/>
                      <w:numId w:val="31"/>
                    </w:numPr>
                    <w:rPr>
                      <w:bCs/>
                    </w:rPr>
                  </w:pPr>
                  <w:r w:rsidRPr="009C5DDD">
                    <w:rPr>
                      <w:bCs/>
                    </w:rPr>
                    <w:t>Darial Sterling, BS- Director of Diversity, Equity and Inclusion</w:t>
                  </w:r>
                </w:p>
                <w:p w14:paraId="5A7CCE6F" w14:textId="77777777" w:rsidR="00F357E3" w:rsidRPr="009C5DDD" w:rsidRDefault="00F357E3" w:rsidP="00F357E3">
                  <w:pPr>
                    <w:widowControl w:val="0"/>
                    <w:rPr>
                      <w:bCs/>
                    </w:rPr>
                  </w:pPr>
                </w:p>
                <w:p w14:paraId="010867F9" w14:textId="77777777" w:rsidR="00F357E3" w:rsidRPr="009C5DDD" w:rsidRDefault="00F357E3" w:rsidP="00536EFA">
                  <w:pPr>
                    <w:pStyle w:val="ListParagraph"/>
                    <w:widowControl w:val="0"/>
                    <w:numPr>
                      <w:ilvl w:val="0"/>
                      <w:numId w:val="31"/>
                    </w:numPr>
                    <w:rPr>
                      <w:bCs/>
                    </w:rPr>
                  </w:pPr>
                  <w:r w:rsidRPr="009C5DDD">
                    <w:rPr>
                      <w:bCs/>
                    </w:rPr>
                    <w:t>Emily Neufeld, Compliance Manager/CQI</w:t>
                  </w:r>
                </w:p>
                <w:p w14:paraId="3A89614C" w14:textId="77777777" w:rsidR="00F357E3" w:rsidRPr="009C5DDD" w:rsidRDefault="00F357E3" w:rsidP="00F357E3">
                  <w:pPr>
                    <w:widowControl w:val="0"/>
                    <w:rPr>
                      <w:bCs/>
                    </w:rPr>
                  </w:pPr>
                </w:p>
                <w:p w14:paraId="52708FEA" w14:textId="77777777" w:rsidR="00271943" w:rsidRPr="009C5DDD" w:rsidRDefault="00F357E3" w:rsidP="00536EFA">
                  <w:pPr>
                    <w:pStyle w:val="ListParagraph"/>
                    <w:widowControl w:val="0"/>
                    <w:numPr>
                      <w:ilvl w:val="0"/>
                      <w:numId w:val="31"/>
                    </w:numPr>
                    <w:rPr>
                      <w:bCs/>
                    </w:rPr>
                  </w:pPr>
                  <w:r w:rsidRPr="009C5DDD">
                    <w:rPr>
                      <w:bCs/>
                    </w:rPr>
                    <w:t>Paul Yoder, PhD, HSPP- Director of Clinical Development &amp; Technology</w:t>
                  </w:r>
                </w:p>
                <w:p w14:paraId="434DF5D3" w14:textId="77777777" w:rsidR="00495D7E" w:rsidRPr="009C5DDD" w:rsidRDefault="00495D7E" w:rsidP="00495D7E">
                  <w:pPr>
                    <w:pStyle w:val="ListParagraph"/>
                    <w:rPr>
                      <w:bCs/>
                    </w:rPr>
                  </w:pPr>
                </w:p>
                <w:p w14:paraId="20957C5F" w14:textId="596C90A0" w:rsidR="00495D7E" w:rsidRDefault="00495D7E" w:rsidP="00495D7E">
                  <w:pPr>
                    <w:widowControl w:val="0"/>
                    <w:rPr>
                      <w:bCs/>
                    </w:rPr>
                  </w:pPr>
                  <w:r w:rsidRPr="009C5DDD">
                    <w:rPr>
                      <w:bCs/>
                    </w:rPr>
                    <w:t xml:space="preserve">Oaklawn is exceeding this </w:t>
                  </w:r>
                  <w:r w:rsidR="00E10F1A" w:rsidRPr="009C5DDD">
                    <w:rPr>
                      <w:bCs/>
                    </w:rPr>
                    <w:t>criterion</w:t>
                  </w:r>
                  <w:r w:rsidRPr="009C5DDD">
                    <w:rPr>
                      <w:bCs/>
                    </w:rPr>
                    <w:t xml:space="preserve"> </w:t>
                  </w:r>
                  <w:r w:rsidR="008F65CE">
                    <w:rPr>
                      <w:bCs/>
                    </w:rPr>
                    <w:t xml:space="preserve">as a member of the Indiana Council and </w:t>
                  </w:r>
                  <w:r w:rsidRPr="009C5DDD">
                    <w:rPr>
                      <w:bCs/>
                    </w:rPr>
                    <w:t xml:space="preserve">ensuring that multiple key management staff </w:t>
                  </w:r>
                  <w:r w:rsidR="008A1028" w:rsidRPr="009C5DDD">
                    <w:rPr>
                      <w:bCs/>
                    </w:rPr>
                    <w:t>participate</w:t>
                  </w:r>
                  <w:r w:rsidR="00870372" w:rsidRPr="009C5DDD">
                    <w:rPr>
                      <w:bCs/>
                    </w:rPr>
                    <w:t xml:space="preserve"> in </w:t>
                  </w:r>
                  <w:r w:rsidR="00F237C7" w:rsidRPr="009C5DDD">
                    <w:rPr>
                      <w:bCs/>
                    </w:rPr>
                    <w:t xml:space="preserve">the </w:t>
                  </w:r>
                  <w:r w:rsidR="00370803">
                    <w:rPr>
                      <w:bCs/>
                    </w:rPr>
                    <w:t xml:space="preserve">following committees: </w:t>
                  </w:r>
                  <w:r w:rsidR="00870372" w:rsidRPr="009C5DDD">
                    <w:rPr>
                      <w:bCs/>
                    </w:rPr>
                    <w:t>Data and Business Analytics</w:t>
                  </w:r>
                  <w:r w:rsidR="00360BFF" w:rsidRPr="009C5DDD">
                    <w:rPr>
                      <w:bCs/>
                    </w:rPr>
                    <w:t>,</w:t>
                  </w:r>
                  <w:r w:rsidR="00E03E20">
                    <w:rPr>
                      <w:bCs/>
                    </w:rPr>
                    <w:t xml:space="preserve"> Human Resources,</w:t>
                  </w:r>
                  <w:r w:rsidR="009766F0">
                    <w:rPr>
                      <w:bCs/>
                    </w:rPr>
                    <w:t xml:space="preserve"> </w:t>
                  </w:r>
                  <w:r w:rsidR="0024180A">
                    <w:rPr>
                      <w:bCs/>
                    </w:rPr>
                    <w:t>Addictions, Adult Services, and Employment Services Committee</w:t>
                  </w:r>
                  <w:r w:rsidR="00A739B8">
                    <w:rPr>
                      <w:bCs/>
                    </w:rPr>
                    <w:t>, Medical Directors, Child and Adolescent,</w:t>
                  </w:r>
                  <w:r w:rsidR="0097566A">
                    <w:rPr>
                      <w:bCs/>
                    </w:rPr>
                    <w:t xml:space="preserve"> and</w:t>
                  </w:r>
                  <w:r w:rsidR="00A739B8">
                    <w:rPr>
                      <w:bCs/>
                    </w:rPr>
                    <w:t xml:space="preserve"> Quality Improvement</w:t>
                  </w:r>
                  <w:r w:rsidR="0097566A">
                    <w:rPr>
                      <w:bCs/>
                    </w:rPr>
                    <w:t>.</w:t>
                  </w:r>
                  <w:r w:rsidR="00153E91">
                    <w:rPr>
                      <w:bCs/>
                    </w:rPr>
                    <w:t xml:space="preserve"> Additionally, Oaklawn </w:t>
                  </w:r>
                  <w:r w:rsidR="00390E53">
                    <w:rPr>
                      <w:bCs/>
                    </w:rPr>
                    <w:t xml:space="preserve">staff </w:t>
                  </w:r>
                  <w:r w:rsidR="00390E53" w:rsidRPr="001F3BB8">
                    <w:rPr>
                      <w:bCs/>
                      <w:u w:val="single"/>
                    </w:rPr>
                    <w:t>lead</w:t>
                  </w:r>
                  <w:r w:rsidR="00390E53">
                    <w:rPr>
                      <w:bCs/>
                    </w:rPr>
                    <w:t xml:space="preserve"> the following committees</w:t>
                  </w:r>
                  <w:r w:rsidR="00380A28">
                    <w:rPr>
                      <w:bCs/>
                    </w:rPr>
                    <w:t xml:space="preserve">: </w:t>
                  </w:r>
                  <w:r w:rsidR="00876CB7">
                    <w:rPr>
                      <w:bCs/>
                    </w:rPr>
                    <w:t>CCBHC</w:t>
                  </w:r>
                  <w:r w:rsidR="008D0E9A">
                    <w:rPr>
                      <w:bCs/>
                    </w:rPr>
                    <w:t>/Mobile Crisis, Data</w:t>
                  </w:r>
                  <w:r w:rsidR="00682F31">
                    <w:rPr>
                      <w:bCs/>
                    </w:rPr>
                    <w:t xml:space="preserve"> and Business </w:t>
                  </w:r>
                  <w:r w:rsidR="00EA04DE">
                    <w:rPr>
                      <w:bCs/>
                    </w:rPr>
                    <w:t>Analytics</w:t>
                  </w:r>
                  <w:r w:rsidR="00682F31">
                    <w:rPr>
                      <w:bCs/>
                    </w:rPr>
                    <w:t xml:space="preserve">, </w:t>
                  </w:r>
                  <w:r w:rsidR="009D1D7C">
                    <w:rPr>
                      <w:bCs/>
                    </w:rPr>
                    <w:t xml:space="preserve">Racial Equity and Leadership, as well as the </w:t>
                  </w:r>
                  <w:r w:rsidR="00EA04DE">
                    <w:rPr>
                      <w:bCs/>
                    </w:rPr>
                    <w:t>Chief Financial Offi</w:t>
                  </w:r>
                  <w:r w:rsidR="00143A05">
                    <w:rPr>
                      <w:bCs/>
                    </w:rPr>
                    <w:t>c</w:t>
                  </w:r>
                  <w:r w:rsidR="00EA04DE">
                    <w:rPr>
                      <w:bCs/>
                    </w:rPr>
                    <w:t xml:space="preserve">er. </w:t>
                  </w:r>
                </w:p>
                <w:p w14:paraId="534E44C3" w14:textId="77777777" w:rsidR="009766F0" w:rsidRPr="009C5DDD" w:rsidRDefault="009766F0" w:rsidP="00495D7E">
                  <w:pPr>
                    <w:widowControl w:val="0"/>
                    <w:rPr>
                      <w:bCs/>
                    </w:rPr>
                  </w:pPr>
                </w:p>
                <w:p w14:paraId="5CFA28A3" w14:textId="0C51854C" w:rsidR="00C504B6" w:rsidRPr="009C5DDD" w:rsidRDefault="00C504B6" w:rsidP="00495D7E">
                  <w:pPr>
                    <w:widowControl w:val="0"/>
                    <w:rPr>
                      <w:bCs/>
                    </w:rPr>
                  </w:pPr>
                  <w:r w:rsidRPr="009C5DDD">
                    <w:rPr>
                      <w:bCs/>
                    </w:rPr>
                    <w:t>Additionally, please note that the majority of key management staff</w:t>
                  </w:r>
                  <w:r w:rsidR="00BD4A58" w:rsidRPr="009C5DDD">
                    <w:rPr>
                      <w:bCs/>
                    </w:rPr>
                    <w:t xml:space="preserve"> has credentials th</w:t>
                  </w:r>
                  <w:r w:rsidR="005C777B" w:rsidRPr="009C5DDD">
                    <w:rPr>
                      <w:bCs/>
                    </w:rPr>
                    <w:t xml:space="preserve">at not only make them qualified for their </w:t>
                  </w:r>
                  <w:r w:rsidR="008A1028" w:rsidRPr="009C5DDD">
                    <w:rPr>
                      <w:bCs/>
                    </w:rPr>
                    <w:t>position but</w:t>
                  </w:r>
                  <w:r w:rsidR="005C777B" w:rsidRPr="009C5DDD">
                    <w:rPr>
                      <w:bCs/>
                    </w:rPr>
                    <w:t xml:space="preserve"> ar</w:t>
                  </w:r>
                  <w:r w:rsidR="00B45026" w:rsidRPr="009C5DDD">
                    <w:rPr>
                      <w:bCs/>
                    </w:rPr>
                    <w:t xml:space="preserve">e relevant to the behavioral health field indicating </w:t>
                  </w:r>
                  <w:r w:rsidR="00A52BE0">
                    <w:rPr>
                      <w:bCs/>
                    </w:rPr>
                    <w:t xml:space="preserve">that </w:t>
                  </w:r>
                  <w:r w:rsidR="00B45026" w:rsidRPr="009C5DDD">
                    <w:rPr>
                      <w:bCs/>
                    </w:rPr>
                    <w:t xml:space="preserve">their education and experience are </w:t>
                  </w:r>
                  <w:r w:rsidR="00FC2F9E" w:rsidRPr="009C5DDD">
                    <w:rPr>
                      <w:bCs/>
                    </w:rPr>
                    <w:t>pertinent</w:t>
                  </w:r>
                  <w:r w:rsidR="00B64453">
                    <w:rPr>
                      <w:bCs/>
                    </w:rPr>
                    <w:t xml:space="preserve"> for</w:t>
                  </w:r>
                  <w:r w:rsidR="00FC2F9E" w:rsidRPr="009C5DDD">
                    <w:rPr>
                      <w:bCs/>
                    </w:rPr>
                    <w:t xml:space="preserve"> </w:t>
                  </w:r>
                  <w:r w:rsidR="00B613E6" w:rsidRPr="009C5DDD">
                    <w:rPr>
                      <w:bCs/>
                    </w:rPr>
                    <w:t xml:space="preserve">CCBHC operations, leadership, and scope of work. </w:t>
                  </w:r>
                </w:p>
              </w:tc>
              <w:tc>
                <w:tcPr>
                  <w:tcW w:w="1988" w:type="dxa"/>
                </w:tcPr>
                <w:p w14:paraId="03F5E623" w14:textId="63B948CA" w:rsidR="00834199" w:rsidRPr="004B13CC" w:rsidRDefault="007A571B">
                  <w:pPr>
                    <w:widowControl w:val="0"/>
                    <w:rPr>
                      <w:bCs/>
                    </w:rPr>
                  </w:pPr>
                  <w:r>
                    <w:rPr>
                      <w:bCs/>
                    </w:rPr>
                    <w:lastRenderedPageBreak/>
                    <w:t>A copy of our organizational chart, that includes key management staff is located in Oaklawn’s Community Needs Assessment</w:t>
                  </w:r>
                  <w:r w:rsidR="00AF1E27">
                    <w:rPr>
                      <w:bCs/>
                    </w:rPr>
                    <w:t>- November 2023.</w:t>
                  </w:r>
                </w:p>
              </w:tc>
            </w:tr>
            <w:tr w:rsidR="00CA61F9" w14:paraId="4B53780F" w14:textId="77777777" w:rsidTr="00EE06D2">
              <w:tc>
                <w:tcPr>
                  <w:tcW w:w="1318" w:type="dxa"/>
                </w:tcPr>
                <w:p w14:paraId="6EE979E4" w14:textId="24BC2329" w:rsidR="00CA61F9" w:rsidRDefault="00CA61F9">
                  <w:pPr>
                    <w:widowControl w:val="0"/>
                    <w:rPr>
                      <w:b/>
                    </w:rPr>
                  </w:pPr>
                  <w:r>
                    <w:rPr>
                      <w:b/>
                    </w:rPr>
                    <w:t>1.a.4</w:t>
                  </w:r>
                </w:p>
              </w:tc>
              <w:tc>
                <w:tcPr>
                  <w:tcW w:w="9458" w:type="dxa"/>
                </w:tcPr>
                <w:p w14:paraId="63BE0CD1" w14:textId="77777777" w:rsidR="00CA61F9" w:rsidRDefault="00CA61F9" w:rsidP="005B0724">
                  <w:pPr>
                    <w:widowControl w:val="0"/>
                    <w:rPr>
                      <w:bCs/>
                      <w:lang w:val="en-US"/>
                    </w:rPr>
                  </w:pPr>
                  <w:r>
                    <w:rPr>
                      <w:bCs/>
                    </w:rPr>
                    <w:t xml:space="preserve">Oaklawn </w:t>
                  </w:r>
                  <w:r w:rsidR="005B0724" w:rsidRPr="005B0724">
                    <w:rPr>
                      <w:bCs/>
                      <w:lang w:val="en-US"/>
                    </w:rPr>
                    <w:t>carries professional liability policies</w:t>
                  </w:r>
                  <w:r w:rsidR="008B1E9D">
                    <w:rPr>
                      <w:bCs/>
                      <w:lang w:val="en-US"/>
                    </w:rPr>
                    <w:t xml:space="preserve"> that are </w:t>
                  </w:r>
                  <w:r w:rsidR="00226189">
                    <w:rPr>
                      <w:bCs/>
                      <w:lang w:val="en-US"/>
                    </w:rPr>
                    <w:t>adequate</w:t>
                  </w:r>
                  <w:r w:rsidR="008B1E9D">
                    <w:rPr>
                      <w:bCs/>
                      <w:lang w:val="en-US"/>
                    </w:rPr>
                    <w:t xml:space="preserve"> for staffing and scope of services</w:t>
                  </w:r>
                  <w:r w:rsidR="005B0724" w:rsidRPr="005B0724">
                    <w:rPr>
                      <w:bCs/>
                      <w:lang w:val="en-US"/>
                    </w:rPr>
                    <w:t>. The Medical Protective Company policy</w:t>
                  </w:r>
                  <w:r w:rsidR="00226189">
                    <w:rPr>
                      <w:bCs/>
                      <w:lang w:val="en-US"/>
                    </w:rPr>
                    <w:t xml:space="preserve"> </w:t>
                  </w:r>
                  <w:r w:rsidR="005B0724" w:rsidRPr="005B0724">
                    <w:rPr>
                      <w:bCs/>
                      <w:lang w:val="en-US"/>
                    </w:rPr>
                    <w:t>carries an annual aggregate limit of $15,000,000 with each incident limit of $1,000,000.</w:t>
                  </w:r>
                </w:p>
                <w:p w14:paraId="1BE4B94A" w14:textId="77777777" w:rsidR="0082738C" w:rsidRDefault="0082738C" w:rsidP="005B0724">
                  <w:pPr>
                    <w:widowControl w:val="0"/>
                    <w:rPr>
                      <w:bCs/>
                      <w:lang w:val="en-US"/>
                    </w:rPr>
                  </w:pPr>
                </w:p>
                <w:p w14:paraId="0DF60AAE" w14:textId="22045DE3" w:rsidR="00CA61F9" w:rsidRPr="00226189" w:rsidRDefault="0082738C" w:rsidP="005B0724">
                  <w:pPr>
                    <w:widowControl w:val="0"/>
                    <w:rPr>
                      <w:bCs/>
                      <w:lang w:val="en-US"/>
                    </w:rPr>
                  </w:pPr>
                  <w:r>
                    <w:rPr>
                      <w:bCs/>
                      <w:lang w:val="en-US"/>
                    </w:rPr>
                    <w:t>We have attached our Certificate of Liability in the folder titled “</w:t>
                  </w:r>
                  <w:r w:rsidR="0098077C">
                    <w:rPr>
                      <w:bCs/>
                      <w:lang w:val="en-US"/>
                    </w:rPr>
                    <w:t>Attachment E- Supporting Documents.”</w:t>
                  </w:r>
                </w:p>
              </w:tc>
              <w:tc>
                <w:tcPr>
                  <w:tcW w:w="1988" w:type="dxa"/>
                </w:tcPr>
                <w:p w14:paraId="01DAAD70" w14:textId="77777777" w:rsidR="00FE2951" w:rsidRPr="00FE2951" w:rsidRDefault="00FE2951" w:rsidP="00FE2951">
                  <w:pPr>
                    <w:widowControl w:val="0"/>
                    <w:rPr>
                      <w:bCs/>
                      <w:lang w:val="en-US"/>
                    </w:rPr>
                  </w:pPr>
                  <w:r w:rsidRPr="00FE2951">
                    <w:rPr>
                      <w:bCs/>
                      <w:lang w:val="en-US"/>
                    </w:rPr>
                    <w:t>Medical Protective Company</w:t>
                  </w:r>
                </w:p>
                <w:p w14:paraId="33046996" w14:textId="781FE967" w:rsidR="00CA61F9" w:rsidRPr="0082738C" w:rsidRDefault="00FE2951" w:rsidP="00FE2951">
                  <w:pPr>
                    <w:widowControl w:val="0"/>
                    <w:rPr>
                      <w:lang w:val="en-US"/>
                    </w:rPr>
                  </w:pPr>
                  <w:r w:rsidRPr="00FE2951">
                    <w:rPr>
                      <w:bCs/>
                      <w:lang w:val="en-US"/>
                    </w:rPr>
                    <w:t>Policies H005609 and E005609</w:t>
                  </w:r>
                </w:p>
              </w:tc>
            </w:tr>
            <w:tr w:rsidR="00134533" w14:paraId="70876C26" w14:textId="77777777" w:rsidTr="00EE06D2">
              <w:tc>
                <w:tcPr>
                  <w:tcW w:w="1318" w:type="dxa"/>
                </w:tcPr>
                <w:p w14:paraId="59DADB30" w14:textId="26C51C11" w:rsidR="00134533" w:rsidRDefault="008675F0">
                  <w:pPr>
                    <w:widowControl w:val="0"/>
                    <w:rPr>
                      <w:b/>
                    </w:rPr>
                  </w:pPr>
                  <w:r>
                    <w:rPr>
                      <w:b/>
                    </w:rPr>
                    <w:t>1.b.1</w:t>
                  </w:r>
                </w:p>
              </w:tc>
              <w:tc>
                <w:tcPr>
                  <w:tcW w:w="9458" w:type="dxa"/>
                </w:tcPr>
                <w:p w14:paraId="430146F1" w14:textId="401BA41A" w:rsidR="00134533" w:rsidRPr="009C5DDD" w:rsidRDefault="000A1862">
                  <w:pPr>
                    <w:widowControl w:val="0"/>
                    <w:rPr>
                      <w:bCs/>
                    </w:rPr>
                  </w:pPr>
                  <w:r w:rsidRPr="009C5DDD">
                    <w:rPr>
                      <w:bCs/>
                    </w:rPr>
                    <w:t xml:space="preserve">Oaklawn maintains all current licenses, certifications, registrations, accreditations, </w:t>
                  </w:r>
                  <w:r w:rsidR="008959C5" w:rsidRPr="009C5DDD">
                    <w:rPr>
                      <w:bCs/>
                    </w:rPr>
                    <w:lastRenderedPageBreak/>
                    <w:t>authorizations,</w:t>
                  </w:r>
                  <w:r w:rsidRPr="009C5DDD">
                    <w:rPr>
                      <w:bCs/>
                    </w:rPr>
                    <w:t xml:space="preserve"> and approvals required by federal, state, local laws, ordinances, </w:t>
                  </w:r>
                  <w:r w:rsidR="005C5752" w:rsidRPr="009C5DDD">
                    <w:rPr>
                      <w:bCs/>
                    </w:rPr>
                    <w:t>rules,</w:t>
                  </w:r>
                  <w:r w:rsidRPr="009C5DDD">
                    <w:rPr>
                      <w:bCs/>
                    </w:rPr>
                    <w:t xml:space="preserve"> and regulations. </w:t>
                  </w:r>
                  <w:r w:rsidR="00234BF2" w:rsidRPr="009C5DDD">
                    <w:rPr>
                      <w:bCs/>
                    </w:rPr>
                    <w:t xml:space="preserve">Oaklawn </w:t>
                  </w:r>
                  <w:r w:rsidR="004F4083" w:rsidRPr="009C5DDD">
                    <w:rPr>
                      <w:bCs/>
                    </w:rPr>
                    <w:t>furnishes all CCBHC services directly</w:t>
                  </w:r>
                  <w:r w:rsidR="00381B11" w:rsidRPr="009C5DDD">
                    <w:rPr>
                      <w:bCs/>
                    </w:rPr>
                    <w:t xml:space="preserve"> as</w:t>
                  </w:r>
                  <w:r w:rsidR="00B7513B" w:rsidRPr="009C5DDD">
                    <w:rPr>
                      <w:bCs/>
                    </w:rPr>
                    <w:t xml:space="preserve"> </w:t>
                  </w:r>
                  <w:r w:rsidR="004F4083" w:rsidRPr="009C5DDD">
                    <w:rPr>
                      <w:bCs/>
                    </w:rPr>
                    <w:t xml:space="preserve">legally authorized </w:t>
                  </w:r>
                  <w:r w:rsidR="0086700D" w:rsidRPr="009C5DDD">
                    <w:rPr>
                      <w:bCs/>
                    </w:rPr>
                    <w:t xml:space="preserve">and </w:t>
                  </w:r>
                  <w:r w:rsidR="00AB3E8E" w:rsidRPr="009C5DDD">
                    <w:rPr>
                      <w:bCs/>
                    </w:rPr>
                    <w:t>acts</w:t>
                  </w:r>
                  <w:r w:rsidR="0086700D" w:rsidRPr="009C5DDD">
                    <w:rPr>
                      <w:bCs/>
                    </w:rPr>
                    <w:t xml:space="preserve"> only within the scope of </w:t>
                  </w:r>
                  <w:r w:rsidR="00B7513B" w:rsidRPr="009C5DDD">
                    <w:rPr>
                      <w:bCs/>
                    </w:rPr>
                    <w:t>services</w:t>
                  </w:r>
                  <w:r w:rsidR="0086700D" w:rsidRPr="009C5DDD">
                    <w:rPr>
                      <w:bCs/>
                    </w:rPr>
                    <w:t xml:space="preserve"> </w:t>
                  </w:r>
                  <w:r w:rsidR="00B7513B" w:rsidRPr="009C5DDD">
                    <w:rPr>
                      <w:bCs/>
                    </w:rPr>
                    <w:t xml:space="preserve">as permitted by the </w:t>
                  </w:r>
                  <w:r w:rsidR="005C5752" w:rsidRPr="009C5DDD">
                    <w:rPr>
                      <w:bCs/>
                    </w:rPr>
                    <w:t>aforementioned agencies.</w:t>
                  </w:r>
                  <w:r w:rsidR="00EC5974" w:rsidRPr="009C5DDD">
                    <w:rPr>
                      <w:bCs/>
                    </w:rPr>
                    <w:t xml:space="preserve"> </w:t>
                  </w:r>
                  <w:r w:rsidR="00A3522C" w:rsidRPr="009C5DDD">
                    <w:rPr>
                      <w:bCs/>
                    </w:rPr>
                    <w:t xml:space="preserve">As such, </w:t>
                  </w:r>
                  <w:r w:rsidR="005E1A6E" w:rsidRPr="009C5DDD">
                    <w:rPr>
                      <w:bCs/>
                    </w:rPr>
                    <w:t xml:space="preserve">Oaklawn </w:t>
                  </w:r>
                  <w:r w:rsidR="00AB3E8E" w:rsidRPr="009C5DDD">
                    <w:rPr>
                      <w:bCs/>
                    </w:rPr>
                    <w:t>follows</w:t>
                  </w:r>
                  <w:r w:rsidR="005E1A6E" w:rsidRPr="009C5DDD">
                    <w:rPr>
                      <w:bCs/>
                    </w:rPr>
                    <w:t xml:space="preserve"> all laws and regulations- including</w:t>
                  </w:r>
                  <w:r w:rsidR="00720B86" w:rsidRPr="009C5DDD">
                    <w:rPr>
                      <w:bCs/>
                    </w:rPr>
                    <w:t xml:space="preserve"> Medicaid billing regulations and policies. </w:t>
                  </w:r>
                </w:p>
                <w:p w14:paraId="07C49862" w14:textId="77777777" w:rsidR="00AB3E8E" w:rsidRPr="009C5DDD" w:rsidRDefault="00AB3E8E">
                  <w:pPr>
                    <w:widowControl w:val="0"/>
                    <w:rPr>
                      <w:bCs/>
                    </w:rPr>
                  </w:pPr>
                </w:p>
                <w:p w14:paraId="5984E889" w14:textId="77777777" w:rsidR="00561DE6" w:rsidRDefault="004D48BF">
                  <w:pPr>
                    <w:widowControl w:val="0"/>
                    <w:rPr>
                      <w:bCs/>
                    </w:rPr>
                  </w:pPr>
                  <w:r w:rsidRPr="009C5DDD">
                    <w:rPr>
                      <w:bCs/>
                    </w:rPr>
                    <w:t xml:space="preserve">Staff competence and appropriateness are </w:t>
                  </w:r>
                  <w:r w:rsidR="006612B7" w:rsidRPr="009C5DDD">
                    <w:rPr>
                      <w:bCs/>
                    </w:rPr>
                    <w:t>verified</w:t>
                  </w:r>
                  <w:r w:rsidRPr="009C5DDD">
                    <w:rPr>
                      <w:bCs/>
                    </w:rPr>
                    <w:t xml:space="preserve"> on hire and periodically </w:t>
                  </w:r>
                  <w:r w:rsidR="006612B7" w:rsidRPr="009C5DDD">
                    <w:rPr>
                      <w:bCs/>
                    </w:rPr>
                    <w:t>thereafter</w:t>
                  </w:r>
                  <w:r w:rsidRPr="009C5DDD">
                    <w:rPr>
                      <w:bCs/>
                    </w:rPr>
                    <w:t>.</w:t>
                  </w:r>
                  <w:r w:rsidR="0056264C" w:rsidRPr="009C5DDD">
                    <w:rPr>
                      <w:bCs/>
                    </w:rPr>
                    <w:t xml:space="preserve"> </w:t>
                  </w:r>
                </w:p>
                <w:p w14:paraId="6FEFC1EE" w14:textId="77777777" w:rsidR="00561DE6" w:rsidRDefault="00561DE6">
                  <w:pPr>
                    <w:widowControl w:val="0"/>
                    <w:rPr>
                      <w:bCs/>
                    </w:rPr>
                  </w:pPr>
                </w:p>
                <w:p w14:paraId="2AEC462E" w14:textId="5AD9C88D" w:rsidR="00AB3E8E" w:rsidRPr="009C5DDD" w:rsidRDefault="00CE41D7">
                  <w:pPr>
                    <w:widowControl w:val="0"/>
                    <w:rPr>
                      <w:bCs/>
                    </w:rPr>
                  </w:pPr>
                  <w:r w:rsidRPr="009C5DDD">
                    <w:rPr>
                      <w:bCs/>
                    </w:rPr>
                    <w:t>Oaklawn’s staffing-related policies and procedures include:</w:t>
                  </w:r>
                </w:p>
                <w:p w14:paraId="5F6F6064" w14:textId="4889F919" w:rsidR="00CE41D7" w:rsidRPr="009C5DDD" w:rsidRDefault="00CE41D7" w:rsidP="00536EFA">
                  <w:pPr>
                    <w:pStyle w:val="ListParagraph"/>
                    <w:widowControl w:val="0"/>
                    <w:numPr>
                      <w:ilvl w:val="0"/>
                      <w:numId w:val="32"/>
                    </w:numPr>
                    <w:rPr>
                      <w:bCs/>
                    </w:rPr>
                  </w:pPr>
                  <w:r w:rsidRPr="009C5DDD">
                    <w:rPr>
                      <w:bCs/>
                    </w:rPr>
                    <w:t>A method for tracking all providers and ensuring their licensure</w:t>
                  </w:r>
                  <w:r w:rsidR="005A1E69" w:rsidRPr="009C5DDD">
                    <w:rPr>
                      <w:bCs/>
                    </w:rPr>
                    <w:t xml:space="preserve">, </w:t>
                  </w:r>
                  <w:r w:rsidR="009070BC" w:rsidRPr="009C5DDD">
                    <w:rPr>
                      <w:bCs/>
                    </w:rPr>
                    <w:t xml:space="preserve">certification and </w:t>
                  </w:r>
                  <w:r w:rsidR="001A1790" w:rsidRPr="009C5DDD">
                    <w:rPr>
                      <w:bCs/>
                    </w:rPr>
                    <w:t>credentialing</w:t>
                  </w:r>
                </w:p>
                <w:p w14:paraId="736E1EE3" w14:textId="3659627D" w:rsidR="009070BC" w:rsidRPr="009C5DDD" w:rsidRDefault="009070BC" w:rsidP="00536EFA">
                  <w:pPr>
                    <w:pStyle w:val="ListParagraph"/>
                    <w:widowControl w:val="0"/>
                    <w:numPr>
                      <w:ilvl w:val="0"/>
                      <w:numId w:val="32"/>
                    </w:numPr>
                    <w:rPr>
                      <w:bCs/>
                    </w:rPr>
                  </w:pPr>
                  <w:r w:rsidRPr="009C5DDD">
                    <w:rPr>
                      <w:bCs/>
                    </w:rPr>
                    <w:t>A list of in-service training and educational programs provided during the previous 12 months</w:t>
                  </w:r>
                </w:p>
                <w:p w14:paraId="6B723039" w14:textId="5D23AB91" w:rsidR="009070BC" w:rsidRPr="009C5DDD" w:rsidRDefault="009070BC" w:rsidP="00536EFA">
                  <w:pPr>
                    <w:pStyle w:val="ListParagraph"/>
                    <w:widowControl w:val="0"/>
                    <w:numPr>
                      <w:ilvl w:val="0"/>
                      <w:numId w:val="32"/>
                    </w:numPr>
                    <w:rPr>
                      <w:bCs/>
                    </w:rPr>
                  </w:pPr>
                  <w:r w:rsidRPr="009C5DDD">
                    <w:rPr>
                      <w:bCs/>
                    </w:rPr>
                    <w:t xml:space="preserve">Any unlicensed </w:t>
                  </w:r>
                  <w:r w:rsidR="00583517" w:rsidRPr="009C5DDD">
                    <w:rPr>
                      <w:bCs/>
                    </w:rPr>
                    <w:t>providers</w:t>
                  </w:r>
                  <w:r w:rsidRPr="009C5DDD">
                    <w:rPr>
                      <w:bCs/>
                    </w:rPr>
                    <w:t xml:space="preserve"> who are working toward </w:t>
                  </w:r>
                  <w:r w:rsidR="00583517" w:rsidRPr="009C5DDD">
                    <w:rPr>
                      <w:bCs/>
                    </w:rPr>
                    <w:t>licensure and are receiving supervision required as part of the process</w:t>
                  </w:r>
                </w:p>
                <w:p w14:paraId="0A6B5232" w14:textId="43BFFC0A" w:rsidR="00583517" w:rsidRPr="009C5DDD" w:rsidRDefault="00583517" w:rsidP="00536EFA">
                  <w:pPr>
                    <w:pStyle w:val="ListParagraph"/>
                    <w:widowControl w:val="0"/>
                    <w:numPr>
                      <w:ilvl w:val="0"/>
                      <w:numId w:val="32"/>
                    </w:numPr>
                    <w:rPr>
                      <w:bCs/>
                    </w:rPr>
                  </w:pPr>
                  <w:r w:rsidRPr="009C5DDD">
                    <w:rPr>
                      <w:bCs/>
                    </w:rPr>
                    <w:t>Li</w:t>
                  </w:r>
                  <w:r w:rsidR="004C2B3C" w:rsidRPr="009C5DDD">
                    <w:rPr>
                      <w:bCs/>
                    </w:rPr>
                    <w:t xml:space="preserve">ability/malpractice </w:t>
                  </w:r>
                  <w:r w:rsidR="0042417F" w:rsidRPr="009C5DDD">
                    <w:rPr>
                      <w:bCs/>
                    </w:rPr>
                    <w:t>insurance</w:t>
                  </w:r>
                  <w:r w:rsidR="004C2B3C" w:rsidRPr="009C5DDD">
                    <w:rPr>
                      <w:bCs/>
                    </w:rPr>
                    <w:t xml:space="preserve"> that is </w:t>
                  </w:r>
                  <w:r w:rsidR="0042417F" w:rsidRPr="009C5DDD">
                    <w:rPr>
                      <w:bCs/>
                    </w:rPr>
                    <w:t>adequate</w:t>
                  </w:r>
                  <w:r w:rsidR="004C2B3C" w:rsidRPr="009C5DDD">
                    <w:rPr>
                      <w:bCs/>
                    </w:rPr>
                    <w:t xml:space="preserve"> for staffing and </w:t>
                  </w:r>
                  <w:r w:rsidR="0042417F" w:rsidRPr="009C5DDD">
                    <w:rPr>
                      <w:bCs/>
                    </w:rPr>
                    <w:t>scope</w:t>
                  </w:r>
                  <w:r w:rsidR="004C2B3C" w:rsidRPr="009C5DDD">
                    <w:rPr>
                      <w:bCs/>
                    </w:rPr>
                    <w:t xml:space="preserve"> of services</w:t>
                  </w:r>
                </w:p>
                <w:p w14:paraId="0203D3C4" w14:textId="65BDB1BD" w:rsidR="0042417F" w:rsidRPr="009C5DDD" w:rsidRDefault="0042417F" w:rsidP="00536EFA">
                  <w:pPr>
                    <w:pStyle w:val="ListParagraph"/>
                    <w:widowControl w:val="0"/>
                    <w:numPr>
                      <w:ilvl w:val="0"/>
                      <w:numId w:val="32"/>
                    </w:numPr>
                    <w:rPr>
                      <w:bCs/>
                    </w:rPr>
                  </w:pPr>
                  <w:r w:rsidRPr="009C5DDD">
                    <w:rPr>
                      <w:bCs/>
                    </w:rPr>
                    <w:t xml:space="preserve">Licensure and certification for all clinic </w:t>
                  </w:r>
                  <w:r w:rsidR="00482792" w:rsidRPr="009C5DDD">
                    <w:rPr>
                      <w:bCs/>
                    </w:rPr>
                    <w:t>providers, demonstrating their credentials to perform activities and procedures detailed within the clinic’s approved scope of services</w:t>
                  </w:r>
                </w:p>
                <w:p w14:paraId="1290314C" w14:textId="776511FB" w:rsidR="00482792" w:rsidRPr="009C5DDD" w:rsidRDefault="00482792" w:rsidP="00536EFA">
                  <w:pPr>
                    <w:pStyle w:val="ListParagraph"/>
                    <w:widowControl w:val="0"/>
                    <w:numPr>
                      <w:ilvl w:val="0"/>
                      <w:numId w:val="32"/>
                    </w:numPr>
                    <w:rPr>
                      <w:bCs/>
                    </w:rPr>
                  </w:pPr>
                  <w:r w:rsidRPr="009C5DDD">
                    <w:rPr>
                      <w:bCs/>
                    </w:rPr>
                    <w:t>Organization chart with an identified management team</w:t>
                  </w:r>
                  <w:r w:rsidR="00261A52" w:rsidRPr="009C5DDD">
                    <w:rPr>
                      <w:bCs/>
                    </w:rPr>
                    <w:t xml:space="preserve"> </w:t>
                  </w:r>
                  <w:r w:rsidR="00572A85" w:rsidRPr="009C5DDD">
                    <w:rPr>
                      <w:bCs/>
                    </w:rPr>
                    <w:t xml:space="preserve">as </w:t>
                  </w:r>
                  <w:r w:rsidR="00BF3A61" w:rsidRPr="009C5DDD">
                    <w:rPr>
                      <w:bCs/>
                    </w:rPr>
                    <w:t xml:space="preserve">displayed in </w:t>
                  </w:r>
                  <w:r w:rsidR="00314161">
                    <w:rPr>
                      <w:bCs/>
                    </w:rPr>
                    <w:t xml:space="preserve">folder “Attachment </w:t>
                  </w:r>
                  <w:r w:rsidR="0083510F">
                    <w:rPr>
                      <w:bCs/>
                    </w:rPr>
                    <w:t>C- Supporting Documents”</w:t>
                  </w:r>
                  <w:r w:rsidR="00675F53">
                    <w:rPr>
                      <w:bCs/>
                    </w:rPr>
                    <w:t xml:space="preserve"> as “</w:t>
                  </w:r>
                  <w:r w:rsidR="00A774F9">
                    <w:rPr>
                      <w:bCs/>
                    </w:rPr>
                    <w:t>Organizational Chart 2023”</w:t>
                  </w:r>
                </w:p>
                <w:p w14:paraId="33771FA9" w14:textId="3A1301A2" w:rsidR="00A30213" w:rsidRPr="009C5DDD" w:rsidRDefault="00226898" w:rsidP="00536EFA">
                  <w:pPr>
                    <w:pStyle w:val="ListParagraph"/>
                    <w:widowControl w:val="0"/>
                    <w:numPr>
                      <w:ilvl w:val="0"/>
                      <w:numId w:val="32"/>
                    </w:numPr>
                    <w:rPr>
                      <w:bCs/>
                    </w:rPr>
                  </w:pPr>
                  <w:r w:rsidRPr="009C5DDD">
                    <w:rPr>
                      <w:bCs/>
                    </w:rPr>
                    <w:t>Policies and procedures for assessing the skills and competencies of providers, including records kept of routine assessments and how additional e</w:t>
                  </w:r>
                  <w:r w:rsidR="00A30213" w:rsidRPr="009C5DDD">
                    <w:rPr>
                      <w:bCs/>
                    </w:rPr>
                    <w:t>mployee trainings are identified as needed</w:t>
                  </w:r>
                </w:p>
                <w:p w14:paraId="5B7CB06B" w14:textId="0999BD6B" w:rsidR="00A30213" w:rsidRPr="009C5DDD" w:rsidRDefault="00A30213" w:rsidP="00536EFA">
                  <w:pPr>
                    <w:pStyle w:val="ListParagraph"/>
                    <w:widowControl w:val="0"/>
                    <w:numPr>
                      <w:ilvl w:val="0"/>
                      <w:numId w:val="32"/>
                    </w:numPr>
                    <w:rPr>
                      <w:bCs/>
                    </w:rPr>
                  </w:pPr>
                  <w:r w:rsidRPr="009C5DDD">
                    <w:rPr>
                      <w:bCs/>
                    </w:rPr>
                    <w:t xml:space="preserve">Staffing plan that is </w:t>
                  </w:r>
                  <w:r w:rsidR="002E4026" w:rsidRPr="009C5DDD">
                    <w:rPr>
                      <w:bCs/>
                    </w:rPr>
                    <w:t>respons</w:t>
                  </w:r>
                  <w:r w:rsidR="00E63E27">
                    <w:rPr>
                      <w:bCs/>
                    </w:rPr>
                    <w:t>ive</w:t>
                  </w:r>
                  <w:r w:rsidR="002E4026" w:rsidRPr="009C5DDD">
                    <w:rPr>
                      <w:bCs/>
                    </w:rPr>
                    <w:t xml:space="preserve"> to the community needs assessment</w:t>
                  </w:r>
                </w:p>
                <w:p w14:paraId="03FD4563" w14:textId="242A50F8" w:rsidR="002E4026" w:rsidRPr="009C5DDD" w:rsidRDefault="002E4026" w:rsidP="00536EFA">
                  <w:pPr>
                    <w:pStyle w:val="ListParagraph"/>
                    <w:widowControl w:val="0"/>
                    <w:numPr>
                      <w:ilvl w:val="0"/>
                      <w:numId w:val="32"/>
                    </w:numPr>
                    <w:rPr>
                      <w:bCs/>
                    </w:rPr>
                  </w:pPr>
                  <w:r w:rsidRPr="009C5DDD">
                    <w:rPr>
                      <w:bCs/>
                    </w:rPr>
                    <w:t>Training plan</w:t>
                  </w:r>
                  <w:r w:rsidR="00AB0868" w:rsidRPr="009C5DDD">
                    <w:rPr>
                      <w:bCs/>
                    </w:rPr>
                    <w:t xml:space="preserve"> </w:t>
                  </w:r>
                  <w:r w:rsidR="00CE594A" w:rsidRPr="009C5DDD">
                    <w:rPr>
                      <w:bCs/>
                    </w:rPr>
                    <w:t>follows</w:t>
                  </w:r>
                  <w:r w:rsidRPr="009C5DDD">
                    <w:rPr>
                      <w:bCs/>
                    </w:rPr>
                    <w:t xml:space="preserve"> state standards for all staff employed to provides services to clients and their families</w:t>
                  </w:r>
                  <w:r w:rsidR="00AB0868" w:rsidRPr="009C5DDD">
                    <w:rPr>
                      <w:bCs/>
                    </w:rPr>
                    <w:t xml:space="preserve"> </w:t>
                  </w:r>
                  <w:r w:rsidR="00966B74">
                    <w:rPr>
                      <w:bCs/>
                    </w:rPr>
                    <w:t>and</w:t>
                  </w:r>
                  <w:r w:rsidR="00AB0868" w:rsidRPr="009C5DDD">
                    <w:rPr>
                      <w:bCs/>
                    </w:rPr>
                    <w:t xml:space="preserve"> aligns with </w:t>
                  </w:r>
                  <w:r w:rsidR="00792BF3" w:rsidRPr="009C5DDD">
                    <w:rPr>
                      <w:bCs/>
                    </w:rPr>
                    <w:t xml:space="preserve">National </w:t>
                  </w:r>
                  <w:r w:rsidR="00111C03">
                    <w:rPr>
                      <w:bCs/>
                    </w:rPr>
                    <w:t xml:space="preserve">CLAS </w:t>
                  </w:r>
                  <w:r w:rsidR="00792BF3" w:rsidRPr="009C5DDD">
                    <w:rPr>
                      <w:bCs/>
                    </w:rPr>
                    <w:t>Standards</w:t>
                  </w:r>
                  <w:r w:rsidR="001A1790" w:rsidRPr="009C5DDD">
                    <w:rPr>
                      <w:bCs/>
                    </w:rPr>
                    <w:t xml:space="preserve"> (more details in criterion 1.c.1).</w:t>
                  </w:r>
                </w:p>
                <w:p w14:paraId="013177A8" w14:textId="2E2CC9B2" w:rsidR="00CE594A" w:rsidRPr="009C5DDD" w:rsidRDefault="00CE594A" w:rsidP="00536EFA">
                  <w:pPr>
                    <w:pStyle w:val="ListParagraph"/>
                    <w:widowControl w:val="0"/>
                    <w:numPr>
                      <w:ilvl w:val="0"/>
                      <w:numId w:val="32"/>
                    </w:numPr>
                    <w:rPr>
                      <w:bCs/>
                    </w:rPr>
                  </w:pPr>
                  <w:r w:rsidRPr="009C5DDD">
                    <w:rPr>
                      <w:bCs/>
                    </w:rPr>
                    <w:t>Staff development policies, training matrix, and performance reviews</w:t>
                  </w:r>
                </w:p>
                <w:p w14:paraId="77FB535E" w14:textId="77777777" w:rsidR="00DA78D2" w:rsidRPr="009C5DDD" w:rsidRDefault="00DA78D2" w:rsidP="00DA78D2">
                  <w:pPr>
                    <w:widowControl w:val="0"/>
                    <w:rPr>
                      <w:bCs/>
                    </w:rPr>
                  </w:pPr>
                </w:p>
                <w:p w14:paraId="213BC764" w14:textId="5EAA9DB7" w:rsidR="00DA78D2" w:rsidRPr="009C5DDD" w:rsidRDefault="00DA78D2" w:rsidP="00DA78D2">
                  <w:pPr>
                    <w:widowControl w:val="0"/>
                    <w:rPr>
                      <w:bCs/>
                    </w:rPr>
                  </w:pPr>
                  <w:r w:rsidRPr="009C5DDD">
                    <w:rPr>
                      <w:bCs/>
                    </w:rPr>
                    <w:t>Oaklawn’s Medical Staff Bylaws outline procedures for credentialling medica</w:t>
                  </w:r>
                  <w:r w:rsidR="000127FF" w:rsidRPr="009C5DDD">
                    <w:rPr>
                      <w:bCs/>
                    </w:rPr>
                    <w:t xml:space="preserve">l staff and states that: “Membership is a </w:t>
                  </w:r>
                  <w:r w:rsidR="00BE391D" w:rsidRPr="009C5DDD">
                    <w:rPr>
                      <w:bCs/>
                    </w:rPr>
                    <w:t>privilege</w:t>
                  </w:r>
                  <w:r w:rsidR="000127FF" w:rsidRPr="009C5DDD">
                    <w:rPr>
                      <w:bCs/>
                    </w:rPr>
                    <w:t xml:space="preserve"> conferred by the Board of Directors which shall be extended only to professionally competent phys</w:t>
                  </w:r>
                  <w:r w:rsidR="00BE391D" w:rsidRPr="009C5DDD">
                    <w:rPr>
                      <w:bCs/>
                    </w:rPr>
                    <w:t xml:space="preserve">icians who </w:t>
                  </w:r>
                  <w:r w:rsidR="00601E64" w:rsidRPr="009C5DDD">
                    <w:rPr>
                      <w:bCs/>
                    </w:rPr>
                    <w:t>continuously</w:t>
                  </w:r>
                  <w:r w:rsidR="00BE391D" w:rsidRPr="009C5DDD">
                    <w:rPr>
                      <w:bCs/>
                    </w:rPr>
                    <w:t xml:space="preserve"> meet the qualifications, standards and requirements set forth by these </w:t>
                  </w:r>
                  <w:r w:rsidR="00601E64" w:rsidRPr="009C5DDD">
                    <w:rPr>
                      <w:bCs/>
                    </w:rPr>
                    <w:t>Bylaws, and in the rules and regulations referred to herein, and those that meet the criteria and carry out the responsibilities described in the pertinent job.”</w:t>
                  </w:r>
                </w:p>
                <w:p w14:paraId="1F604DD5" w14:textId="77777777" w:rsidR="00337EA8" w:rsidRPr="009C5DDD" w:rsidRDefault="00337EA8" w:rsidP="00DA78D2">
                  <w:pPr>
                    <w:widowControl w:val="0"/>
                    <w:rPr>
                      <w:bCs/>
                    </w:rPr>
                  </w:pPr>
                </w:p>
                <w:p w14:paraId="3C17B554" w14:textId="6CDB609F" w:rsidR="00CE41D7" w:rsidRPr="009C5DDD" w:rsidRDefault="00337EA8" w:rsidP="001B4549">
                  <w:pPr>
                    <w:widowControl w:val="0"/>
                    <w:rPr>
                      <w:bCs/>
                    </w:rPr>
                  </w:pPr>
                  <w:r w:rsidRPr="009C5DDD">
                    <w:rPr>
                      <w:bCs/>
                    </w:rPr>
                    <w:t>Oaklawn’s Corporate Integrity Committee overse</w:t>
                  </w:r>
                  <w:r w:rsidR="0051109E" w:rsidRPr="009C5DDD">
                    <w:rPr>
                      <w:bCs/>
                    </w:rPr>
                    <w:t>e</w:t>
                  </w:r>
                  <w:r w:rsidRPr="009C5DDD">
                    <w:rPr>
                      <w:bCs/>
                    </w:rPr>
                    <w:t xml:space="preserve">s certification, licensure, </w:t>
                  </w:r>
                  <w:r w:rsidR="003B7453" w:rsidRPr="009C5DDD">
                    <w:rPr>
                      <w:bCs/>
                    </w:rPr>
                    <w:t>accreditation,</w:t>
                  </w:r>
                  <w:r w:rsidRPr="009C5DDD">
                    <w:rPr>
                      <w:bCs/>
                    </w:rPr>
                    <w:t xml:space="preserve"> and surveys</w:t>
                  </w:r>
                  <w:r w:rsidR="00286EBE" w:rsidRPr="009C5DDD">
                    <w:rPr>
                      <w:bCs/>
                    </w:rPr>
                    <w:t xml:space="preserve"> to ensure continuous coverage. </w:t>
                  </w:r>
                  <w:r w:rsidR="004D26D6" w:rsidRPr="008D7AFF">
                    <w:t xml:space="preserve">The Office of the President </w:t>
                  </w:r>
                  <w:r w:rsidR="00D30C2C" w:rsidRPr="008D7AFF">
                    <w:t xml:space="preserve">maintains a master </w:t>
                  </w:r>
                  <w:r w:rsidR="00D30C2C" w:rsidRPr="008D7AFF">
                    <w:lastRenderedPageBreak/>
                    <w:t xml:space="preserve">schedule of all licensing and accrediting bodies that pertain to Oaklawn programs </w:t>
                  </w:r>
                  <w:r w:rsidR="000C50FF" w:rsidRPr="008D7AFF">
                    <w:t>and services, including expiration dates.</w:t>
                  </w:r>
                </w:p>
              </w:tc>
              <w:tc>
                <w:tcPr>
                  <w:tcW w:w="1988" w:type="dxa"/>
                </w:tcPr>
                <w:p w14:paraId="239AE2F6" w14:textId="0753BECB" w:rsidR="00C8616C" w:rsidRPr="004B13CC" w:rsidRDefault="00C06647">
                  <w:pPr>
                    <w:widowControl w:val="0"/>
                    <w:rPr>
                      <w:bCs/>
                    </w:rPr>
                  </w:pPr>
                  <w:r w:rsidRPr="00B64453">
                    <w:rPr>
                      <w:bCs/>
                    </w:rPr>
                    <w:lastRenderedPageBreak/>
                    <w:t xml:space="preserve">Oaklawn’s </w:t>
                  </w:r>
                  <w:r w:rsidRPr="00B64453">
                    <w:rPr>
                      <w:bCs/>
                    </w:rPr>
                    <w:lastRenderedPageBreak/>
                    <w:t>Continuum of Care- CCBHC</w:t>
                  </w:r>
                  <w:r w:rsidRPr="004B13CC">
                    <w:rPr>
                      <w:bCs/>
                    </w:rPr>
                    <w:t xml:space="preserve"> </w:t>
                  </w:r>
                </w:p>
                <w:p w14:paraId="43D5C8B3" w14:textId="77777777" w:rsidR="00C8616C" w:rsidRPr="004B13CC" w:rsidRDefault="00C8616C">
                  <w:pPr>
                    <w:widowControl w:val="0"/>
                    <w:rPr>
                      <w:bCs/>
                    </w:rPr>
                  </w:pPr>
                </w:p>
                <w:p w14:paraId="75BA3081" w14:textId="0801B051" w:rsidR="00134533" w:rsidRPr="004B13CC" w:rsidRDefault="000C7F07">
                  <w:pPr>
                    <w:widowControl w:val="0"/>
                    <w:rPr>
                      <w:bCs/>
                    </w:rPr>
                  </w:pPr>
                  <w:r w:rsidRPr="004B13CC">
                    <w:rPr>
                      <w:bCs/>
                    </w:rPr>
                    <w:t xml:space="preserve">HR 500 Competence </w:t>
                  </w:r>
                  <w:r w:rsidR="00D40406" w:rsidRPr="004B13CC">
                    <w:rPr>
                      <w:bCs/>
                    </w:rPr>
                    <w:t>of Direct Care Staff</w:t>
                  </w:r>
                </w:p>
                <w:p w14:paraId="7628D910" w14:textId="77777777" w:rsidR="00D40406" w:rsidRPr="004B13CC" w:rsidRDefault="00D40406">
                  <w:pPr>
                    <w:widowControl w:val="0"/>
                    <w:rPr>
                      <w:bCs/>
                    </w:rPr>
                  </w:pPr>
                </w:p>
                <w:p w14:paraId="22FCEC3B" w14:textId="77777777" w:rsidR="00D40406" w:rsidRPr="004B13CC" w:rsidRDefault="00D40406">
                  <w:pPr>
                    <w:widowControl w:val="0"/>
                    <w:rPr>
                      <w:bCs/>
                    </w:rPr>
                  </w:pPr>
                  <w:r w:rsidRPr="004B13CC">
                    <w:rPr>
                      <w:bCs/>
                    </w:rPr>
                    <w:t>HR 505 Clinical Supervision</w:t>
                  </w:r>
                  <w:r w:rsidR="00A2101F" w:rsidRPr="004B13CC">
                    <w:rPr>
                      <w:bCs/>
                    </w:rPr>
                    <w:t xml:space="preserve"> and Scope of Practice</w:t>
                  </w:r>
                </w:p>
                <w:p w14:paraId="6FDF35CF" w14:textId="77777777" w:rsidR="00A2101F" w:rsidRPr="004B13CC" w:rsidRDefault="00A2101F">
                  <w:pPr>
                    <w:widowControl w:val="0"/>
                    <w:rPr>
                      <w:bCs/>
                    </w:rPr>
                  </w:pPr>
                </w:p>
                <w:p w14:paraId="5D184D73" w14:textId="77777777" w:rsidR="00A2101F" w:rsidRPr="004B13CC" w:rsidRDefault="006B4F23">
                  <w:pPr>
                    <w:widowControl w:val="0"/>
                    <w:rPr>
                      <w:bCs/>
                    </w:rPr>
                  </w:pPr>
                  <w:r w:rsidRPr="004B13CC">
                    <w:rPr>
                      <w:bCs/>
                    </w:rPr>
                    <w:t>Medical Staff Bylaws</w:t>
                  </w:r>
                </w:p>
                <w:p w14:paraId="6B4550BA" w14:textId="77777777" w:rsidR="006B4F23" w:rsidRPr="004B13CC" w:rsidRDefault="006B4F23">
                  <w:pPr>
                    <w:widowControl w:val="0"/>
                    <w:rPr>
                      <w:bCs/>
                    </w:rPr>
                  </w:pPr>
                </w:p>
                <w:p w14:paraId="749418C6" w14:textId="783C5DDF" w:rsidR="006B4F23" w:rsidRPr="004B13CC" w:rsidRDefault="006B4F23">
                  <w:pPr>
                    <w:widowControl w:val="0"/>
                    <w:rPr>
                      <w:bCs/>
                    </w:rPr>
                  </w:pPr>
                  <w:r w:rsidRPr="004B13CC">
                    <w:rPr>
                      <w:bCs/>
                    </w:rPr>
                    <w:t>CO 350 Organizational Lic</w:t>
                  </w:r>
                  <w:r w:rsidR="00E21EFB" w:rsidRPr="004B13CC">
                    <w:rPr>
                      <w:bCs/>
                    </w:rPr>
                    <w:t>enses</w:t>
                  </w:r>
                </w:p>
              </w:tc>
            </w:tr>
            <w:tr w:rsidR="00134533" w14:paraId="777FCB3B" w14:textId="77777777" w:rsidTr="00EE06D2">
              <w:tc>
                <w:tcPr>
                  <w:tcW w:w="1318" w:type="dxa"/>
                </w:tcPr>
                <w:p w14:paraId="164CD057" w14:textId="43493841" w:rsidR="00134533" w:rsidRDefault="00736F6A">
                  <w:pPr>
                    <w:widowControl w:val="0"/>
                    <w:rPr>
                      <w:b/>
                    </w:rPr>
                  </w:pPr>
                  <w:r>
                    <w:rPr>
                      <w:b/>
                    </w:rPr>
                    <w:lastRenderedPageBreak/>
                    <w:t>1.b.2</w:t>
                  </w:r>
                </w:p>
              </w:tc>
              <w:tc>
                <w:tcPr>
                  <w:tcW w:w="9458" w:type="dxa"/>
                </w:tcPr>
                <w:p w14:paraId="1A642208" w14:textId="3A7AC2EF" w:rsidR="00A650C1" w:rsidRPr="009C5DDD" w:rsidRDefault="000A58BF">
                  <w:pPr>
                    <w:widowControl w:val="0"/>
                    <w:rPr>
                      <w:bCs/>
                    </w:rPr>
                  </w:pPr>
                  <w:r w:rsidRPr="009C5DDD">
                    <w:rPr>
                      <w:bCs/>
                    </w:rPr>
                    <w:t>Oaklawn</w:t>
                  </w:r>
                  <w:r w:rsidR="00B32210" w:rsidRPr="009C5DDD">
                    <w:rPr>
                      <w:bCs/>
                    </w:rPr>
                    <w:t>’s staffing plan meets the requirements set forth by licensing and accrediting bodies</w:t>
                  </w:r>
                  <w:r w:rsidR="00F414F0" w:rsidRPr="009C5DDD">
                    <w:rPr>
                      <w:bCs/>
                    </w:rPr>
                    <w:t xml:space="preserve">, as demonstrated in </w:t>
                  </w:r>
                  <w:r w:rsidR="004A3C07">
                    <w:rPr>
                      <w:bCs/>
                    </w:rPr>
                    <w:t>“Oaklawn’s Staffing Plan 2023”</w:t>
                  </w:r>
                  <w:r w:rsidR="00A11778">
                    <w:rPr>
                      <w:bCs/>
                    </w:rPr>
                    <w:t>.</w:t>
                  </w:r>
                  <w:r w:rsidR="000B64A0" w:rsidRPr="009C5DDD">
                    <w:rPr>
                      <w:bCs/>
                    </w:rPr>
                    <w:t xml:space="preserve"> </w:t>
                  </w:r>
                  <w:r w:rsidR="00242191" w:rsidRPr="009C5DDD">
                    <w:rPr>
                      <w:bCs/>
                    </w:rPr>
                    <w:t>Oaklawn operates all programs and services within the law</w:t>
                  </w:r>
                  <w:r w:rsidR="002E4867" w:rsidRPr="009C5DDD">
                    <w:rPr>
                      <w:bCs/>
                    </w:rPr>
                    <w:t xml:space="preserve"> and in keeping with the requirements established by licensing and accrediting bodies. </w:t>
                  </w:r>
                  <w:r w:rsidR="00A650C1" w:rsidRPr="009C5DDD">
                    <w:rPr>
                      <w:bCs/>
                    </w:rPr>
                    <w:t xml:space="preserve">All appropriate and required licenses and certifications are maintained and updated as needed. </w:t>
                  </w:r>
                </w:p>
                <w:p w14:paraId="076B8E95" w14:textId="77777777" w:rsidR="00A650C1" w:rsidRPr="009C5DDD" w:rsidRDefault="00A650C1">
                  <w:pPr>
                    <w:widowControl w:val="0"/>
                    <w:rPr>
                      <w:bCs/>
                    </w:rPr>
                  </w:pPr>
                </w:p>
                <w:p w14:paraId="434955C6" w14:textId="5DA3D7A6" w:rsidR="00D31470" w:rsidRPr="009C5DDD" w:rsidRDefault="00032E85">
                  <w:pPr>
                    <w:widowControl w:val="0"/>
                    <w:rPr>
                      <w:bCs/>
                    </w:rPr>
                  </w:pPr>
                  <w:r>
                    <w:rPr>
                      <w:bCs/>
                    </w:rPr>
                    <w:t xml:space="preserve">As </w:t>
                  </w:r>
                  <w:r w:rsidR="00BA7D33">
                    <w:rPr>
                      <w:bCs/>
                    </w:rPr>
                    <w:t>informed by our needs assessment</w:t>
                  </w:r>
                  <w:r w:rsidR="002C5C77">
                    <w:rPr>
                      <w:bCs/>
                    </w:rPr>
                    <w:t>,</w:t>
                  </w:r>
                  <w:r w:rsidR="00BA7D33">
                    <w:rPr>
                      <w:bCs/>
                    </w:rPr>
                    <w:t xml:space="preserve"> Oaklawn’s staffing plan includes clinical, peer,</w:t>
                  </w:r>
                  <w:r w:rsidR="002C5C77">
                    <w:rPr>
                      <w:bCs/>
                    </w:rPr>
                    <w:t xml:space="preserve"> and</w:t>
                  </w:r>
                  <w:r w:rsidR="00BA7D33">
                    <w:rPr>
                      <w:bCs/>
                    </w:rPr>
                    <w:t xml:space="preserve"> </w:t>
                  </w:r>
                  <w:r w:rsidR="00BF7027">
                    <w:rPr>
                      <w:bCs/>
                    </w:rPr>
                    <w:t>medical</w:t>
                  </w:r>
                  <w:r w:rsidR="002C5C77">
                    <w:rPr>
                      <w:bCs/>
                    </w:rPr>
                    <w:t xml:space="preserve"> positions that help us meet and exceed in the EBP’s</w:t>
                  </w:r>
                  <w:r w:rsidR="00131D44">
                    <w:rPr>
                      <w:bCs/>
                    </w:rPr>
                    <w:t xml:space="preserve"> that are appropriate for the population we serve</w:t>
                  </w:r>
                  <w:r w:rsidR="002C5C77">
                    <w:rPr>
                      <w:bCs/>
                    </w:rPr>
                    <w:t xml:space="preserve"> (as indicated in attachment F) as well as the </w:t>
                  </w:r>
                  <w:r w:rsidR="00131D44">
                    <w:rPr>
                      <w:bCs/>
                    </w:rPr>
                    <w:t>state and clinic collected quality metrics required as a CCBHC</w:t>
                  </w:r>
                  <w:r w:rsidR="002C5C77">
                    <w:rPr>
                      <w:bCs/>
                    </w:rPr>
                    <w:t>.</w:t>
                  </w:r>
                  <w:r w:rsidR="00BF7027">
                    <w:rPr>
                      <w:bCs/>
                    </w:rPr>
                    <w:t xml:space="preserve"> </w:t>
                  </w:r>
                  <w:r w:rsidR="00EE4D9C" w:rsidRPr="009C5DDD">
                    <w:rPr>
                      <w:bCs/>
                    </w:rPr>
                    <w:t xml:space="preserve">Additionally, Oaklawn is continually </w:t>
                  </w:r>
                  <w:r w:rsidR="008859B6" w:rsidRPr="009C5DDD">
                    <w:rPr>
                      <w:bCs/>
                    </w:rPr>
                    <w:t xml:space="preserve">collecting and maintaining staff demographic data to highlight any workforce gaps and opportunities </w:t>
                  </w:r>
                  <w:r w:rsidR="008D06D0" w:rsidRPr="009C5DDD">
                    <w:rPr>
                      <w:bCs/>
                    </w:rPr>
                    <w:t>for development</w:t>
                  </w:r>
                  <w:r w:rsidR="00251683" w:rsidRPr="009C5DDD">
                    <w:rPr>
                      <w:bCs/>
                    </w:rPr>
                    <w:t xml:space="preserve">. This </w:t>
                  </w:r>
                  <w:r w:rsidR="00A650C1" w:rsidRPr="009C5DDD">
                    <w:rPr>
                      <w:bCs/>
                    </w:rPr>
                    <w:t>information</w:t>
                  </w:r>
                  <w:r w:rsidR="00251683" w:rsidRPr="009C5DDD">
                    <w:rPr>
                      <w:bCs/>
                    </w:rPr>
                    <w:t xml:space="preserve"> help</w:t>
                  </w:r>
                  <w:r w:rsidR="00A650C1" w:rsidRPr="009C5DDD">
                    <w:rPr>
                      <w:bCs/>
                    </w:rPr>
                    <w:t xml:space="preserve">s to </w:t>
                  </w:r>
                  <w:r w:rsidR="008D06D0" w:rsidRPr="009C5DDD">
                    <w:rPr>
                      <w:bCs/>
                    </w:rPr>
                    <w:t xml:space="preserve">ensure that </w:t>
                  </w:r>
                  <w:r w:rsidR="008100B7" w:rsidRPr="009C5DDD">
                    <w:rPr>
                      <w:bCs/>
                    </w:rPr>
                    <w:t xml:space="preserve">our staff reflect the </w:t>
                  </w:r>
                  <w:r w:rsidR="00402CB3" w:rsidRPr="009C5DDD">
                    <w:rPr>
                      <w:bCs/>
                    </w:rPr>
                    <w:t xml:space="preserve">lived experiences, </w:t>
                  </w:r>
                  <w:r w:rsidR="00E454F5" w:rsidRPr="009C5DDD">
                    <w:rPr>
                      <w:bCs/>
                    </w:rPr>
                    <w:t>cultures,</w:t>
                  </w:r>
                  <w:r w:rsidR="00402CB3" w:rsidRPr="009C5DDD">
                    <w:rPr>
                      <w:bCs/>
                    </w:rPr>
                    <w:t xml:space="preserve"> and identities of the communities we serve</w:t>
                  </w:r>
                  <w:r w:rsidR="00FB54A9" w:rsidRPr="009C5DDD">
                    <w:rPr>
                      <w:bCs/>
                    </w:rPr>
                    <w:t>.</w:t>
                  </w:r>
                  <w:r w:rsidR="00912B66" w:rsidRPr="009C5DDD">
                    <w:rPr>
                      <w:bCs/>
                    </w:rPr>
                    <w:t xml:space="preserve"> The staffing plan addresses workforce capacity, tenure, retention and is informed by the needs assessment as well as ingoing strategic planning work.</w:t>
                  </w:r>
                </w:p>
                <w:p w14:paraId="26B50371" w14:textId="77777777" w:rsidR="00A650C1" w:rsidRPr="009C5DDD" w:rsidRDefault="00A650C1">
                  <w:pPr>
                    <w:widowControl w:val="0"/>
                    <w:rPr>
                      <w:bCs/>
                    </w:rPr>
                  </w:pPr>
                </w:p>
                <w:p w14:paraId="501A25F1" w14:textId="0A0A7583" w:rsidR="00E06309" w:rsidRPr="009C5DDD" w:rsidRDefault="001F41F8" w:rsidP="00E06309">
                  <w:pPr>
                    <w:widowControl w:val="0"/>
                    <w:rPr>
                      <w:bCs/>
                      <w:lang w:val="en-US"/>
                    </w:rPr>
                  </w:pPr>
                  <w:r w:rsidRPr="009C5DDD">
                    <w:rPr>
                      <w:bCs/>
                      <w:lang w:val="en-US"/>
                    </w:rPr>
                    <w:t xml:space="preserve">Oaklawn's </w:t>
                  </w:r>
                  <w:r w:rsidR="007104D9" w:rsidRPr="009C5DDD">
                    <w:rPr>
                      <w:bCs/>
                      <w:lang w:val="en-US"/>
                    </w:rPr>
                    <w:t>ser</w:t>
                  </w:r>
                  <w:r w:rsidR="007C1875" w:rsidRPr="009C5DDD">
                    <w:rPr>
                      <w:bCs/>
                      <w:lang w:val="en-US"/>
                    </w:rPr>
                    <w:t xml:space="preserve">vices </w:t>
                  </w:r>
                  <w:r w:rsidR="001658C1" w:rsidRPr="009C5DDD">
                    <w:rPr>
                      <w:bCs/>
                      <w:lang w:val="en-US"/>
                    </w:rPr>
                    <w:t>include</w:t>
                  </w:r>
                  <w:r w:rsidRPr="009C5DDD">
                    <w:rPr>
                      <w:bCs/>
                      <w:lang w:val="en-US"/>
                    </w:rPr>
                    <w:t xml:space="preserve"> medically assisted treatment (MAT) to meet the needs of the</w:t>
                  </w:r>
                  <w:r w:rsidR="007C1875" w:rsidRPr="009C5DDD">
                    <w:rPr>
                      <w:bCs/>
                      <w:lang w:val="en-US"/>
                    </w:rPr>
                    <w:t xml:space="preserve"> </w:t>
                  </w:r>
                  <w:r w:rsidRPr="009C5DDD">
                    <w:rPr>
                      <w:bCs/>
                      <w:lang w:val="en-US"/>
                    </w:rPr>
                    <w:t>consumers, state provider qualifications, and accreditation standards</w:t>
                  </w:r>
                  <w:r w:rsidRPr="00393648">
                    <w:rPr>
                      <w:bCs/>
                      <w:lang w:val="en-US"/>
                    </w:rPr>
                    <w:t>. Oaklawn has 35</w:t>
                  </w:r>
                  <w:r w:rsidR="00E06309" w:rsidRPr="00393648">
                    <w:rPr>
                      <w:rFonts w:ascii="Calibri" w:hAnsi="Calibri" w:cs="Calibri"/>
                      <w:bCs/>
                      <w:sz w:val="20"/>
                      <w:szCs w:val="20"/>
                      <w:lang w:val="en-US"/>
                    </w:rPr>
                    <w:t xml:space="preserve"> </w:t>
                  </w:r>
                  <w:r w:rsidR="00E06309" w:rsidRPr="00393648">
                    <w:rPr>
                      <w:bCs/>
                      <w:lang w:val="en-US"/>
                    </w:rPr>
                    <w:t xml:space="preserve">staff who prescribe and manage medications. Oaklawn employs </w:t>
                  </w:r>
                  <w:r w:rsidR="00F85DC3" w:rsidRPr="00393648">
                    <w:rPr>
                      <w:bCs/>
                      <w:lang w:val="en-US"/>
                    </w:rPr>
                    <w:t>2.5</w:t>
                  </w:r>
                  <w:r w:rsidR="00E06309" w:rsidRPr="00393648">
                    <w:rPr>
                      <w:bCs/>
                      <w:lang w:val="en-US"/>
                    </w:rPr>
                    <w:t xml:space="preserve"> physicians licensed to provide MAT. In addition, </w:t>
                  </w:r>
                  <w:r w:rsidR="003E1179">
                    <w:rPr>
                      <w:bCs/>
                      <w:lang w:val="en-US"/>
                    </w:rPr>
                    <w:t xml:space="preserve">we have </w:t>
                  </w:r>
                  <w:r w:rsidR="00BF724B" w:rsidRPr="00393648">
                    <w:rPr>
                      <w:bCs/>
                      <w:lang w:val="en-US"/>
                    </w:rPr>
                    <w:t xml:space="preserve">8 </w:t>
                  </w:r>
                  <w:r w:rsidR="00E06309" w:rsidRPr="00393648">
                    <w:rPr>
                      <w:bCs/>
                      <w:lang w:val="en-US"/>
                    </w:rPr>
                    <w:t xml:space="preserve">psychiatrists and </w:t>
                  </w:r>
                  <w:r w:rsidR="003F4A2A" w:rsidRPr="00393648">
                    <w:rPr>
                      <w:bCs/>
                      <w:lang w:val="en-US"/>
                    </w:rPr>
                    <w:t xml:space="preserve">12 </w:t>
                  </w:r>
                  <w:r w:rsidR="00BF724B" w:rsidRPr="00393648">
                    <w:rPr>
                      <w:bCs/>
                      <w:lang w:val="en-US"/>
                    </w:rPr>
                    <w:t xml:space="preserve">Advance Practice </w:t>
                  </w:r>
                  <w:r w:rsidR="003B0900" w:rsidRPr="00393648">
                    <w:rPr>
                      <w:bCs/>
                      <w:lang w:val="en-US"/>
                    </w:rPr>
                    <w:t>Nurses</w:t>
                  </w:r>
                  <w:r w:rsidR="00F8257A">
                    <w:rPr>
                      <w:bCs/>
                      <w:lang w:val="en-US"/>
                    </w:rPr>
                    <w:t xml:space="preserve"> </w:t>
                  </w:r>
                  <w:r w:rsidR="00A72C53">
                    <w:rPr>
                      <w:bCs/>
                      <w:lang w:val="en-US"/>
                    </w:rPr>
                    <w:t xml:space="preserve">that </w:t>
                  </w:r>
                  <w:r w:rsidR="00BF724B" w:rsidRPr="00393648">
                    <w:rPr>
                      <w:bCs/>
                      <w:lang w:val="en-US"/>
                    </w:rPr>
                    <w:t xml:space="preserve">can </w:t>
                  </w:r>
                  <w:r w:rsidR="00E06309" w:rsidRPr="00393648">
                    <w:rPr>
                      <w:bCs/>
                      <w:lang w:val="en-US"/>
                    </w:rPr>
                    <w:t>provide and manage Buprenorphine.</w:t>
                  </w:r>
                </w:p>
                <w:p w14:paraId="7565A449" w14:textId="77777777" w:rsidR="00E06309" w:rsidRPr="009C5DDD" w:rsidRDefault="00E06309" w:rsidP="00E06309">
                  <w:pPr>
                    <w:widowControl w:val="0"/>
                    <w:rPr>
                      <w:bCs/>
                      <w:lang w:val="en-US"/>
                    </w:rPr>
                  </w:pPr>
                </w:p>
                <w:p w14:paraId="0B738334" w14:textId="77777777" w:rsidR="00250FB0" w:rsidRPr="00250FB0" w:rsidRDefault="00250FB0" w:rsidP="00250FB0">
                  <w:pPr>
                    <w:widowControl w:val="0"/>
                    <w:rPr>
                      <w:bCs/>
                      <w:lang w:val="en-US"/>
                    </w:rPr>
                  </w:pPr>
                  <w:r w:rsidRPr="00250FB0">
                    <w:rPr>
                      <w:bCs/>
                      <w:lang w:val="en-US"/>
                    </w:rPr>
                    <w:t>Oaklawn provides outpatient, inpatient, and medically assisted treatment for those with</w:t>
                  </w:r>
                </w:p>
                <w:p w14:paraId="697D0FD2" w14:textId="7C50428B" w:rsidR="00250FB0" w:rsidRPr="00250FB0" w:rsidRDefault="00250FB0" w:rsidP="00250FB0">
                  <w:pPr>
                    <w:widowControl w:val="0"/>
                    <w:rPr>
                      <w:bCs/>
                      <w:lang w:val="en-US"/>
                    </w:rPr>
                  </w:pPr>
                  <w:r w:rsidRPr="00250FB0">
                    <w:rPr>
                      <w:bCs/>
                      <w:lang w:val="en-US"/>
                    </w:rPr>
                    <w:t>substance use disorders and has an MOU with Victory Clinic for individuals requiring methadone treatment. Oaklawn provides care coordination, therapeutic services</w:t>
                  </w:r>
                  <w:r w:rsidR="0061498F">
                    <w:rPr>
                      <w:bCs/>
                      <w:lang w:val="en-US"/>
                    </w:rPr>
                    <w:t>,</w:t>
                  </w:r>
                  <w:r w:rsidRPr="00250FB0">
                    <w:rPr>
                      <w:bCs/>
                      <w:lang w:val="en-US"/>
                    </w:rPr>
                    <w:t xml:space="preserve"> and peer support for individuals in treatment with Victory clinic. Workforce capacity needs are assessed during the budgeting process annually based on the number of consumers served, productivity reports, and wait time data, and informed by the </w:t>
                  </w:r>
                  <w:r w:rsidR="00927F32">
                    <w:rPr>
                      <w:bCs/>
                      <w:lang w:val="en-US"/>
                    </w:rPr>
                    <w:t>c</w:t>
                  </w:r>
                  <w:r w:rsidR="002E48CD">
                    <w:rPr>
                      <w:bCs/>
                      <w:lang w:val="en-US"/>
                    </w:rPr>
                    <w:t xml:space="preserve">ommunity </w:t>
                  </w:r>
                  <w:r w:rsidR="00927F32">
                    <w:rPr>
                      <w:bCs/>
                      <w:lang w:val="en-US"/>
                    </w:rPr>
                    <w:t>n</w:t>
                  </w:r>
                  <w:r w:rsidR="002E48CD">
                    <w:rPr>
                      <w:bCs/>
                      <w:lang w:val="en-US"/>
                    </w:rPr>
                    <w:t xml:space="preserve">eeds </w:t>
                  </w:r>
                  <w:r w:rsidR="00927F32">
                    <w:rPr>
                      <w:bCs/>
                      <w:lang w:val="en-US"/>
                    </w:rPr>
                    <w:t>a</w:t>
                  </w:r>
                  <w:r w:rsidR="002E48CD">
                    <w:rPr>
                      <w:bCs/>
                      <w:lang w:val="en-US"/>
                    </w:rPr>
                    <w:t>ssessment</w:t>
                  </w:r>
                  <w:r w:rsidRPr="00250FB0">
                    <w:rPr>
                      <w:bCs/>
                      <w:lang w:val="en-US"/>
                    </w:rPr>
                    <w:t xml:space="preserve">. </w:t>
                  </w:r>
                </w:p>
                <w:p w14:paraId="727E43E6" w14:textId="77777777" w:rsidR="00E06309" w:rsidRPr="009C5DDD" w:rsidRDefault="00E06309" w:rsidP="00E06309">
                  <w:pPr>
                    <w:widowControl w:val="0"/>
                    <w:rPr>
                      <w:bCs/>
                      <w:lang w:val="en-US"/>
                    </w:rPr>
                  </w:pPr>
                </w:p>
                <w:p w14:paraId="65AC74D4" w14:textId="77777777" w:rsidR="00E06309" w:rsidRPr="009C5DDD" w:rsidRDefault="00E06309" w:rsidP="00E06309">
                  <w:pPr>
                    <w:widowControl w:val="0"/>
                    <w:rPr>
                      <w:bCs/>
                      <w:lang w:val="en-US"/>
                    </w:rPr>
                  </w:pPr>
                  <w:r w:rsidRPr="009C5DDD">
                    <w:rPr>
                      <w:bCs/>
                      <w:lang w:val="en-US"/>
                    </w:rPr>
                    <w:t>Oaklawn provides services through the lens of Trauma-Informed Care. All staff receive</w:t>
                  </w:r>
                </w:p>
                <w:p w14:paraId="240AD0B8" w14:textId="77777777" w:rsidR="00E06309" w:rsidRPr="009C5DDD" w:rsidRDefault="00E06309" w:rsidP="00E06309">
                  <w:pPr>
                    <w:widowControl w:val="0"/>
                    <w:rPr>
                      <w:bCs/>
                      <w:lang w:val="en-US"/>
                    </w:rPr>
                  </w:pPr>
                  <w:r w:rsidRPr="009C5DDD">
                    <w:rPr>
                      <w:bCs/>
                      <w:lang w:val="en-US"/>
                    </w:rPr>
                    <w:t>training at new hire orientation and annually on Trauma-Informed Care. Competency is</w:t>
                  </w:r>
                </w:p>
                <w:p w14:paraId="33451764" w14:textId="0FCFA41D" w:rsidR="00E06309" w:rsidRPr="009C5DDD" w:rsidRDefault="00E06309" w:rsidP="00E06309">
                  <w:pPr>
                    <w:widowControl w:val="0"/>
                    <w:rPr>
                      <w:bCs/>
                      <w:lang w:val="en-US"/>
                    </w:rPr>
                  </w:pPr>
                  <w:r w:rsidRPr="009C5DDD">
                    <w:rPr>
                      <w:bCs/>
                      <w:lang w:val="en-US"/>
                    </w:rPr>
                    <w:t>assessed during supervision. Oaklawn has additional procedures for engaging individuals with SMI to engage consumers through the continuum of treatment and with a foundation of Trauma-Informed Care.</w:t>
                  </w:r>
                </w:p>
                <w:p w14:paraId="5ADE38AC" w14:textId="77777777" w:rsidR="00E06309" w:rsidRPr="009C5DDD" w:rsidRDefault="00E06309" w:rsidP="00E06309">
                  <w:pPr>
                    <w:widowControl w:val="0"/>
                    <w:rPr>
                      <w:bCs/>
                      <w:lang w:val="en-US"/>
                    </w:rPr>
                  </w:pPr>
                </w:p>
                <w:p w14:paraId="002E6751" w14:textId="5A7490DC" w:rsidR="00E06309" w:rsidRDefault="006D2B3E" w:rsidP="00E06309">
                  <w:pPr>
                    <w:widowControl w:val="0"/>
                    <w:rPr>
                      <w:lang w:val="en-US"/>
                    </w:rPr>
                  </w:pPr>
                  <w:r w:rsidRPr="006D2B3E">
                    <w:rPr>
                      <w:bCs/>
                    </w:rPr>
                    <w:t>Informed by the community needs assessment, Oaklawn has developed a comprehensive workforce plan and received two grants to support the outlined plan and initiatives. Compared to the previous year, key indicators show a net increase of 53 employees, an increase</w:t>
                  </w:r>
                  <w:r w:rsidR="006F2F58" w:rsidRPr="006D2B3E">
                    <w:t xml:space="preserve"> in </w:t>
                  </w:r>
                  <w:r w:rsidRPr="006D2B3E">
                    <w:rPr>
                      <w:bCs/>
                    </w:rPr>
                    <w:t>396 applications, and an</w:t>
                  </w:r>
                  <w:r w:rsidR="00076E26" w:rsidRPr="006D2B3E">
                    <w:t xml:space="preserve"> annualized turnover rate</w:t>
                  </w:r>
                  <w:r w:rsidRPr="006D2B3E">
                    <w:rPr>
                      <w:bCs/>
                    </w:rPr>
                    <w:t xml:space="preserve"> improved by 11%.</w:t>
                  </w:r>
                  <w:r w:rsidR="009D4579">
                    <w:t xml:space="preserve"> </w:t>
                  </w:r>
                  <w:r w:rsidR="00610F43">
                    <w:rPr>
                      <w:bCs/>
                      <w:lang w:val="en-US"/>
                    </w:rPr>
                    <w:t xml:space="preserve">To enhance Oaklawn’s workforce, </w:t>
                  </w:r>
                  <w:r w:rsidR="007F4103">
                    <w:rPr>
                      <w:bCs/>
                      <w:lang w:val="en-US"/>
                    </w:rPr>
                    <w:t xml:space="preserve">we have </w:t>
                  </w:r>
                  <w:r w:rsidR="00761199">
                    <w:rPr>
                      <w:bCs/>
                      <w:lang w:val="en-US"/>
                    </w:rPr>
                    <w:t xml:space="preserve">implemented a variety of initiatives- including those listed in criterion 1.a.2. Oaklawn was awarded $750,000 </w:t>
                  </w:r>
                  <w:r w:rsidR="004D0B3F">
                    <w:rPr>
                      <w:bCs/>
                      <w:lang w:val="en-US"/>
                    </w:rPr>
                    <w:t xml:space="preserve">from DMHA </w:t>
                  </w:r>
                  <w:r w:rsidR="009979F5">
                    <w:rPr>
                      <w:bCs/>
                      <w:lang w:val="en-US"/>
                    </w:rPr>
                    <w:t xml:space="preserve">to implement </w:t>
                  </w:r>
                  <w:r w:rsidR="008B14C3">
                    <w:rPr>
                      <w:bCs/>
                      <w:lang w:val="en-US"/>
                    </w:rPr>
                    <w:t>the goals established in</w:t>
                  </w:r>
                  <w:r w:rsidR="000720CA">
                    <w:rPr>
                      <w:bCs/>
                      <w:lang w:val="en-US"/>
                    </w:rPr>
                    <w:t xml:space="preserve"> RFF 2023-006. These awarded funding will be used to</w:t>
                  </w:r>
                  <w:r w:rsidR="000F1B1D">
                    <w:rPr>
                      <w:bCs/>
                      <w:lang w:val="en-US"/>
                    </w:rPr>
                    <w:t>:</w:t>
                  </w:r>
                </w:p>
                <w:p w14:paraId="437D6143" w14:textId="2A0B0161" w:rsidR="00983121" w:rsidRPr="000F1B1D" w:rsidRDefault="00983121" w:rsidP="000F1B1D">
                  <w:pPr>
                    <w:pStyle w:val="ListParagraph"/>
                    <w:widowControl w:val="0"/>
                    <w:numPr>
                      <w:ilvl w:val="0"/>
                      <w:numId w:val="102"/>
                    </w:numPr>
                    <w:rPr>
                      <w:bCs/>
                      <w:lang w:val="en-US"/>
                    </w:rPr>
                  </w:pPr>
                  <w:r w:rsidRPr="000F1B1D">
                    <w:rPr>
                      <w:bCs/>
                      <w:lang w:val="en-US"/>
                    </w:rPr>
                    <w:t xml:space="preserve">Provide pathways for students: Position </w:t>
                  </w:r>
                  <w:r w:rsidR="00667B4C">
                    <w:rPr>
                      <w:bCs/>
                      <w:lang w:val="en-US"/>
                    </w:rPr>
                    <w:t>Oaklawn</w:t>
                  </w:r>
                  <w:r w:rsidRPr="000F1B1D">
                    <w:rPr>
                      <w:bCs/>
                      <w:lang w:val="en-US"/>
                    </w:rPr>
                    <w:t xml:space="preserve"> as a premier destination for student connections, development, growth and opportunity.</w:t>
                  </w:r>
                </w:p>
                <w:p w14:paraId="3C091D95" w14:textId="62501786" w:rsidR="00983121" w:rsidRPr="000F1B1D" w:rsidRDefault="00983121" w:rsidP="000F1B1D">
                  <w:pPr>
                    <w:pStyle w:val="ListParagraph"/>
                    <w:widowControl w:val="0"/>
                    <w:numPr>
                      <w:ilvl w:val="0"/>
                      <w:numId w:val="102"/>
                    </w:numPr>
                    <w:rPr>
                      <w:bCs/>
                      <w:lang w:val="en-US"/>
                    </w:rPr>
                  </w:pPr>
                  <w:r w:rsidRPr="000F1B1D">
                    <w:rPr>
                      <w:bCs/>
                      <w:lang w:val="en-US"/>
                    </w:rPr>
                    <w:t>Paraprofessionals</w:t>
                  </w:r>
                  <w:r w:rsidR="000754E5" w:rsidRPr="000F1B1D">
                    <w:rPr>
                      <w:bCs/>
                      <w:lang w:val="en-US"/>
                    </w:rPr>
                    <w:t xml:space="preserve"> (includes trainings for peer support professionals</w:t>
                  </w:r>
                  <w:r w:rsidR="00CE7DD4" w:rsidRPr="000F1B1D">
                    <w:rPr>
                      <w:bCs/>
                      <w:lang w:val="en-US"/>
                    </w:rPr>
                    <w:t xml:space="preserve"> and</w:t>
                  </w:r>
                  <w:r w:rsidR="00B7231A" w:rsidRPr="000F1B1D">
                    <w:rPr>
                      <w:bCs/>
                      <w:lang w:val="en-US"/>
                    </w:rPr>
                    <w:t xml:space="preserve"> funds to hire  1.0 FTE Recruitment, Orientation and Training Specialist (i.e. OTS) for peers/recovery coaches.</w:t>
                  </w:r>
                </w:p>
                <w:p w14:paraId="44C0B997" w14:textId="564745C4" w:rsidR="00983121" w:rsidRPr="000F1B1D" w:rsidRDefault="00983121" w:rsidP="000F1B1D">
                  <w:pPr>
                    <w:pStyle w:val="ListParagraph"/>
                    <w:widowControl w:val="0"/>
                    <w:numPr>
                      <w:ilvl w:val="0"/>
                      <w:numId w:val="102"/>
                    </w:numPr>
                    <w:rPr>
                      <w:bCs/>
                      <w:lang w:val="en-US"/>
                    </w:rPr>
                  </w:pPr>
                  <w:r w:rsidRPr="000F1B1D">
                    <w:rPr>
                      <w:bCs/>
                      <w:lang w:val="en-US"/>
                    </w:rPr>
                    <w:t>Staff Excellence: Renew its commitment to uncommon expertise</w:t>
                  </w:r>
                  <w:r w:rsidR="00B7231A" w:rsidRPr="000F1B1D">
                    <w:rPr>
                      <w:bCs/>
                      <w:lang w:val="en-US"/>
                    </w:rPr>
                    <w:t xml:space="preserve"> (includes leadership development</w:t>
                  </w:r>
                  <w:r w:rsidR="00B00897" w:rsidRPr="000F1B1D">
                    <w:rPr>
                      <w:bCs/>
                      <w:lang w:val="en-US"/>
                    </w:rPr>
                    <w:t>).</w:t>
                  </w:r>
                </w:p>
                <w:p w14:paraId="1BE147B0" w14:textId="067C9E7C" w:rsidR="00A90B70" w:rsidRPr="009C5DDD" w:rsidRDefault="00983121" w:rsidP="001B4AFC">
                  <w:pPr>
                    <w:pStyle w:val="ListParagraph"/>
                    <w:widowControl w:val="0"/>
                    <w:numPr>
                      <w:ilvl w:val="0"/>
                      <w:numId w:val="102"/>
                    </w:numPr>
                    <w:rPr>
                      <w:bCs/>
                    </w:rPr>
                  </w:pPr>
                  <w:r w:rsidRPr="001B4AFC">
                    <w:rPr>
                      <w:bCs/>
                      <w:lang w:val="en-US"/>
                    </w:rPr>
                    <w:t>Diversity, Equity and Inclusion: Establish itself as a local leader in Diversity, Equity and Inclusion—both as an employer and care provider.</w:t>
                  </w:r>
                </w:p>
              </w:tc>
              <w:tc>
                <w:tcPr>
                  <w:tcW w:w="1988" w:type="dxa"/>
                </w:tcPr>
                <w:p w14:paraId="6DB1A9FD" w14:textId="4410890A" w:rsidR="00134533" w:rsidRDefault="004A3C07">
                  <w:pPr>
                    <w:widowControl w:val="0"/>
                    <w:rPr>
                      <w:bCs/>
                    </w:rPr>
                  </w:pPr>
                  <w:r>
                    <w:rPr>
                      <w:bCs/>
                    </w:rPr>
                    <w:lastRenderedPageBreak/>
                    <w:t xml:space="preserve">Please see </w:t>
                  </w:r>
                </w:p>
                <w:p w14:paraId="2C87F99D" w14:textId="36E4425A" w:rsidR="00134533" w:rsidRPr="004B13CC" w:rsidRDefault="004A3C07">
                  <w:pPr>
                    <w:widowControl w:val="0"/>
                    <w:rPr>
                      <w:bCs/>
                    </w:rPr>
                  </w:pPr>
                  <w:r>
                    <w:rPr>
                      <w:bCs/>
                    </w:rPr>
                    <w:t>“DMHA CMHC Certification,” “DMHA Addiction Services Certification,” DMHA Private Mental Health Instit</w:t>
                  </w:r>
                  <w:r w:rsidR="007C55A5">
                    <w:rPr>
                      <w:bCs/>
                    </w:rPr>
                    <w:t xml:space="preserve">ution License,” and Oaklawn’s “FINAL Accreditation Letter &amp; Report”- all located in the </w:t>
                  </w:r>
                  <w:r w:rsidR="00F22B33">
                    <w:rPr>
                      <w:bCs/>
                    </w:rPr>
                    <w:t>folder titled “Attachment E- Supporting Documents</w:t>
                  </w:r>
                  <w:r w:rsidR="00092857">
                    <w:rPr>
                      <w:bCs/>
                    </w:rPr>
                    <w:t>.”</w:t>
                  </w:r>
                </w:p>
              </w:tc>
            </w:tr>
            <w:tr w:rsidR="00134533" w14:paraId="1D8A740C" w14:textId="77777777" w:rsidTr="00EE06D2">
              <w:tc>
                <w:tcPr>
                  <w:tcW w:w="1318" w:type="dxa"/>
                </w:tcPr>
                <w:p w14:paraId="7CA49668" w14:textId="6C893638" w:rsidR="00134533" w:rsidRDefault="00BA478F">
                  <w:pPr>
                    <w:widowControl w:val="0"/>
                    <w:rPr>
                      <w:b/>
                    </w:rPr>
                  </w:pPr>
                  <w:r>
                    <w:rPr>
                      <w:b/>
                    </w:rPr>
                    <w:t>1.c.1</w:t>
                  </w:r>
                </w:p>
              </w:tc>
              <w:tc>
                <w:tcPr>
                  <w:tcW w:w="9458" w:type="dxa"/>
                </w:tcPr>
                <w:p w14:paraId="49B32A57" w14:textId="68C6AC72" w:rsidR="00F4288E" w:rsidRPr="009C5DDD" w:rsidRDefault="00FF0847" w:rsidP="002330A2">
                  <w:pPr>
                    <w:widowControl w:val="0"/>
                    <w:rPr>
                      <w:bCs/>
                    </w:rPr>
                  </w:pPr>
                  <w:r w:rsidRPr="009C5DDD">
                    <w:rPr>
                      <w:bCs/>
                    </w:rPr>
                    <w:t xml:space="preserve">Oaklawn </w:t>
                  </w:r>
                  <w:r w:rsidR="002F2853" w:rsidRPr="009C5DDD">
                    <w:rPr>
                      <w:bCs/>
                    </w:rPr>
                    <w:t>uses position-specific education plans generated through Relias Learning Management System (</w:t>
                  </w:r>
                  <w:r w:rsidR="00247EA6" w:rsidRPr="009C5DDD">
                    <w:rPr>
                      <w:bCs/>
                    </w:rPr>
                    <w:t>LMS). The LMS inc</w:t>
                  </w:r>
                  <w:r w:rsidR="00BC64B8" w:rsidRPr="009C5DDD">
                    <w:rPr>
                      <w:bCs/>
                    </w:rPr>
                    <w:t xml:space="preserve">ludes trainings for onboarding, position-specific </w:t>
                  </w:r>
                  <w:r w:rsidR="0098495C" w:rsidRPr="009C5DDD">
                    <w:rPr>
                      <w:bCs/>
                    </w:rPr>
                    <w:t xml:space="preserve">trainings, required annual trainings as well as other offerings related to behavioral health that </w:t>
                  </w:r>
                  <w:r w:rsidR="009B3DE8" w:rsidRPr="009C5DDD">
                    <w:rPr>
                      <w:bCs/>
                    </w:rPr>
                    <w:t>employees</w:t>
                  </w:r>
                  <w:r w:rsidR="0098495C" w:rsidRPr="009C5DDD">
                    <w:rPr>
                      <w:bCs/>
                    </w:rPr>
                    <w:t xml:space="preserve"> can enroll in </w:t>
                  </w:r>
                  <w:r w:rsidR="009B3DE8" w:rsidRPr="009C5DDD">
                    <w:rPr>
                      <w:bCs/>
                    </w:rPr>
                    <w:t>if they wish. Annual training</w:t>
                  </w:r>
                  <w:r w:rsidR="000729F9" w:rsidRPr="009C5DDD">
                    <w:rPr>
                      <w:bCs/>
                    </w:rPr>
                    <w:t xml:space="preserve"> is also </w:t>
                  </w:r>
                  <w:r w:rsidR="008F2668" w:rsidRPr="009C5DDD">
                    <w:rPr>
                      <w:bCs/>
                    </w:rPr>
                    <w:t>assigned</w:t>
                  </w:r>
                  <w:r w:rsidR="00A7576E" w:rsidRPr="009C5DDD">
                    <w:rPr>
                      <w:bCs/>
                    </w:rPr>
                    <w:t xml:space="preserve"> through the LMS based on job role. The LMS tracks both training due dates and compliance. Monthly compliance</w:t>
                  </w:r>
                  <w:r w:rsidR="008F2668" w:rsidRPr="009C5DDD">
                    <w:rPr>
                      <w:bCs/>
                    </w:rPr>
                    <w:t xml:space="preserve"> reports are sent to supervisors for review. </w:t>
                  </w:r>
                  <w:r w:rsidR="004F7479" w:rsidRPr="009C5DDD">
                    <w:rPr>
                      <w:bCs/>
                    </w:rPr>
                    <w:t xml:space="preserve">Training logs are kept and </w:t>
                  </w:r>
                  <w:r w:rsidR="00836C83" w:rsidRPr="009C5DDD">
                    <w:rPr>
                      <w:bCs/>
                    </w:rPr>
                    <w:t>available</w:t>
                  </w:r>
                  <w:r w:rsidR="004F7479" w:rsidRPr="009C5DDD">
                    <w:rPr>
                      <w:bCs/>
                    </w:rPr>
                    <w:t xml:space="preserve"> for Q</w:t>
                  </w:r>
                  <w:r w:rsidR="004D3425" w:rsidRPr="009C5DDD">
                    <w:rPr>
                      <w:bCs/>
                    </w:rPr>
                    <w:t>I</w:t>
                  </w:r>
                  <w:r w:rsidR="004F7479" w:rsidRPr="009C5DDD">
                    <w:rPr>
                      <w:bCs/>
                    </w:rPr>
                    <w:t xml:space="preserve"> auditing purposes.</w:t>
                  </w:r>
                </w:p>
                <w:p w14:paraId="42C8F066" w14:textId="77777777" w:rsidR="002330A2" w:rsidRPr="009C5DDD" w:rsidRDefault="002330A2" w:rsidP="002330A2">
                  <w:pPr>
                    <w:widowControl w:val="0"/>
                    <w:rPr>
                      <w:bCs/>
                    </w:rPr>
                  </w:pPr>
                </w:p>
                <w:p w14:paraId="3D680ED5" w14:textId="2C31C77A" w:rsidR="002330A2" w:rsidRPr="00A65A6E" w:rsidRDefault="00FD4BD7" w:rsidP="009809F2">
                  <w:pPr>
                    <w:widowControl w:val="0"/>
                    <w:rPr>
                      <w:bCs/>
                      <w:lang w:val="en-US"/>
                    </w:rPr>
                  </w:pPr>
                  <w:r w:rsidRPr="009C5DDD">
                    <w:rPr>
                      <w:bCs/>
                    </w:rPr>
                    <w:t>Training aligns with National Standards for CLAS to ensure that staff are culturally competent and awar</w:t>
                  </w:r>
                  <w:r w:rsidR="00836C83" w:rsidRPr="009C5DDD">
                    <w:rPr>
                      <w:bCs/>
                    </w:rPr>
                    <w:t>e.</w:t>
                  </w:r>
                  <w:r w:rsidR="00901284" w:rsidRPr="009C5DDD">
                    <w:rPr>
                      <w:bCs/>
                    </w:rPr>
                    <w:t xml:space="preserve"> </w:t>
                  </w:r>
                  <w:r w:rsidR="00F42924" w:rsidRPr="009C5DDD">
                    <w:rPr>
                      <w:bCs/>
                    </w:rPr>
                    <w:t>These trainings include</w:t>
                  </w:r>
                  <w:r w:rsidR="005E42F3" w:rsidRPr="009C5DDD">
                    <w:rPr>
                      <w:bCs/>
                    </w:rPr>
                    <w:t xml:space="preserve"> </w:t>
                  </w:r>
                  <w:r w:rsidR="002330A2" w:rsidRPr="00210CE8">
                    <w:rPr>
                      <w:bCs/>
                    </w:rPr>
                    <w:t>all the trainings listed in criterion 1.c.1</w:t>
                  </w:r>
                  <w:r w:rsidR="004F7479" w:rsidRPr="00210CE8">
                    <w:rPr>
                      <w:bCs/>
                    </w:rPr>
                    <w:t xml:space="preserve"> </w:t>
                  </w:r>
                  <w:r w:rsidR="00D7284F">
                    <w:rPr>
                      <w:bCs/>
                    </w:rPr>
                    <w:t xml:space="preserve">and Oaklawn provides them </w:t>
                  </w:r>
                  <w:r w:rsidR="004F7479" w:rsidRPr="00210CE8">
                    <w:rPr>
                      <w:bCs/>
                    </w:rPr>
                    <w:t>at orientation and annually</w:t>
                  </w:r>
                  <w:r w:rsidR="004F7479" w:rsidRPr="009C5DDD">
                    <w:rPr>
                      <w:bCs/>
                    </w:rPr>
                    <w:t xml:space="preserve">. </w:t>
                  </w:r>
                  <w:r w:rsidR="00A65A6E" w:rsidRPr="00A65A6E">
                    <w:rPr>
                      <w:bCs/>
                      <w:lang w:val="en-US"/>
                    </w:rPr>
                    <w:t xml:space="preserve">The following trainings are </w:t>
                  </w:r>
                  <w:r w:rsidR="00284F91">
                    <w:rPr>
                      <w:bCs/>
                      <w:lang w:val="en-US"/>
                    </w:rPr>
                    <w:t xml:space="preserve">also </w:t>
                  </w:r>
                  <w:r w:rsidR="00A65A6E" w:rsidRPr="00A65A6E">
                    <w:rPr>
                      <w:bCs/>
                      <w:lang w:val="en-US"/>
                    </w:rPr>
                    <w:t>provided to staff at new hire orientation and</w:t>
                  </w:r>
                  <w:r w:rsidR="00A65A6E">
                    <w:rPr>
                      <w:bCs/>
                      <w:lang w:val="en-US"/>
                    </w:rPr>
                    <w:t xml:space="preserve"> </w:t>
                  </w:r>
                  <w:r w:rsidR="00A65A6E" w:rsidRPr="00A65A6E">
                    <w:rPr>
                      <w:bCs/>
                      <w:lang w:val="en-US"/>
                    </w:rPr>
                    <w:t>annually: Risk Assessment, Family Assessment and Intervention, Person-Centered</w:t>
                  </w:r>
                  <w:r w:rsidR="009809F2">
                    <w:rPr>
                      <w:bCs/>
                      <w:lang w:val="en-US"/>
                    </w:rPr>
                    <w:t xml:space="preserve"> </w:t>
                  </w:r>
                  <w:r w:rsidR="009809F2" w:rsidRPr="009809F2">
                    <w:rPr>
                      <w:bCs/>
                      <w:lang w:val="en-US"/>
                    </w:rPr>
                    <w:t>Planning, and Behavioral Health. In addition to those trainings, the CCBHC Training Plan requires training in Cultural Competence, Integrating Primary and Behavioral Healthcare,</w:t>
                  </w:r>
                  <w:r w:rsidR="00D53162">
                    <w:rPr>
                      <w:bCs/>
                      <w:lang w:val="en-US"/>
                    </w:rPr>
                    <w:t xml:space="preserve"> </w:t>
                  </w:r>
                  <w:r w:rsidR="009809F2" w:rsidRPr="009809F2">
                    <w:rPr>
                      <w:bCs/>
                      <w:lang w:val="en-US"/>
                    </w:rPr>
                    <w:t>Trauma-Informed Care, and Military Cultural Competence.</w:t>
                  </w:r>
                  <w:r w:rsidR="0064279D">
                    <w:rPr>
                      <w:bCs/>
                      <w:lang w:val="en-US"/>
                    </w:rPr>
                    <w:t xml:space="preserve"> </w:t>
                  </w:r>
                </w:p>
                <w:p w14:paraId="27ABF61F" w14:textId="77777777" w:rsidR="004B7961" w:rsidRDefault="004B7961" w:rsidP="009809F2">
                  <w:pPr>
                    <w:widowControl w:val="0"/>
                    <w:rPr>
                      <w:bCs/>
                      <w:lang w:val="en-US"/>
                    </w:rPr>
                  </w:pPr>
                </w:p>
                <w:p w14:paraId="0389ED49" w14:textId="77777777" w:rsidR="004B7961" w:rsidRPr="004B7961" w:rsidRDefault="004B7961" w:rsidP="004B7961">
                  <w:pPr>
                    <w:widowControl w:val="0"/>
                    <w:rPr>
                      <w:bCs/>
                    </w:rPr>
                  </w:pPr>
                  <w:r w:rsidRPr="004B7961">
                    <w:rPr>
                      <w:bCs/>
                    </w:rPr>
                    <w:t>Oaklawn is exceeding this criterion in multiple ways:</w:t>
                  </w:r>
                </w:p>
                <w:p w14:paraId="6C318EB0" w14:textId="2E3EA149" w:rsidR="00B62BE8" w:rsidRPr="006C1B18" w:rsidRDefault="00B62BE8" w:rsidP="001434B1">
                  <w:pPr>
                    <w:pStyle w:val="ListParagraph"/>
                    <w:widowControl w:val="0"/>
                    <w:numPr>
                      <w:ilvl w:val="0"/>
                      <w:numId w:val="99"/>
                    </w:numPr>
                    <w:rPr>
                      <w:bCs/>
                      <w:lang w:val="en-US"/>
                    </w:rPr>
                  </w:pPr>
                  <w:r w:rsidRPr="006C1B18">
                    <w:rPr>
                      <w:bCs/>
                      <w:lang w:val="en-US"/>
                    </w:rPr>
                    <w:t>Oaklawn’s learning and development staff work closely with the Diversity, Equity and</w:t>
                  </w:r>
                </w:p>
                <w:p w14:paraId="265770C5" w14:textId="77777777" w:rsidR="001434B1" w:rsidRDefault="00944A94" w:rsidP="001434B1">
                  <w:pPr>
                    <w:widowControl w:val="0"/>
                    <w:ind w:left="360"/>
                    <w:rPr>
                      <w:bCs/>
                      <w:lang w:val="en-US"/>
                    </w:rPr>
                  </w:pPr>
                  <w:r>
                    <w:rPr>
                      <w:bCs/>
                      <w:lang w:val="en-US"/>
                    </w:rPr>
                    <w:t xml:space="preserve"> </w:t>
                  </w:r>
                  <w:r w:rsidR="00B62BE8" w:rsidRPr="00944A94">
                    <w:rPr>
                      <w:bCs/>
                      <w:lang w:val="en-US"/>
                    </w:rPr>
                    <w:t>Inclusion Steering Committee to provide opportunities for on-going DEI growth and</w:t>
                  </w:r>
                  <w:r>
                    <w:rPr>
                      <w:bCs/>
                      <w:lang w:val="en-US"/>
                    </w:rPr>
                    <w:t xml:space="preserve"> </w:t>
                  </w:r>
                  <w:r w:rsidR="00B62BE8" w:rsidRPr="00944A94">
                    <w:rPr>
                      <w:bCs/>
                      <w:lang w:val="en-US"/>
                    </w:rPr>
                    <w:lastRenderedPageBreak/>
                    <w:t xml:space="preserve">development for all staff. </w:t>
                  </w:r>
                </w:p>
                <w:p w14:paraId="247B0716" w14:textId="77777777" w:rsidR="005546BF" w:rsidRDefault="00B62BE8">
                  <w:pPr>
                    <w:pStyle w:val="ListParagraph"/>
                    <w:widowControl w:val="0"/>
                    <w:numPr>
                      <w:ilvl w:val="0"/>
                      <w:numId w:val="99"/>
                    </w:numPr>
                    <w:rPr>
                      <w:bCs/>
                      <w:lang w:val="en-US"/>
                    </w:rPr>
                  </w:pPr>
                  <w:r w:rsidRPr="005546BF">
                    <w:rPr>
                      <w:bCs/>
                      <w:lang w:val="en-US"/>
                    </w:rPr>
                    <w:t>We are currently working with consultant Dr. Sonya Sutherland of</w:t>
                  </w:r>
                  <w:r w:rsidR="001434B1" w:rsidRPr="005546BF">
                    <w:rPr>
                      <w:bCs/>
                      <w:lang w:val="en-US"/>
                    </w:rPr>
                    <w:t xml:space="preserve"> </w:t>
                  </w:r>
                  <w:r w:rsidRPr="005546BF">
                    <w:rPr>
                      <w:bCs/>
                      <w:lang w:val="en-US"/>
                    </w:rPr>
                    <w:t>Legacy Changers Training Institute https://legacychangerstraining.com/ to provide a host of</w:t>
                  </w:r>
                  <w:r w:rsidR="001434B1" w:rsidRPr="005546BF">
                    <w:rPr>
                      <w:bCs/>
                      <w:lang w:val="en-US"/>
                    </w:rPr>
                    <w:t xml:space="preserve"> </w:t>
                  </w:r>
                  <w:r w:rsidRPr="005546BF">
                    <w:rPr>
                      <w:bCs/>
                      <w:lang w:val="en-US"/>
                    </w:rPr>
                    <w:t>different opportunities to explore personal culture and its impact on service provision, the</w:t>
                  </w:r>
                  <w:r w:rsidR="005546BF" w:rsidRPr="005546BF">
                    <w:rPr>
                      <w:bCs/>
                      <w:lang w:val="en-US"/>
                    </w:rPr>
                    <w:t xml:space="preserve"> </w:t>
                  </w:r>
                  <w:r w:rsidRPr="005546BF">
                    <w:rPr>
                      <w:bCs/>
                      <w:lang w:val="en-US"/>
                    </w:rPr>
                    <w:t xml:space="preserve">cultural backgrounds of diverse clients we serve, and the impact of historical trauma. </w:t>
                  </w:r>
                </w:p>
                <w:p w14:paraId="4EC2B3D7" w14:textId="77777777" w:rsidR="005546BF" w:rsidRDefault="00B62BE8">
                  <w:pPr>
                    <w:pStyle w:val="ListParagraph"/>
                    <w:widowControl w:val="0"/>
                    <w:numPr>
                      <w:ilvl w:val="0"/>
                      <w:numId w:val="99"/>
                    </w:numPr>
                    <w:rPr>
                      <w:bCs/>
                      <w:lang w:val="en-US"/>
                    </w:rPr>
                  </w:pPr>
                  <w:r w:rsidRPr="005546BF">
                    <w:rPr>
                      <w:bCs/>
                      <w:lang w:val="en-US"/>
                    </w:rPr>
                    <w:t>In</w:t>
                  </w:r>
                  <w:r w:rsidR="005546BF" w:rsidRPr="005546BF">
                    <w:rPr>
                      <w:bCs/>
                      <w:lang w:val="en-US"/>
                    </w:rPr>
                    <w:t xml:space="preserve"> </w:t>
                  </w:r>
                  <w:r w:rsidRPr="005546BF">
                    <w:rPr>
                      <w:bCs/>
                      <w:lang w:val="en-US"/>
                    </w:rPr>
                    <w:t>2023, Oaklawn hosted 14 DEI book groups, two six-week “Diversity Dialogues” groups, a</w:t>
                  </w:r>
                  <w:r w:rsidR="005546BF" w:rsidRPr="005546BF">
                    <w:rPr>
                      <w:bCs/>
                      <w:lang w:val="en-US"/>
                    </w:rPr>
                    <w:t xml:space="preserve"> </w:t>
                  </w:r>
                  <w:r w:rsidRPr="005546BF">
                    <w:rPr>
                      <w:bCs/>
                      <w:lang w:val="en-US"/>
                    </w:rPr>
                    <w:t>Diversity Dialogues Master Class (train-the-trainer), and six DEI trainings in clinical</w:t>
                  </w:r>
                  <w:r w:rsidR="005546BF" w:rsidRPr="005546BF">
                    <w:rPr>
                      <w:bCs/>
                      <w:lang w:val="en-US"/>
                    </w:rPr>
                    <w:t xml:space="preserve"> </w:t>
                  </w:r>
                  <w:r w:rsidRPr="005546BF">
                    <w:rPr>
                      <w:bCs/>
                      <w:lang w:val="en-US"/>
                    </w:rPr>
                    <w:t xml:space="preserve">supervision practices. (Please see attached training schedule for more detail.) </w:t>
                  </w:r>
                </w:p>
                <w:p w14:paraId="6CDCB09A" w14:textId="3362EB01" w:rsidR="00B62BE8" w:rsidRPr="005546BF" w:rsidRDefault="00B62BE8">
                  <w:pPr>
                    <w:pStyle w:val="ListParagraph"/>
                    <w:widowControl w:val="0"/>
                    <w:numPr>
                      <w:ilvl w:val="0"/>
                      <w:numId w:val="99"/>
                    </w:numPr>
                    <w:rPr>
                      <w:bCs/>
                      <w:lang w:val="en-US"/>
                    </w:rPr>
                  </w:pPr>
                  <w:r w:rsidRPr="005546BF">
                    <w:rPr>
                      <w:bCs/>
                      <w:lang w:val="en-US"/>
                    </w:rPr>
                    <w:t>Additionally,</w:t>
                  </w:r>
                  <w:r w:rsidR="005546BF" w:rsidRPr="005546BF">
                    <w:rPr>
                      <w:bCs/>
                      <w:lang w:val="en-US"/>
                    </w:rPr>
                    <w:t xml:space="preserve"> </w:t>
                  </w:r>
                  <w:r w:rsidRPr="005546BF">
                    <w:rPr>
                      <w:bCs/>
                      <w:lang w:val="en-US"/>
                    </w:rPr>
                    <w:t>we assign an annual DEI training to all staff. The topics are determined by our DEI Steering</w:t>
                  </w:r>
                  <w:r w:rsidR="005546BF" w:rsidRPr="005546BF">
                    <w:rPr>
                      <w:bCs/>
                      <w:lang w:val="en-US"/>
                    </w:rPr>
                    <w:t xml:space="preserve"> </w:t>
                  </w:r>
                  <w:r w:rsidRPr="005546BF">
                    <w:rPr>
                      <w:bCs/>
                      <w:lang w:val="en-US"/>
                    </w:rPr>
                    <w:t>Committee and address a current issue or trend.</w:t>
                  </w:r>
                </w:p>
                <w:p w14:paraId="5EE87EDA" w14:textId="77777777" w:rsidR="005546BF" w:rsidRDefault="00B62BE8">
                  <w:pPr>
                    <w:pStyle w:val="ListParagraph"/>
                    <w:widowControl w:val="0"/>
                    <w:numPr>
                      <w:ilvl w:val="0"/>
                      <w:numId w:val="99"/>
                    </w:numPr>
                    <w:rPr>
                      <w:bCs/>
                      <w:lang w:val="en-US"/>
                    </w:rPr>
                  </w:pPr>
                  <w:r w:rsidRPr="005546BF">
                    <w:rPr>
                      <w:bCs/>
                      <w:lang w:val="en-US"/>
                    </w:rPr>
                    <w:t>Oaklawn also provides safe space for staff to gather and discuss DEI issues. We offer a</w:t>
                  </w:r>
                  <w:r w:rsidR="005546BF" w:rsidRPr="005546BF">
                    <w:rPr>
                      <w:bCs/>
                      <w:lang w:val="en-US"/>
                    </w:rPr>
                    <w:t xml:space="preserve"> </w:t>
                  </w:r>
                  <w:r w:rsidRPr="005546BF">
                    <w:rPr>
                      <w:bCs/>
                      <w:lang w:val="en-US"/>
                    </w:rPr>
                    <w:t xml:space="preserve">monthly “Food for the Soul’ series that uses a circle process to explore different DEI topics. </w:t>
                  </w:r>
                </w:p>
                <w:p w14:paraId="601EC82B" w14:textId="6BF82310" w:rsidR="00B62BE8" w:rsidRPr="005546BF" w:rsidRDefault="00B62BE8">
                  <w:pPr>
                    <w:pStyle w:val="ListParagraph"/>
                    <w:widowControl w:val="0"/>
                    <w:numPr>
                      <w:ilvl w:val="0"/>
                      <w:numId w:val="99"/>
                    </w:numPr>
                    <w:rPr>
                      <w:bCs/>
                      <w:lang w:val="en-US"/>
                    </w:rPr>
                  </w:pPr>
                  <w:r w:rsidRPr="005546BF">
                    <w:rPr>
                      <w:bCs/>
                      <w:lang w:val="en-US"/>
                    </w:rPr>
                    <w:t>In</w:t>
                  </w:r>
                  <w:r w:rsidR="005546BF" w:rsidRPr="005546BF">
                    <w:rPr>
                      <w:bCs/>
                      <w:lang w:val="en-US"/>
                    </w:rPr>
                    <w:t xml:space="preserve"> </w:t>
                  </w:r>
                  <w:r w:rsidRPr="005546BF">
                    <w:rPr>
                      <w:bCs/>
                      <w:lang w:val="en-US"/>
                    </w:rPr>
                    <w:t>2024, we plan to offer the Diversity Dialogues groups again with our newly trained Oaklawn</w:t>
                  </w:r>
                  <w:r w:rsidR="005546BF" w:rsidRPr="005546BF">
                    <w:rPr>
                      <w:bCs/>
                      <w:lang w:val="en-US"/>
                    </w:rPr>
                    <w:t xml:space="preserve"> </w:t>
                  </w:r>
                  <w:r w:rsidRPr="005546BF">
                    <w:rPr>
                      <w:bCs/>
                      <w:lang w:val="en-US"/>
                    </w:rPr>
                    <w:t>facilitators.</w:t>
                  </w:r>
                </w:p>
                <w:p w14:paraId="78942338" w14:textId="43F731DA" w:rsidR="00FD6094" w:rsidRPr="009C5DDD" w:rsidRDefault="00FD6094" w:rsidP="00F42924">
                  <w:pPr>
                    <w:widowControl w:val="0"/>
                    <w:rPr>
                      <w:bCs/>
                    </w:rPr>
                  </w:pPr>
                </w:p>
                <w:p w14:paraId="77D2D3D7" w14:textId="15F16F52" w:rsidR="008938CB" w:rsidRPr="008938CB" w:rsidRDefault="008938CB" w:rsidP="008938CB">
                  <w:pPr>
                    <w:widowControl w:val="0"/>
                    <w:rPr>
                      <w:bCs/>
                    </w:rPr>
                  </w:pPr>
                  <w:r w:rsidRPr="008938CB">
                    <w:rPr>
                      <w:bCs/>
                    </w:rPr>
                    <w:t xml:space="preserve">As a leader in employing Peer Support Professionals, Oaklawn is currently hiring a new position, a Peer Support Professional Trainer who can provide targeted training and supervision to meet the unique needs of Peer Support Professionals and work with teams across the organization. Currently training occurs in </w:t>
                  </w:r>
                  <w:r>
                    <w:rPr>
                      <w:bCs/>
                    </w:rPr>
                    <w:t>R</w:t>
                  </w:r>
                  <w:r w:rsidRPr="008938CB">
                    <w:rPr>
                      <w:bCs/>
                    </w:rPr>
                    <w:t xml:space="preserve">elias, with peers embedded in teams.  This new role with continue to enhance the benefits and value that </w:t>
                  </w:r>
                  <w:r w:rsidR="00911DA6">
                    <w:rPr>
                      <w:bCs/>
                    </w:rPr>
                    <w:t>p</w:t>
                  </w:r>
                  <w:r w:rsidRPr="008938CB">
                    <w:rPr>
                      <w:bCs/>
                    </w:rPr>
                    <w:t xml:space="preserve">eers bring to Oaklawn. </w:t>
                  </w:r>
                </w:p>
                <w:p w14:paraId="7107C4AC" w14:textId="357FA8BF" w:rsidR="00CB6294" w:rsidRPr="009C5DDD" w:rsidRDefault="00CB6294" w:rsidP="00F42924">
                  <w:pPr>
                    <w:widowControl w:val="0"/>
                    <w:rPr>
                      <w:bCs/>
                    </w:rPr>
                  </w:pPr>
                </w:p>
                <w:p w14:paraId="4D5963BB" w14:textId="7F15D47E" w:rsidR="00CB6294" w:rsidRPr="009C5DDD" w:rsidRDefault="00CB6294" w:rsidP="00F42924">
                  <w:pPr>
                    <w:widowControl w:val="0"/>
                    <w:rPr>
                      <w:bCs/>
                    </w:rPr>
                  </w:pPr>
                  <w:r w:rsidRPr="00636D54">
                    <w:rPr>
                      <w:bCs/>
                    </w:rPr>
                    <w:t>Oaklawn</w:t>
                  </w:r>
                  <w:r w:rsidR="00636D54">
                    <w:rPr>
                      <w:bCs/>
                    </w:rPr>
                    <w:t xml:space="preserve"> has</w:t>
                  </w:r>
                  <w:r w:rsidR="00E967B0">
                    <w:rPr>
                      <w:bCs/>
                    </w:rPr>
                    <w:t xml:space="preserve"> </w:t>
                  </w:r>
                  <w:r w:rsidR="00BC1032">
                    <w:rPr>
                      <w:bCs/>
                    </w:rPr>
                    <w:t>applied</w:t>
                  </w:r>
                  <w:r w:rsidR="00E967B0">
                    <w:rPr>
                      <w:bCs/>
                    </w:rPr>
                    <w:t xml:space="preserve"> to DMHA </w:t>
                  </w:r>
                  <w:r w:rsidR="00D35E55">
                    <w:rPr>
                      <w:bCs/>
                    </w:rPr>
                    <w:t>to receive designation status for our Mobile Crisis Team</w:t>
                  </w:r>
                  <w:r w:rsidR="00071821">
                    <w:rPr>
                      <w:bCs/>
                    </w:rPr>
                    <w:t xml:space="preserve"> (MCT)</w:t>
                  </w:r>
                  <w:r w:rsidR="00D35E55">
                    <w:rPr>
                      <w:bCs/>
                    </w:rPr>
                    <w:t xml:space="preserve">. Part of this application requires </w:t>
                  </w:r>
                  <w:r w:rsidR="00872A80">
                    <w:rPr>
                      <w:bCs/>
                    </w:rPr>
                    <w:t>a specific training track that our Training Manager has implemented as part of the onboarding process for our MCT.</w:t>
                  </w:r>
                </w:p>
                <w:p w14:paraId="70EF5DC9" w14:textId="77777777" w:rsidR="00CB6294" w:rsidRPr="009C5DDD" w:rsidRDefault="00CB6294" w:rsidP="00F42924">
                  <w:pPr>
                    <w:widowControl w:val="0"/>
                    <w:rPr>
                      <w:bCs/>
                    </w:rPr>
                  </w:pPr>
                </w:p>
                <w:p w14:paraId="71AB5AF7" w14:textId="12B01BA3" w:rsidR="00E65E97" w:rsidRPr="009C5DDD" w:rsidRDefault="00C84A01" w:rsidP="00F42924">
                  <w:pPr>
                    <w:widowControl w:val="0"/>
                    <w:rPr>
                      <w:bCs/>
                    </w:rPr>
                  </w:pPr>
                  <w:r>
                    <w:rPr>
                      <w:bCs/>
                    </w:rPr>
                    <w:t>Additionally,</w:t>
                  </w:r>
                  <w:r w:rsidR="00E65E97" w:rsidRPr="009C5DDD">
                    <w:rPr>
                      <w:bCs/>
                    </w:rPr>
                    <w:t xml:space="preserve"> </w:t>
                  </w:r>
                  <w:r w:rsidR="00CB6294" w:rsidRPr="009C5DDD">
                    <w:rPr>
                      <w:bCs/>
                    </w:rPr>
                    <w:t xml:space="preserve">Oaklawn </w:t>
                  </w:r>
                  <w:r w:rsidR="00E65E97" w:rsidRPr="009C5DDD">
                    <w:rPr>
                      <w:bCs/>
                    </w:rPr>
                    <w:t>provid</w:t>
                  </w:r>
                  <w:r w:rsidR="00CB6294" w:rsidRPr="009C5DDD">
                    <w:rPr>
                      <w:bCs/>
                    </w:rPr>
                    <w:t>es</w:t>
                  </w:r>
                  <w:r w:rsidR="00E65E97" w:rsidRPr="009C5DDD">
                    <w:rPr>
                      <w:bCs/>
                    </w:rPr>
                    <w:t xml:space="preserve"> staff</w:t>
                  </w:r>
                  <w:r w:rsidR="005E37A5" w:rsidRPr="009C5DDD">
                    <w:rPr>
                      <w:bCs/>
                    </w:rPr>
                    <w:t>, and the community, with the following trainings</w:t>
                  </w:r>
                  <w:r w:rsidR="00A66B76">
                    <w:rPr>
                      <w:bCs/>
                    </w:rPr>
                    <w:t>:</w:t>
                  </w:r>
                </w:p>
                <w:p w14:paraId="58D668BD" w14:textId="22C55B20" w:rsidR="007246C9" w:rsidRPr="009C5DDD" w:rsidRDefault="007246C9" w:rsidP="00F42924">
                  <w:pPr>
                    <w:widowControl w:val="0"/>
                    <w:rPr>
                      <w:bCs/>
                    </w:rPr>
                  </w:pPr>
                  <w:r w:rsidRPr="009C5DDD">
                    <w:rPr>
                      <w:bCs/>
                      <w:u w:val="single"/>
                    </w:rPr>
                    <w:t>Adverse Childhood Experiences (ACE) Interface</w:t>
                  </w:r>
                  <w:r w:rsidRPr="009C5DDD">
                    <w:rPr>
                      <w:bCs/>
                    </w:rPr>
                    <w:t xml:space="preserve">- a free, 2 hours </w:t>
                  </w:r>
                  <w:r w:rsidR="001955CA" w:rsidRPr="009C5DDD">
                    <w:rPr>
                      <w:bCs/>
                    </w:rPr>
                    <w:t>presentation</w:t>
                  </w:r>
                  <w:r w:rsidR="00504A64" w:rsidRPr="009C5DDD">
                    <w:rPr>
                      <w:bCs/>
                    </w:rPr>
                    <w:t xml:space="preserve"> covering</w:t>
                  </w:r>
                </w:p>
                <w:p w14:paraId="77DDB0D8" w14:textId="1675D732" w:rsidR="008771B9" w:rsidRPr="009C5DDD" w:rsidRDefault="008771B9" w:rsidP="00536EFA">
                  <w:pPr>
                    <w:numPr>
                      <w:ilvl w:val="0"/>
                      <w:numId w:val="33"/>
                    </w:numPr>
                    <w:textAlignment w:val="baseline"/>
                    <w:rPr>
                      <w:rFonts w:eastAsia="Times New Roman"/>
                      <w:bCs/>
                      <w:lang w:val="en-US"/>
                    </w:rPr>
                  </w:pPr>
                  <w:r w:rsidRPr="009C5DDD">
                    <w:rPr>
                      <w:rFonts w:eastAsia="Times New Roman"/>
                      <w:bCs/>
                      <w:lang w:val="en-US"/>
                    </w:rPr>
                    <w:t>More about the ACE Study,</w:t>
                  </w:r>
                </w:p>
                <w:p w14:paraId="6647B970" w14:textId="66D33A04" w:rsidR="008771B9" w:rsidRPr="009C5DDD" w:rsidRDefault="008771B9" w:rsidP="00536EFA">
                  <w:pPr>
                    <w:numPr>
                      <w:ilvl w:val="0"/>
                      <w:numId w:val="33"/>
                    </w:numPr>
                    <w:textAlignment w:val="baseline"/>
                    <w:rPr>
                      <w:rFonts w:eastAsia="Times New Roman"/>
                      <w:bCs/>
                      <w:lang w:val="en-US"/>
                    </w:rPr>
                  </w:pPr>
                  <w:r w:rsidRPr="009C5DDD">
                    <w:rPr>
                      <w:rFonts w:eastAsia="Times New Roman"/>
                      <w:bCs/>
                      <w:lang w:val="en-US"/>
                    </w:rPr>
                    <w:t>The impact of stress on the brain and nervous system and how that affects a person over the course of their life</w:t>
                  </w:r>
                  <w:r w:rsidR="00504A64" w:rsidRPr="009C5DDD">
                    <w:rPr>
                      <w:rFonts w:eastAsia="Times New Roman"/>
                      <w:bCs/>
                      <w:lang w:val="en-US"/>
                    </w:rPr>
                    <w:t>, and</w:t>
                  </w:r>
                </w:p>
                <w:p w14:paraId="3564F667" w14:textId="665D6A60" w:rsidR="001955CA" w:rsidRPr="009C5DDD" w:rsidRDefault="00504A64" w:rsidP="00536EFA">
                  <w:pPr>
                    <w:numPr>
                      <w:ilvl w:val="0"/>
                      <w:numId w:val="33"/>
                    </w:numPr>
                    <w:textAlignment w:val="baseline"/>
                    <w:rPr>
                      <w:rFonts w:eastAsia="Times New Roman"/>
                      <w:bCs/>
                      <w:lang w:val="en-US"/>
                    </w:rPr>
                  </w:pPr>
                  <w:r w:rsidRPr="009C5DDD">
                    <w:rPr>
                      <w:rFonts w:eastAsia="Times New Roman"/>
                      <w:bCs/>
                      <w:lang w:val="en-US"/>
                    </w:rPr>
                    <w:t>W</w:t>
                  </w:r>
                  <w:r w:rsidR="008771B9" w:rsidRPr="009C5DDD">
                    <w:rPr>
                      <w:rFonts w:eastAsia="Times New Roman"/>
                      <w:bCs/>
                      <w:lang w:val="en-US"/>
                    </w:rPr>
                    <w:t>ays to encourage and promote resilience in youth and adults so together we can create a healthier community</w:t>
                  </w:r>
                </w:p>
                <w:p w14:paraId="46E63D36" w14:textId="77777777" w:rsidR="006C4AED" w:rsidRPr="009C5DDD" w:rsidRDefault="00504A64" w:rsidP="006C4AED">
                  <w:pPr>
                    <w:textAlignment w:val="baseline"/>
                    <w:rPr>
                      <w:rFonts w:eastAsia="Times New Roman"/>
                      <w:bCs/>
                      <w:lang w:val="en-US"/>
                    </w:rPr>
                  </w:pPr>
                  <w:r w:rsidRPr="009C5DDD">
                    <w:rPr>
                      <w:rFonts w:eastAsia="Times New Roman"/>
                      <w:bCs/>
                      <w:u w:val="single"/>
                      <w:lang w:val="en-US"/>
                    </w:rPr>
                    <w:t>Narcan Training-</w:t>
                  </w:r>
                  <w:r w:rsidR="000857FC" w:rsidRPr="009C5DDD">
                    <w:rPr>
                      <w:rFonts w:eastAsia="Times New Roman"/>
                      <w:bCs/>
                      <w:u w:val="single"/>
                      <w:lang w:val="en-US"/>
                    </w:rPr>
                    <w:t xml:space="preserve"> </w:t>
                  </w:r>
                  <w:r w:rsidR="000857FC" w:rsidRPr="009C5DDD">
                    <w:rPr>
                      <w:rFonts w:eastAsia="Times New Roman"/>
                      <w:bCs/>
                      <w:lang w:val="en-US"/>
                    </w:rPr>
                    <w:t>a free, 2 hour in person training by Oaklawn’s Addiction Manager (MSW, LCSW, LCAC) who covers</w:t>
                  </w:r>
                </w:p>
                <w:p w14:paraId="26EB93E3" w14:textId="7C11EE4B" w:rsidR="001E420A" w:rsidRPr="009C5DDD" w:rsidRDefault="006C4AED" w:rsidP="00536EFA">
                  <w:pPr>
                    <w:pStyle w:val="ListParagraph"/>
                    <w:numPr>
                      <w:ilvl w:val="0"/>
                      <w:numId w:val="34"/>
                    </w:numPr>
                    <w:textAlignment w:val="baseline"/>
                    <w:rPr>
                      <w:rFonts w:eastAsia="Times New Roman"/>
                      <w:bCs/>
                      <w:lang w:val="en-US"/>
                    </w:rPr>
                  </w:pPr>
                  <w:r w:rsidRPr="009C5DDD">
                    <w:rPr>
                      <w:rFonts w:eastAsia="Times New Roman"/>
                      <w:bCs/>
                    </w:rPr>
                    <w:lastRenderedPageBreak/>
                    <w:t>Narcan, t</w:t>
                  </w:r>
                  <w:r w:rsidR="001E420A" w:rsidRPr="009C5DDD">
                    <w:rPr>
                      <w:rFonts w:eastAsia="Times New Roman"/>
                      <w:bCs/>
                    </w:rPr>
                    <w:t>he opioid-overdose reversal medication, how it works, how to administer it and more about the disease of addiction.</w:t>
                  </w:r>
                </w:p>
                <w:p w14:paraId="67A0ED9C" w14:textId="77777777" w:rsidR="003A58ED" w:rsidRPr="009C5DDD" w:rsidRDefault="00583762" w:rsidP="008771B9">
                  <w:pPr>
                    <w:textAlignment w:val="baseline"/>
                    <w:rPr>
                      <w:rFonts w:eastAsia="Times New Roman"/>
                      <w:bCs/>
                      <w:lang w:val="en-US"/>
                    </w:rPr>
                  </w:pPr>
                  <w:r w:rsidRPr="009C5DDD">
                    <w:rPr>
                      <w:rFonts w:eastAsia="Times New Roman"/>
                      <w:bCs/>
                      <w:u w:val="single"/>
                      <w:lang w:val="en-US"/>
                    </w:rPr>
                    <w:t>safeTALK Training</w:t>
                  </w:r>
                  <w:r w:rsidR="008B0CDE" w:rsidRPr="009C5DDD">
                    <w:rPr>
                      <w:rFonts w:eastAsia="Times New Roman"/>
                      <w:bCs/>
                      <w:lang w:val="en-US"/>
                    </w:rPr>
                    <w:t xml:space="preserve">- a free, 4.5 hours training that </w:t>
                  </w:r>
                </w:p>
                <w:p w14:paraId="2E0B20D6" w14:textId="77777777" w:rsidR="003A58ED" w:rsidRPr="009C5DDD" w:rsidRDefault="003A58ED" w:rsidP="00536EFA">
                  <w:pPr>
                    <w:pStyle w:val="ListParagraph"/>
                    <w:numPr>
                      <w:ilvl w:val="0"/>
                      <w:numId w:val="34"/>
                    </w:numPr>
                    <w:textAlignment w:val="baseline"/>
                    <w:rPr>
                      <w:rFonts w:eastAsia="Times New Roman"/>
                      <w:bCs/>
                      <w:lang w:val="en-US"/>
                    </w:rPr>
                  </w:pPr>
                  <w:r w:rsidRPr="009C5DDD">
                    <w:rPr>
                      <w:rFonts w:eastAsia="Times New Roman"/>
                      <w:bCs/>
                      <w:lang w:val="en-US"/>
                    </w:rPr>
                    <w:t>H</w:t>
                  </w:r>
                  <w:r w:rsidR="008B0CDE" w:rsidRPr="009C5DDD">
                    <w:rPr>
                      <w:rFonts w:eastAsia="Times New Roman"/>
                      <w:bCs/>
                      <w:lang w:val="en-US"/>
                    </w:rPr>
                    <w:t>elps staff/community members learn how to recognize and respond to someone when they may be thinking about suicide.</w:t>
                  </w:r>
                  <w:r w:rsidR="000D06C3" w:rsidRPr="009C5DDD">
                    <w:rPr>
                      <w:rFonts w:eastAsia="Times New Roman"/>
                      <w:bCs/>
                      <w:lang w:val="en-US"/>
                    </w:rPr>
                    <w:t xml:space="preserve"> </w:t>
                  </w:r>
                </w:p>
                <w:p w14:paraId="2EE1353C" w14:textId="5D4ACBF2" w:rsidR="008771B9" w:rsidRPr="009C5DDD" w:rsidRDefault="000D06C3" w:rsidP="00536EFA">
                  <w:pPr>
                    <w:pStyle w:val="ListParagraph"/>
                    <w:numPr>
                      <w:ilvl w:val="0"/>
                      <w:numId w:val="34"/>
                    </w:numPr>
                    <w:textAlignment w:val="baseline"/>
                    <w:rPr>
                      <w:rFonts w:eastAsia="Times New Roman"/>
                      <w:bCs/>
                      <w:lang w:val="en-US"/>
                    </w:rPr>
                  </w:pPr>
                  <w:r w:rsidRPr="009C5DDD">
                    <w:rPr>
                      <w:rFonts w:eastAsia="Times New Roman"/>
                      <w:bCs/>
                      <w:lang w:val="en-US"/>
                    </w:rPr>
                    <w:t xml:space="preserve">This program is </w:t>
                  </w:r>
                  <w:r w:rsidR="005E3803" w:rsidRPr="009C5DDD">
                    <w:rPr>
                      <w:rFonts w:eastAsia="Times New Roman"/>
                      <w:bCs/>
                      <w:lang w:val="en-US"/>
                    </w:rPr>
                    <w:t>r</w:t>
                  </w:r>
                  <w:r w:rsidR="00FF1685">
                    <w:rPr>
                      <w:rFonts w:eastAsia="Times New Roman"/>
                      <w:bCs/>
                      <w:lang w:val="en-US"/>
                    </w:rPr>
                    <w:t>u</w:t>
                  </w:r>
                  <w:r w:rsidR="005E3803" w:rsidRPr="009C5DDD">
                    <w:rPr>
                      <w:rFonts w:eastAsia="Times New Roman"/>
                      <w:bCs/>
                      <w:lang w:val="en-US"/>
                    </w:rPr>
                    <w:t>n</w:t>
                  </w:r>
                  <w:r w:rsidRPr="009C5DDD">
                    <w:rPr>
                      <w:rFonts w:eastAsia="Times New Roman"/>
                      <w:bCs/>
                      <w:lang w:val="en-US"/>
                    </w:rPr>
                    <w:t xml:space="preserve"> by our St. Joseph County System of Care</w:t>
                  </w:r>
                  <w:r w:rsidR="00734EE7" w:rsidRPr="009C5DDD">
                    <w:rPr>
                      <w:rFonts w:eastAsia="Times New Roman"/>
                      <w:bCs/>
                      <w:lang w:val="en-US"/>
                    </w:rPr>
                    <w:t xml:space="preserve"> Coordinator</w:t>
                  </w:r>
                  <w:r w:rsidR="006F394C" w:rsidRPr="009C5DDD">
                    <w:rPr>
                      <w:rFonts w:eastAsia="Times New Roman"/>
                      <w:bCs/>
                      <w:lang w:val="en-US"/>
                    </w:rPr>
                    <w:t xml:space="preserve"> (also a RN)</w:t>
                  </w:r>
                  <w:r w:rsidR="00734EE7" w:rsidRPr="009C5DDD">
                    <w:rPr>
                      <w:rFonts w:eastAsia="Times New Roman"/>
                      <w:bCs/>
                      <w:lang w:val="en-US"/>
                    </w:rPr>
                    <w:t xml:space="preserve"> </w:t>
                  </w:r>
                  <w:r w:rsidR="006F394C" w:rsidRPr="009C5DDD">
                    <w:rPr>
                      <w:rFonts w:eastAsia="Times New Roman"/>
                      <w:bCs/>
                      <w:lang w:val="en-US"/>
                    </w:rPr>
                    <w:t>and other community experts.</w:t>
                  </w:r>
                </w:p>
                <w:p w14:paraId="6048A09B" w14:textId="77777777" w:rsidR="003A58ED" w:rsidRPr="009C5DDD" w:rsidRDefault="00140171" w:rsidP="008771B9">
                  <w:pPr>
                    <w:textAlignment w:val="baseline"/>
                    <w:rPr>
                      <w:rFonts w:eastAsia="Times New Roman"/>
                      <w:bCs/>
                      <w:lang w:val="en-US"/>
                    </w:rPr>
                  </w:pPr>
                  <w:r w:rsidRPr="009C5DDD">
                    <w:rPr>
                      <w:rFonts w:eastAsia="Times New Roman"/>
                      <w:bCs/>
                      <w:u w:val="single"/>
                      <w:lang w:val="en-US"/>
                    </w:rPr>
                    <w:t xml:space="preserve">ASIST: Applied Suicide Intervention Skills: </w:t>
                  </w:r>
                  <w:r w:rsidRPr="009C5DDD">
                    <w:rPr>
                      <w:rFonts w:eastAsia="Times New Roman"/>
                      <w:bCs/>
                      <w:lang w:val="en-US"/>
                    </w:rPr>
                    <w:t xml:space="preserve">This training is </w:t>
                  </w:r>
                  <w:r w:rsidR="00E922A0" w:rsidRPr="009C5DDD">
                    <w:rPr>
                      <w:rFonts w:eastAsia="Times New Roman"/>
                      <w:bCs/>
                      <w:lang w:val="en-US"/>
                    </w:rPr>
                    <w:t xml:space="preserve">a two day </w:t>
                  </w:r>
                  <w:r w:rsidR="005E5D15" w:rsidRPr="009C5DDD">
                    <w:rPr>
                      <w:rFonts w:eastAsia="Times New Roman"/>
                      <w:bCs/>
                      <w:lang w:val="en-US"/>
                    </w:rPr>
                    <w:t xml:space="preserve">long (approx.14 hours) training that </w:t>
                  </w:r>
                </w:p>
                <w:p w14:paraId="43C92132" w14:textId="705B48D2" w:rsidR="00140171" w:rsidRPr="009C5DDD" w:rsidRDefault="003A58ED" w:rsidP="00536EFA">
                  <w:pPr>
                    <w:pStyle w:val="ListParagraph"/>
                    <w:numPr>
                      <w:ilvl w:val="0"/>
                      <w:numId w:val="35"/>
                    </w:numPr>
                    <w:textAlignment w:val="baseline"/>
                    <w:rPr>
                      <w:rFonts w:eastAsia="Times New Roman"/>
                      <w:bCs/>
                      <w:lang w:val="en-US"/>
                    </w:rPr>
                  </w:pPr>
                  <w:r w:rsidRPr="009C5DDD">
                    <w:rPr>
                      <w:rFonts w:eastAsia="Times New Roman"/>
                      <w:bCs/>
                      <w:lang w:val="en-US"/>
                    </w:rPr>
                    <w:t>T</w:t>
                  </w:r>
                  <w:r w:rsidR="0031715D" w:rsidRPr="009C5DDD">
                    <w:rPr>
                      <w:rFonts w:eastAsia="Times New Roman"/>
                      <w:bCs/>
                      <w:lang w:val="en-US"/>
                    </w:rPr>
                    <w:t>eaches</w:t>
                  </w:r>
                  <w:r w:rsidR="00B1641D" w:rsidRPr="009C5DDD">
                    <w:rPr>
                      <w:rFonts w:eastAsia="Times New Roman"/>
                      <w:bCs/>
                      <w:lang w:val="en-US"/>
                    </w:rPr>
                    <w:t xml:space="preserve"> suicide warning sig</w:t>
                  </w:r>
                  <w:r w:rsidR="00A97991">
                    <w:rPr>
                      <w:rFonts w:eastAsia="Times New Roman"/>
                      <w:bCs/>
                      <w:lang w:val="en-US"/>
                    </w:rPr>
                    <w:t>n</w:t>
                  </w:r>
                  <w:r w:rsidR="00B1641D" w:rsidRPr="009C5DDD">
                    <w:rPr>
                      <w:rFonts w:eastAsia="Times New Roman"/>
                      <w:bCs/>
                      <w:lang w:val="en-US"/>
                    </w:rPr>
                    <w:t>s, skilled intervention (i</w:t>
                  </w:r>
                  <w:r w:rsidR="004E4A46" w:rsidRPr="009C5DDD">
                    <w:rPr>
                      <w:rFonts w:eastAsia="Times New Roman"/>
                      <w:bCs/>
                      <w:lang w:val="en-US"/>
                    </w:rPr>
                    <w:t>ncluding developing a safety plan with the person to connect them to further support), personal and community attitudes</w:t>
                  </w:r>
                  <w:r w:rsidR="00E922A0" w:rsidRPr="009C5DDD">
                    <w:rPr>
                      <w:rFonts w:eastAsia="Times New Roman"/>
                      <w:bCs/>
                      <w:lang w:val="en-US"/>
                    </w:rPr>
                    <w:t>, confidence to provide suicide first aide, and more.</w:t>
                  </w:r>
                </w:p>
                <w:p w14:paraId="184E6859" w14:textId="2FC983E7" w:rsidR="003A58ED" w:rsidRPr="009C5DDD" w:rsidRDefault="003A58ED" w:rsidP="00536EFA">
                  <w:pPr>
                    <w:pStyle w:val="ListParagraph"/>
                    <w:numPr>
                      <w:ilvl w:val="0"/>
                      <w:numId w:val="35"/>
                    </w:numPr>
                    <w:textAlignment w:val="baseline"/>
                    <w:rPr>
                      <w:rFonts w:eastAsia="Times New Roman"/>
                      <w:bCs/>
                      <w:lang w:val="en-US"/>
                    </w:rPr>
                  </w:pPr>
                  <w:r w:rsidRPr="009C5DDD">
                    <w:rPr>
                      <w:rFonts w:eastAsia="Times New Roman"/>
                      <w:bCs/>
                      <w:lang w:val="en-US"/>
                    </w:rPr>
                    <w:t>Features powerful audiovisuals, discussions, and simulations.</w:t>
                  </w:r>
                </w:p>
                <w:p w14:paraId="0E3AA313" w14:textId="0EB3DBD6" w:rsidR="003A58ED" w:rsidRPr="009C5DDD" w:rsidRDefault="00D64EA5" w:rsidP="00536EFA">
                  <w:pPr>
                    <w:pStyle w:val="ListParagraph"/>
                    <w:numPr>
                      <w:ilvl w:val="0"/>
                      <w:numId w:val="35"/>
                    </w:numPr>
                    <w:textAlignment w:val="baseline"/>
                    <w:rPr>
                      <w:rFonts w:eastAsia="Times New Roman"/>
                      <w:bCs/>
                      <w:lang w:val="en-US"/>
                    </w:rPr>
                  </w:pPr>
                  <w:r>
                    <w:rPr>
                      <w:rFonts w:eastAsia="Times New Roman"/>
                      <w:bCs/>
                      <w:lang w:val="en-US"/>
                    </w:rPr>
                    <w:t>Is ru</w:t>
                  </w:r>
                  <w:r w:rsidR="003A58ED" w:rsidRPr="009C5DDD">
                    <w:rPr>
                      <w:rFonts w:eastAsia="Times New Roman"/>
                      <w:bCs/>
                      <w:lang w:val="en-US"/>
                    </w:rPr>
                    <w:t>n by our St. Joseph County System of Care Coordinator (also a RN) and our Director of Crisis Services (</w:t>
                  </w:r>
                  <w:r w:rsidR="0073726E" w:rsidRPr="009C5DDD">
                    <w:rPr>
                      <w:rFonts w:eastAsia="Times New Roman"/>
                      <w:bCs/>
                    </w:rPr>
                    <w:t>MSW, CSPR-PR, CAPRC II)</w:t>
                  </w:r>
                </w:p>
                <w:p w14:paraId="512B1D46" w14:textId="1446E855" w:rsidR="005E3803" w:rsidRPr="009C5DDD" w:rsidRDefault="0073726E" w:rsidP="00536EFA">
                  <w:pPr>
                    <w:pStyle w:val="ListParagraph"/>
                    <w:numPr>
                      <w:ilvl w:val="0"/>
                      <w:numId w:val="35"/>
                    </w:numPr>
                    <w:textAlignment w:val="baseline"/>
                    <w:rPr>
                      <w:rFonts w:eastAsia="Times New Roman"/>
                      <w:bCs/>
                      <w:lang w:val="en-US"/>
                    </w:rPr>
                  </w:pPr>
                  <w:r w:rsidRPr="009C5DDD">
                    <w:rPr>
                      <w:rFonts w:eastAsia="Times New Roman"/>
                      <w:bCs/>
                    </w:rPr>
                    <w:t>This training is available for all staff and a separate one is offered to the community.</w:t>
                  </w:r>
                </w:p>
              </w:tc>
              <w:tc>
                <w:tcPr>
                  <w:tcW w:w="1988" w:type="dxa"/>
                </w:tcPr>
                <w:p w14:paraId="71863A2E" w14:textId="77777777" w:rsidR="00134533" w:rsidRPr="004B13CC" w:rsidRDefault="00497E13">
                  <w:pPr>
                    <w:widowControl w:val="0"/>
                    <w:rPr>
                      <w:bCs/>
                    </w:rPr>
                  </w:pPr>
                  <w:r w:rsidRPr="004B13CC">
                    <w:rPr>
                      <w:bCs/>
                    </w:rPr>
                    <w:lastRenderedPageBreak/>
                    <w:t>HR 520 Staff Development Plan</w:t>
                  </w:r>
                </w:p>
                <w:p w14:paraId="0CDB3F6B" w14:textId="77777777" w:rsidR="00C22DC5" w:rsidRPr="004B13CC" w:rsidRDefault="00C22DC5">
                  <w:pPr>
                    <w:widowControl w:val="0"/>
                    <w:rPr>
                      <w:bCs/>
                    </w:rPr>
                  </w:pPr>
                </w:p>
                <w:p w14:paraId="7E0EEC41" w14:textId="081995D7" w:rsidR="00C22DC5" w:rsidRPr="004B13CC" w:rsidRDefault="00C22DC5">
                  <w:pPr>
                    <w:widowControl w:val="0"/>
                    <w:rPr>
                      <w:bCs/>
                    </w:rPr>
                  </w:pPr>
                  <w:r w:rsidRPr="004B13CC">
                    <w:rPr>
                      <w:bCs/>
                    </w:rPr>
                    <w:t>Relias Training Plans/ Relias Training Records</w:t>
                  </w:r>
                </w:p>
              </w:tc>
            </w:tr>
            <w:tr w:rsidR="00134533" w14:paraId="383CB252" w14:textId="77777777" w:rsidTr="00EE06D2">
              <w:tc>
                <w:tcPr>
                  <w:tcW w:w="1318" w:type="dxa"/>
                </w:tcPr>
                <w:p w14:paraId="6392C2B4" w14:textId="00758569" w:rsidR="00134533" w:rsidRDefault="00BA0F53">
                  <w:pPr>
                    <w:widowControl w:val="0"/>
                    <w:rPr>
                      <w:b/>
                    </w:rPr>
                  </w:pPr>
                  <w:r>
                    <w:rPr>
                      <w:b/>
                    </w:rPr>
                    <w:lastRenderedPageBreak/>
                    <w:t xml:space="preserve">1.c.2 </w:t>
                  </w:r>
                </w:p>
              </w:tc>
              <w:tc>
                <w:tcPr>
                  <w:tcW w:w="9458" w:type="dxa"/>
                </w:tcPr>
                <w:p w14:paraId="4419C348" w14:textId="095013D6" w:rsidR="00CD1FEA" w:rsidRDefault="00400DBE">
                  <w:pPr>
                    <w:widowControl w:val="0"/>
                    <w:rPr>
                      <w:bCs/>
                    </w:rPr>
                  </w:pPr>
                  <w:r w:rsidRPr="009C5DDD">
                    <w:rPr>
                      <w:bCs/>
                    </w:rPr>
                    <w:t>The competency of employees, st</w:t>
                  </w:r>
                  <w:r w:rsidR="00EF0806" w:rsidRPr="009C5DDD">
                    <w:rPr>
                      <w:bCs/>
                    </w:rPr>
                    <w:t xml:space="preserve">udents, and contract </w:t>
                  </w:r>
                  <w:r w:rsidR="005B0EF4" w:rsidRPr="009C5DDD">
                    <w:rPr>
                      <w:bCs/>
                    </w:rPr>
                    <w:t xml:space="preserve">personnel are assessed before </w:t>
                  </w:r>
                  <w:r w:rsidR="00CD1FEA" w:rsidRPr="009C5DDD">
                    <w:rPr>
                      <w:bCs/>
                    </w:rPr>
                    <w:t>hiring</w:t>
                  </w:r>
                  <w:r w:rsidR="005B0EF4" w:rsidRPr="009C5DDD">
                    <w:rPr>
                      <w:bCs/>
                    </w:rPr>
                    <w:t xml:space="preserve">. The competency </w:t>
                  </w:r>
                  <w:r w:rsidR="009C2E78" w:rsidRPr="009C5DDD">
                    <w:rPr>
                      <w:bCs/>
                    </w:rPr>
                    <w:t>of new/transferring employees is monitored closely during the 90-day initial period of employment</w:t>
                  </w:r>
                  <w:r w:rsidR="00975687" w:rsidRPr="009C5DDD">
                    <w:rPr>
                      <w:bCs/>
                    </w:rPr>
                    <w:t xml:space="preserve">, is reviewed with the </w:t>
                  </w:r>
                  <w:r w:rsidR="00CD1FEA" w:rsidRPr="009C5DDD">
                    <w:rPr>
                      <w:bCs/>
                    </w:rPr>
                    <w:t>employee,</w:t>
                  </w:r>
                  <w:r w:rsidR="00975687" w:rsidRPr="009C5DDD">
                    <w:rPr>
                      <w:bCs/>
                    </w:rPr>
                    <w:t xml:space="preserve"> and is then documented.</w:t>
                  </w:r>
                  <w:r w:rsidR="00C80868" w:rsidRPr="009C5DDD">
                    <w:rPr>
                      <w:bCs/>
                    </w:rPr>
                    <w:t xml:space="preserve"> After the first </w:t>
                  </w:r>
                  <w:r w:rsidR="00CD1FEA" w:rsidRPr="009C5DDD">
                    <w:rPr>
                      <w:bCs/>
                    </w:rPr>
                    <w:t>90-day</w:t>
                  </w:r>
                  <w:r w:rsidR="00C80868" w:rsidRPr="009C5DDD">
                    <w:rPr>
                      <w:bCs/>
                    </w:rPr>
                    <w:t xml:space="preserve"> review, competency assessments are</w:t>
                  </w:r>
                  <w:r w:rsidR="002479CB" w:rsidRPr="009C5DDD">
                    <w:rPr>
                      <w:bCs/>
                    </w:rPr>
                    <w:t xml:space="preserve"> </w:t>
                  </w:r>
                  <w:r w:rsidR="009B5A71" w:rsidRPr="009C5DDD">
                    <w:rPr>
                      <w:bCs/>
                    </w:rPr>
                    <w:t>performed and documented annually</w:t>
                  </w:r>
                  <w:r w:rsidR="002479CB" w:rsidRPr="009C5DDD">
                    <w:rPr>
                      <w:bCs/>
                    </w:rPr>
                    <w:t xml:space="preserve"> for Child/Adult Residential staff and every 30 months</w:t>
                  </w:r>
                  <w:r w:rsidR="009B5A71" w:rsidRPr="009C5DDD">
                    <w:rPr>
                      <w:bCs/>
                    </w:rPr>
                    <w:t xml:space="preserve"> for all other staff.</w:t>
                  </w:r>
                  <w:r w:rsidR="005D6ACC" w:rsidRPr="009C5DDD">
                    <w:rPr>
                      <w:bCs/>
                    </w:rPr>
                    <w:t xml:space="preserve"> </w:t>
                  </w:r>
                </w:p>
                <w:p w14:paraId="4600E241" w14:textId="77777777" w:rsidR="008D3E6F" w:rsidRPr="009C5DDD" w:rsidRDefault="008D3E6F">
                  <w:pPr>
                    <w:widowControl w:val="0"/>
                    <w:rPr>
                      <w:bCs/>
                    </w:rPr>
                  </w:pPr>
                </w:p>
                <w:p w14:paraId="4C5FD7A5" w14:textId="2AF4A1DE" w:rsidR="00156E6D" w:rsidRPr="009C5DDD" w:rsidRDefault="00787215" w:rsidP="009909EF">
                  <w:pPr>
                    <w:widowControl w:val="0"/>
                    <w:rPr>
                      <w:bCs/>
                    </w:rPr>
                  </w:pPr>
                  <w:r w:rsidRPr="009C5DDD">
                    <w:rPr>
                      <w:bCs/>
                    </w:rPr>
                    <w:t>*</w:t>
                  </w:r>
                  <w:r w:rsidRPr="009C5DDD">
                    <w:rPr>
                      <w:bCs/>
                      <w:u w:val="single"/>
                    </w:rPr>
                    <w:t>Direct care staff</w:t>
                  </w:r>
                  <w:r w:rsidR="006B0506" w:rsidRPr="009C5DDD">
                    <w:rPr>
                      <w:bCs/>
                      <w:u w:val="single"/>
                    </w:rPr>
                    <w:t xml:space="preserve"> </w:t>
                  </w:r>
                  <w:r w:rsidR="006B0506" w:rsidRPr="009C5DDD">
                    <w:rPr>
                      <w:bCs/>
                    </w:rPr>
                    <w:t>are required to demonstrate competenc</w:t>
                  </w:r>
                  <w:r w:rsidR="009909EF" w:rsidRPr="009C5DDD">
                    <w:rPr>
                      <w:bCs/>
                    </w:rPr>
                    <w:t>y</w:t>
                  </w:r>
                  <w:r w:rsidR="00156E6D" w:rsidRPr="009C5DDD">
                    <w:rPr>
                      <w:bCs/>
                    </w:rPr>
                    <w:t xml:space="preserve"> during</w:t>
                  </w:r>
                  <w:r w:rsidR="004107BA">
                    <w:rPr>
                      <w:bCs/>
                    </w:rPr>
                    <w:t>/at the</w:t>
                  </w:r>
                  <w:r w:rsidR="008D3E6F">
                    <w:rPr>
                      <w:bCs/>
                    </w:rPr>
                    <w:t>:</w:t>
                  </w:r>
                </w:p>
                <w:p w14:paraId="28C2220E" w14:textId="5962BFEF" w:rsidR="009909EF" w:rsidRPr="009C5DDD" w:rsidRDefault="00156E6D" w:rsidP="009909EF">
                  <w:pPr>
                    <w:widowControl w:val="0"/>
                    <w:rPr>
                      <w:bCs/>
                      <w:i/>
                      <w:iCs/>
                    </w:rPr>
                  </w:pPr>
                  <w:r w:rsidRPr="009C5DDD">
                    <w:rPr>
                      <w:bCs/>
                      <w:i/>
                      <w:iCs/>
                    </w:rPr>
                    <w:t>Application Phase</w:t>
                  </w:r>
                  <w:r w:rsidR="009909EF" w:rsidRPr="009C5DDD">
                    <w:rPr>
                      <w:bCs/>
                      <w:i/>
                      <w:iCs/>
                    </w:rPr>
                    <w:t xml:space="preserve"> </w:t>
                  </w:r>
                </w:p>
                <w:p w14:paraId="3F59C91B" w14:textId="544DBACF" w:rsidR="009909EF" w:rsidRPr="009C5DDD" w:rsidRDefault="009909EF" w:rsidP="00536EFA">
                  <w:pPr>
                    <w:pStyle w:val="ListParagraph"/>
                    <w:widowControl w:val="0"/>
                    <w:numPr>
                      <w:ilvl w:val="0"/>
                      <w:numId w:val="36"/>
                    </w:numPr>
                    <w:rPr>
                      <w:bCs/>
                      <w:lang w:val="en-US"/>
                    </w:rPr>
                  </w:pPr>
                  <w:r w:rsidRPr="009C5DDD">
                    <w:rPr>
                      <w:bCs/>
                      <w:lang w:val="en-US"/>
                    </w:rPr>
                    <w:t>Current license, licensure history</w:t>
                  </w:r>
                </w:p>
                <w:p w14:paraId="7284D584" w14:textId="67AED31B" w:rsidR="009909EF" w:rsidRPr="009C5DDD" w:rsidRDefault="009909EF" w:rsidP="00536EFA">
                  <w:pPr>
                    <w:pStyle w:val="ListParagraph"/>
                    <w:widowControl w:val="0"/>
                    <w:numPr>
                      <w:ilvl w:val="0"/>
                      <w:numId w:val="36"/>
                    </w:numPr>
                    <w:rPr>
                      <w:bCs/>
                      <w:lang w:val="en-US"/>
                    </w:rPr>
                  </w:pPr>
                  <w:r w:rsidRPr="009C5DDD">
                    <w:rPr>
                      <w:bCs/>
                      <w:lang w:val="en-US"/>
                    </w:rPr>
                    <w:t>Education</w:t>
                  </w:r>
                </w:p>
                <w:p w14:paraId="6D001872" w14:textId="38E5A12E" w:rsidR="009909EF" w:rsidRPr="009C5DDD" w:rsidRDefault="009909EF" w:rsidP="00536EFA">
                  <w:pPr>
                    <w:pStyle w:val="ListParagraph"/>
                    <w:widowControl w:val="0"/>
                    <w:numPr>
                      <w:ilvl w:val="0"/>
                      <w:numId w:val="36"/>
                    </w:numPr>
                    <w:rPr>
                      <w:bCs/>
                      <w:lang w:val="en-US"/>
                    </w:rPr>
                  </w:pPr>
                  <w:r w:rsidRPr="009C5DDD">
                    <w:rPr>
                      <w:bCs/>
                      <w:lang w:val="en-US"/>
                    </w:rPr>
                    <w:t>Relevant training and experience</w:t>
                  </w:r>
                </w:p>
                <w:p w14:paraId="37B6B20B" w14:textId="592106D8" w:rsidR="009909EF" w:rsidRPr="009C5DDD" w:rsidRDefault="009909EF" w:rsidP="00536EFA">
                  <w:pPr>
                    <w:pStyle w:val="ListParagraph"/>
                    <w:widowControl w:val="0"/>
                    <w:numPr>
                      <w:ilvl w:val="0"/>
                      <w:numId w:val="36"/>
                    </w:numPr>
                    <w:rPr>
                      <w:bCs/>
                      <w:lang w:val="en-US"/>
                    </w:rPr>
                  </w:pPr>
                  <w:r w:rsidRPr="009C5DDD">
                    <w:rPr>
                      <w:bCs/>
                      <w:lang w:val="en-US"/>
                    </w:rPr>
                    <w:t>C</w:t>
                  </w:r>
                  <w:r w:rsidR="00880AFC" w:rsidRPr="009C5DDD">
                    <w:rPr>
                      <w:bCs/>
                      <w:lang w:val="en-US"/>
                    </w:rPr>
                    <w:t>urr</w:t>
                  </w:r>
                  <w:r w:rsidRPr="009C5DDD">
                    <w:rPr>
                      <w:bCs/>
                      <w:lang w:val="en-US"/>
                    </w:rPr>
                    <w:t>ent competence</w:t>
                  </w:r>
                </w:p>
                <w:p w14:paraId="76D927BC" w14:textId="1AF305F5" w:rsidR="009909EF" w:rsidRPr="009C5DDD" w:rsidRDefault="009909EF" w:rsidP="00536EFA">
                  <w:pPr>
                    <w:pStyle w:val="ListParagraph"/>
                    <w:widowControl w:val="0"/>
                    <w:numPr>
                      <w:ilvl w:val="0"/>
                      <w:numId w:val="36"/>
                    </w:numPr>
                    <w:rPr>
                      <w:bCs/>
                      <w:lang w:val="en-US"/>
                    </w:rPr>
                  </w:pPr>
                  <w:r w:rsidRPr="009C5DDD">
                    <w:rPr>
                      <w:bCs/>
                      <w:lang w:val="en-US"/>
                    </w:rPr>
                    <w:t>Peer review/recommendation</w:t>
                  </w:r>
                </w:p>
                <w:p w14:paraId="03D64C0A" w14:textId="3DDFA246" w:rsidR="009909EF" w:rsidRPr="009C5DDD" w:rsidRDefault="009909EF" w:rsidP="00536EFA">
                  <w:pPr>
                    <w:pStyle w:val="ListParagraph"/>
                    <w:widowControl w:val="0"/>
                    <w:numPr>
                      <w:ilvl w:val="0"/>
                      <w:numId w:val="36"/>
                    </w:numPr>
                    <w:rPr>
                      <w:bCs/>
                      <w:lang w:val="en-US"/>
                    </w:rPr>
                  </w:pPr>
                  <w:r w:rsidRPr="009C5DDD">
                    <w:rPr>
                      <w:bCs/>
                      <w:lang w:val="en-US"/>
                    </w:rPr>
                    <w:t>National Practitioner Data Bank review</w:t>
                  </w:r>
                </w:p>
                <w:p w14:paraId="4F9CAF50" w14:textId="70EEEAC6" w:rsidR="009909EF" w:rsidRPr="009C5DDD" w:rsidRDefault="009909EF" w:rsidP="00536EFA">
                  <w:pPr>
                    <w:pStyle w:val="ListParagraph"/>
                    <w:widowControl w:val="0"/>
                    <w:numPr>
                      <w:ilvl w:val="0"/>
                      <w:numId w:val="36"/>
                    </w:numPr>
                    <w:rPr>
                      <w:bCs/>
                      <w:lang w:val="en-US"/>
                    </w:rPr>
                  </w:pPr>
                  <w:r w:rsidRPr="009C5DDD">
                    <w:rPr>
                      <w:bCs/>
                      <w:lang w:val="en-US"/>
                    </w:rPr>
                    <w:t>Office of</w:t>
                  </w:r>
                  <w:r w:rsidR="00E13326" w:rsidRPr="009C5DDD">
                    <w:rPr>
                      <w:bCs/>
                      <w:lang w:val="en-US"/>
                    </w:rPr>
                    <w:t xml:space="preserve"> </w:t>
                  </w:r>
                  <w:r w:rsidRPr="009C5DDD">
                    <w:rPr>
                      <w:bCs/>
                      <w:lang w:val="en-US"/>
                    </w:rPr>
                    <w:t>lnspector General (OIG) review</w:t>
                  </w:r>
                </w:p>
                <w:p w14:paraId="65FC8363" w14:textId="6CEEC6F3" w:rsidR="00CA02EB" w:rsidRPr="009C5DDD" w:rsidRDefault="009909EF" w:rsidP="00536EFA">
                  <w:pPr>
                    <w:pStyle w:val="ListParagraph"/>
                    <w:widowControl w:val="0"/>
                    <w:numPr>
                      <w:ilvl w:val="0"/>
                      <w:numId w:val="36"/>
                    </w:numPr>
                    <w:rPr>
                      <w:bCs/>
                      <w:lang w:val="en-US"/>
                    </w:rPr>
                  </w:pPr>
                  <w:r w:rsidRPr="009C5DDD">
                    <w:rPr>
                      <w:bCs/>
                      <w:lang w:val="en-US"/>
                    </w:rPr>
                    <w:t>Specialty board certification or membership(s)</w:t>
                  </w:r>
                </w:p>
                <w:p w14:paraId="5662F2E2" w14:textId="49C08541" w:rsidR="00CA02EB" w:rsidRPr="009C5DDD" w:rsidRDefault="00CA02EB" w:rsidP="00536EFA">
                  <w:pPr>
                    <w:pStyle w:val="ListParagraph"/>
                    <w:widowControl w:val="0"/>
                    <w:numPr>
                      <w:ilvl w:val="0"/>
                      <w:numId w:val="36"/>
                    </w:numPr>
                    <w:rPr>
                      <w:bCs/>
                      <w:lang w:val="en-US"/>
                    </w:rPr>
                  </w:pPr>
                  <w:r w:rsidRPr="009C5DDD">
                    <w:rPr>
                      <w:bCs/>
                      <w:lang w:val="en-US"/>
                    </w:rPr>
                    <w:t xml:space="preserve">In addition to other requirements </w:t>
                  </w:r>
                  <w:r w:rsidR="00926D04" w:rsidRPr="009C5DDD">
                    <w:rPr>
                      <w:bCs/>
                      <w:lang w:val="en-US"/>
                    </w:rPr>
                    <w:t>(</w:t>
                  </w:r>
                  <w:r w:rsidR="005B140F" w:rsidRPr="009C5DDD">
                    <w:rPr>
                      <w:bCs/>
                      <w:lang w:val="en-US"/>
                    </w:rPr>
                    <w:t>can be made available upon request).</w:t>
                  </w:r>
                </w:p>
                <w:p w14:paraId="6146E45D" w14:textId="7A91A407" w:rsidR="00F17BF0" w:rsidRPr="009C5DDD" w:rsidRDefault="00F17BF0" w:rsidP="00F17BF0">
                  <w:pPr>
                    <w:widowControl w:val="0"/>
                    <w:rPr>
                      <w:bCs/>
                      <w:i/>
                      <w:iCs/>
                      <w:lang w:val="en-US"/>
                    </w:rPr>
                  </w:pPr>
                  <w:r w:rsidRPr="009C5DDD">
                    <w:rPr>
                      <w:bCs/>
                      <w:i/>
                      <w:iCs/>
                      <w:lang w:val="en-US"/>
                    </w:rPr>
                    <w:t>90-Day Evaluation</w:t>
                  </w:r>
                </w:p>
                <w:p w14:paraId="24934476" w14:textId="30058F3E" w:rsidR="00F17BF0" w:rsidRPr="009C5DDD" w:rsidRDefault="00F17BF0" w:rsidP="00536EFA">
                  <w:pPr>
                    <w:pStyle w:val="ListParagraph"/>
                    <w:widowControl w:val="0"/>
                    <w:numPr>
                      <w:ilvl w:val="0"/>
                      <w:numId w:val="37"/>
                    </w:numPr>
                    <w:rPr>
                      <w:bCs/>
                      <w:u w:val="single"/>
                      <w:lang w:val="en-US"/>
                    </w:rPr>
                  </w:pPr>
                  <w:r w:rsidRPr="009C5DDD">
                    <w:rPr>
                      <w:bCs/>
                      <w:lang w:val="en-US"/>
                    </w:rPr>
                    <w:t>As outlined abov</w:t>
                  </w:r>
                  <w:r w:rsidR="00AC49E7" w:rsidRPr="009C5DDD">
                    <w:rPr>
                      <w:bCs/>
                      <w:lang w:val="en-US"/>
                    </w:rPr>
                    <w:t>e.</w:t>
                  </w:r>
                </w:p>
                <w:p w14:paraId="36D3917B" w14:textId="3B446795" w:rsidR="00AC49E7" w:rsidRPr="009C5DDD" w:rsidRDefault="00AC49E7" w:rsidP="00AC49E7">
                  <w:pPr>
                    <w:widowControl w:val="0"/>
                    <w:rPr>
                      <w:bCs/>
                      <w:i/>
                      <w:iCs/>
                      <w:lang w:val="en-US"/>
                    </w:rPr>
                  </w:pPr>
                  <w:r w:rsidRPr="009C5DDD">
                    <w:rPr>
                      <w:bCs/>
                      <w:i/>
                      <w:iCs/>
                      <w:lang w:val="en-US"/>
                    </w:rPr>
                    <w:lastRenderedPageBreak/>
                    <w:t>Clinical Supervision</w:t>
                  </w:r>
                </w:p>
                <w:p w14:paraId="0AC1D2B5" w14:textId="1A259176" w:rsidR="00D32C85" w:rsidRPr="009C5DDD" w:rsidRDefault="0039593B" w:rsidP="00536EFA">
                  <w:pPr>
                    <w:pStyle w:val="ListParagraph"/>
                    <w:widowControl w:val="0"/>
                    <w:numPr>
                      <w:ilvl w:val="0"/>
                      <w:numId w:val="37"/>
                    </w:numPr>
                    <w:rPr>
                      <w:bCs/>
                      <w:lang w:val="en-US"/>
                    </w:rPr>
                  </w:pPr>
                  <w:r w:rsidRPr="009C5DDD">
                    <w:rPr>
                      <w:bCs/>
                      <w:lang w:val="en-US"/>
                    </w:rPr>
                    <w:t xml:space="preserve">Required for all </w:t>
                  </w:r>
                  <w:r w:rsidR="00D32C85" w:rsidRPr="009C5DDD">
                    <w:rPr>
                      <w:bCs/>
                      <w:lang w:val="en-US"/>
                    </w:rPr>
                    <w:t>direct</w:t>
                  </w:r>
                  <w:r w:rsidRPr="009C5DDD">
                    <w:rPr>
                      <w:bCs/>
                      <w:lang w:val="en-US"/>
                    </w:rPr>
                    <w:t xml:space="preserve"> care providers</w:t>
                  </w:r>
                  <w:r w:rsidR="00D32C85" w:rsidRPr="009C5DDD">
                    <w:rPr>
                      <w:bCs/>
                      <w:lang w:val="en-US"/>
                    </w:rPr>
                    <w:t>.</w:t>
                  </w:r>
                </w:p>
                <w:p w14:paraId="0DE65C1E" w14:textId="007227EA" w:rsidR="00AC49E7" w:rsidRDefault="0029586C" w:rsidP="00536EFA">
                  <w:pPr>
                    <w:pStyle w:val="ListParagraph"/>
                    <w:widowControl w:val="0"/>
                    <w:numPr>
                      <w:ilvl w:val="0"/>
                      <w:numId w:val="37"/>
                    </w:numPr>
                    <w:rPr>
                      <w:bCs/>
                      <w:lang w:val="en-US"/>
                    </w:rPr>
                  </w:pPr>
                  <w:r w:rsidRPr="009C5DDD">
                    <w:rPr>
                      <w:bCs/>
                      <w:lang w:val="en-US"/>
                    </w:rPr>
                    <w:t xml:space="preserve">Frequency of supervision is </w:t>
                  </w:r>
                  <w:r w:rsidR="0039593B" w:rsidRPr="009C5DDD">
                    <w:rPr>
                      <w:bCs/>
                      <w:lang w:val="en-US"/>
                    </w:rPr>
                    <w:t xml:space="preserve">determined by </w:t>
                  </w:r>
                  <w:r w:rsidR="002D387D" w:rsidRPr="009C5DDD">
                    <w:rPr>
                      <w:bCs/>
                      <w:lang w:val="en-US"/>
                    </w:rPr>
                    <w:t>the supervisor</w:t>
                  </w:r>
                  <w:r w:rsidR="0039593B" w:rsidRPr="009C5DDD">
                    <w:rPr>
                      <w:bCs/>
                      <w:lang w:val="en-US"/>
                    </w:rPr>
                    <w:t>.</w:t>
                  </w:r>
                </w:p>
                <w:p w14:paraId="4294EF00" w14:textId="77777777" w:rsidR="00F81883" w:rsidRPr="009C5DDD" w:rsidRDefault="00F81883" w:rsidP="00F81883">
                  <w:pPr>
                    <w:pStyle w:val="ListParagraph"/>
                    <w:widowControl w:val="0"/>
                    <w:rPr>
                      <w:bCs/>
                      <w:lang w:val="en-US"/>
                    </w:rPr>
                  </w:pPr>
                </w:p>
                <w:p w14:paraId="5E0A8590" w14:textId="5C9743FE" w:rsidR="00134533" w:rsidRDefault="00CD1FEA">
                  <w:pPr>
                    <w:widowControl w:val="0"/>
                    <w:rPr>
                      <w:bCs/>
                    </w:rPr>
                  </w:pPr>
                  <w:r w:rsidRPr="009C5DDD">
                    <w:rPr>
                      <w:bCs/>
                    </w:rPr>
                    <w:t>*</w:t>
                  </w:r>
                  <w:r w:rsidR="005D6ACC" w:rsidRPr="009C5DDD">
                    <w:rPr>
                      <w:bCs/>
                    </w:rPr>
                    <w:t>For clinical staff, supervisors ma</w:t>
                  </w:r>
                  <w:r w:rsidR="004D08DC" w:rsidRPr="009C5DDD">
                    <w:rPr>
                      <w:bCs/>
                    </w:rPr>
                    <w:t xml:space="preserve">y seek input from the team psychiatrist to </w:t>
                  </w:r>
                  <w:r w:rsidR="005D3D2A" w:rsidRPr="009C5DDD">
                    <w:rPr>
                      <w:bCs/>
                    </w:rPr>
                    <w:t>access</w:t>
                  </w:r>
                  <w:r w:rsidR="004D08DC" w:rsidRPr="009C5DDD">
                    <w:rPr>
                      <w:bCs/>
                    </w:rPr>
                    <w:t xml:space="preserve"> clinical competence.</w:t>
                  </w:r>
                </w:p>
                <w:p w14:paraId="146CBD32" w14:textId="77777777" w:rsidR="00B269E0" w:rsidRPr="009C5DDD" w:rsidRDefault="00B269E0">
                  <w:pPr>
                    <w:widowControl w:val="0"/>
                    <w:rPr>
                      <w:bCs/>
                    </w:rPr>
                  </w:pPr>
                </w:p>
                <w:p w14:paraId="18641128" w14:textId="77777777" w:rsidR="00CD1FEA" w:rsidRDefault="00CD1FEA">
                  <w:pPr>
                    <w:widowControl w:val="0"/>
                    <w:rPr>
                      <w:bCs/>
                    </w:rPr>
                  </w:pPr>
                  <w:r w:rsidRPr="009C5DDD">
                    <w:rPr>
                      <w:bCs/>
                    </w:rPr>
                    <w:t>*For staff that provide services on behalf of Oaklawn under the employment of another organization, that organization is required to provide competency verification to Oaklawn, on a standard form, not less than every two years.</w:t>
                  </w:r>
                </w:p>
                <w:p w14:paraId="77F9CE97" w14:textId="77777777" w:rsidR="00B269E0" w:rsidRPr="009C5DDD" w:rsidRDefault="00B269E0">
                  <w:pPr>
                    <w:widowControl w:val="0"/>
                    <w:rPr>
                      <w:bCs/>
                    </w:rPr>
                  </w:pPr>
                </w:p>
                <w:p w14:paraId="75C90386" w14:textId="59785386" w:rsidR="00D461CD" w:rsidRDefault="00D461CD" w:rsidP="00D461CD">
                  <w:pPr>
                    <w:widowControl w:val="0"/>
                    <w:rPr>
                      <w:bCs/>
                      <w:lang w:val="en-US"/>
                    </w:rPr>
                  </w:pPr>
                  <w:r>
                    <w:rPr>
                      <w:bCs/>
                    </w:rPr>
                    <w:t>*</w:t>
                  </w:r>
                  <w:r w:rsidRPr="00D461CD">
                    <w:rPr>
                      <w:bCs/>
                      <w:lang w:val="en-US"/>
                    </w:rPr>
                    <w:t>Oaklawn maintains records of all in-service training in Relias Learning. Oaklawn provides</w:t>
                  </w:r>
                  <w:r>
                    <w:rPr>
                      <w:bCs/>
                      <w:lang w:val="en-US"/>
                    </w:rPr>
                    <w:t xml:space="preserve"> </w:t>
                  </w:r>
                  <w:r w:rsidRPr="00D461CD">
                    <w:rPr>
                      <w:bCs/>
                      <w:lang w:val="en-US"/>
                    </w:rPr>
                    <w:t>training in evidence-based practices, such as Motivation</w:t>
                  </w:r>
                  <w:r w:rsidR="006060C7">
                    <w:rPr>
                      <w:bCs/>
                      <w:lang w:val="en-US"/>
                    </w:rPr>
                    <w:t>al</w:t>
                  </w:r>
                  <w:r w:rsidRPr="00D461CD">
                    <w:rPr>
                      <w:bCs/>
                      <w:lang w:val="en-US"/>
                    </w:rPr>
                    <w:t xml:space="preserve"> Interviewing, Trauma-Focused CBT, Trust-Based Relational Intervention (TBRI), ASIST Suicide Prevention, and DBT to name a few. We are</w:t>
                  </w:r>
                  <w:r>
                    <w:rPr>
                      <w:bCs/>
                      <w:lang w:val="en-US"/>
                    </w:rPr>
                    <w:t xml:space="preserve"> </w:t>
                  </w:r>
                  <w:r w:rsidRPr="00D461CD">
                    <w:rPr>
                      <w:bCs/>
                      <w:lang w:val="en-US"/>
                    </w:rPr>
                    <w:t>currently formalizing an evidence-based practice “career ladder” for clinical staff. This is a five-year</w:t>
                  </w:r>
                  <w:r>
                    <w:rPr>
                      <w:bCs/>
                      <w:lang w:val="en-US"/>
                    </w:rPr>
                    <w:t xml:space="preserve"> </w:t>
                  </w:r>
                  <w:r w:rsidRPr="00D461CD">
                    <w:rPr>
                      <w:bCs/>
                      <w:lang w:val="en-US"/>
                    </w:rPr>
                    <w:t>plan outlining a plan for clinicians to achieve certification in at least eight evidence-based practices in</w:t>
                  </w:r>
                  <w:r>
                    <w:rPr>
                      <w:bCs/>
                      <w:lang w:val="en-US"/>
                    </w:rPr>
                    <w:t xml:space="preserve"> </w:t>
                  </w:r>
                  <w:r w:rsidRPr="00D461CD">
                    <w:rPr>
                      <w:bCs/>
                      <w:lang w:val="en-US"/>
                    </w:rPr>
                    <w:t>their first four-five years at Oaklawn, starting with Motivational Interviewing and culminating in EMDR.</w:t>
                  </w:r>
                </w:p>
                <w:p w14:paraId="48BE084E" w14:textId="77777777" w:rsidR="00B269E0" w:rsidRPr="00D461CD" w:rsidRDefault="00B269E0" w:rsidP="00D461CD">
                  <w:pPr>
                    <w:widowControl w:val="0"/>
                    <w:rPr>
                      <w:bCs/>
                      <w:lang w:val="en-US"/>
                    </w:rPr>
                  </w:pPr>
                </w:p>
                <w:p w14:paraId="10446523" w14:textId="4FEB8AAA" w:rsidR="00360BD0" w:rsidRPr="009C5DDD" w:rsidRDefault="00EA1326">
                  <w:pPr>
                    <w:widowControl w:val="0"/>
                    <w:rPr>
                      <w:bCs/>
                    </w:rPr>
                  </w:pPr>
                  <w:r>
                    <w:rPr>
                      <w:bCs/>
                    </w:rPr>
                    <w:t>*</w:t>
                  </w:r>
                  <w:r w:rsidR="00360BD0" w:rsidRPr="009C5DDD">
                    <w:rPr>
                      <w:bCs/>
                    </w:rPr>
                    <w:t>Additionally,</w:t>
                  </w:r>
                  <w:r w:rsidR="00504D75" w:rsidRPr="009C5DDD">
                    <w:rPr>
                      <w:bCs/>
                    </w:rPr>
                    <w:t xml:space="preserve"> training and education programs are p</w:t>
                  </w:r>
                  <w:r w:rsidR="00163595" w:rsidRPr="009C5DDD">
                    <w:rPr>
                      <w:bCs/>
                    </w:rPr>
                    <w:t>rovided to help build and maintain the competence of staf</w:t>
                  </w:r>
                  <w:r w:rsidR="00536611" w:rsidRPr="009C5DDD">
                    <w:rPr>
                      <w:bCs/>
                    </w:rPr>
                    <w:t>f as outlined in Oaklawn’s Staff Development Policy (HR 520)</w:t>
                  </w:r>
                </w:p>
              </w:tc>
              <w:tc>
                <w:tcPr>
                  <w:tcW w:w="1988" w:type="dxa"/>
                </w:tcPr>
                <w:p w14:paraId="66536262" w14:textId="77777777" w:rsidR="00134533" w:rsidRPr="004B13CC" w:rsidRDefault="00BD4DD3">
                  <w:pPr>
                    <w:widowControl w:val="0"/>
                    <w:rPr>
                      <w:bCs/>
                    </w:rPr>
                  </w:pPr>
                  <w:r w:rsidRPr="004B13CC">
                    <w:rPr>
                      <w:bCs/>
                    </w:rPr>
                    <w:lastRenderedPageBreak/>
                    <w:t xml:space="preserve">HR 345 Competency Assessment </w:t>
                  </w:r>
                </w:p>
                <w:p w14:paraId="5768EADD" w14:textId="77777777" w:rsidR="00741592" w:rsidRPr="004B13CC" w:rsidRDefault="00741592">
                  <w:pPr>
                    <w:widowControl w:val="0"/>
                    <w:rPr>
                      <w:bCs/>
                    </w:rPr>
                  </w:pPr>
                </w:p>
                <w:p w14:paraId="3FCC8F42" w14:textId="115FDA03" w:rsidR="00741592" w:rsidRPr="004B13CC" w:rsidRDefault="00741592">
                  <w:pPr>
                    <w:widowControl w:val="0"/>
                    <w:rPr>
                      <w:bCs/>
                    </w:rPr>
                  </w:pPr>
                  <w:r w:rsidRPr="004B13CC">
                    <w:rPr>
                      <w:bCs/>
                    </w:rPr>
                    <w:t>HR 500 Competence of Direct Care Staff</w:t>
                  </w:r>
                </w:p>
                <w:p w14:paraId="1A85D049" w14:textId="77777777" w:rsidR="0029586C" w:rsidRPr="004B13CC" w:rsidRDefault="0029586C">
                  <w:pPr>
                    <w:widowControl w:val="0"/>
                    <w:rPr>
                      <w:bCs/>
                    </w:rPr>
                  </w:pPr>
                </w:p>
                <w:p w14:paraId="44FCF3E4" w14:textId="3BA0C191" w:rsidR="0029586C" w:rsidRPr="004B13CC" w:rsidRDefault="0029586C">
                  <w:pPr>
                    <w:widowControl w:val="0"/>
                    <w:rPr>
                      <w:bCs/>
                    </w:rPr>
                  </w:pPr>
                  <w:r w:rsidRPr="004B13CC">
                    <w:rPr>
                      <w:bCs/>
                    </w:rPr>
                    <w:t>HR 505 Clinical Supervision Policy</w:t>
                  </w:r>
                </w:p>
                <w:p w14:paraId="7F5A69FA" w14:textId="77777777" w:rsidR="00341B1E" w:rsidRPr="004B13CC" w:rsidRDefault="00341B1E">
                  <w:pPr>
                    <w:widowControl w:val="0"/>
                    <w:rPr>
                      <w:bCs/>
                    </w:rPr>
                  </w:pPr>
                </w:p>
                <w:p w14:paraId="10CD4A11" w14:textId="2020C052" w:rsidR="00341B1E" w:rsidRDefault="00341B1E">
                  <w:pPr>
                    <w:widowControl w:val="0"/>
                    <w:rPr>
                      <w:bCs/>
                    </w:rPr>
                  </w:pPr>
                  <w:r w:rsidRPr="004B13CC">
                    <w:rPr>
                      <w:bCs/>
                    </w:rPr>
                    <w:t>HR</w:t>
                  </w:r>
                  <w:r w:rsidR="00F025A9" w:rsidRPr="004B13CC">
                    <w:rPr>
                      <w:bCs/>
                    </w:rPr>
                    <w:t xml:space="preserve"> 510 Medical Staff Peer Review/Professional Practice Evaluation</w:t>
                  </w:r>
                </w:p>
                <w:p w14:paraId="61DF84F8" w14:textId="77777777" w:rsidR="0000001B" w:rsidRDefault="0000001B">
                  <w:pPr>
                    <w:widowControl w:val="0"/>
                    <w:rPr>
                      <w:bCs/>
                    </w:rPr>
                  </w:pPr>
                </w:p>
                <w:p w14:paraId="45A010E1" w14:textId="5F4745A5" w:rsidR="0000001B" w:rsidRPr="004B13CC" w:rsidRDefault="0000001B">
                  <w:pPr>
                    <w:widowControl w:val="0"/>
                    <w:rPr>
                      <w:bCs/>
                    </w:rPr>
                  </w:pPr>
                  <w:r>
                    <w:rPr>
                      <w:bCs/>
                    </w:rPr>
                    <w:t xml:space="preserve">CS 900 Competency </w:t>
                  </w:r>
                  <w:r>
                    <w:rPr>
                      <w:bCs/>
                    </w:rPr>
                    <w:lastRenderedPageBreak/>
                    <w:t xml:space="preserve">Validation (Inpatient, C&amp;A residential, and Medical Services). </w:t>
                  </w:r>
                </w:p>
                <w:p w14:paraId="16322D10" w14:textId="77777777" w:rsidR="00BD4DD3" w:rsidRPr="004B13CC" w:rsidRDefault="00BD4DD3">
                  <w:pPr>
                    <w:widowControl w:val="0"/>
                    <w:rPr>
                      <w:bCs/>
                    </w:rPr>
                  </w:pPr>
                </w:p>
                <w:p w14:paraId="2AE898DA" w14:textId="1A018EA6" w:rsidR="00F45500" w:rsidRPr="004B13CC" w:rsidRDefault="00F45500" w:rsidP="00941FE6">
                  <w:pPr>
                    <w:widowControl w:val="0"/>
                    <w:rPr>
                      <w:bCs/>
                    </w:rPr>
                  </w:pPr>
                </w:p>
              </w:tc>
            </w:tr>
            <w:tr w:rsidR="00FD6094" w14:paraId="631FA8B7" w14:textId="77777777" w:rsidTr="00EE06D2">
              <w:tc>
                <w:tcPr>
                  <w:tcW w:w="1318" w:type="dxa"/>
                </w:tcPr>
                <w:p w14:paraId="769E6230" w14:textId="32C2DA9A" w:rsidR="00FD6094" w:rsidRDefault="003B5432">
                  <w:pPr>
                    <w:widowControl w:val="0"/>
                    <w:rPr>
                      <w:b/>
                    </w:rPr>
                  </w:pPr>
                  <w:r>
                    <w:rPr>
                      <w:b/>
                    </w:rPr>
                    <w:lastRenderedPageBreak/>
                    <w:t>1.c.3</w:t>
                  </w:r>
                </w:p>
              </w:tc>
              <w:tc>
                <w:tcPr>
                  <w:tcW w:w="9458" w:type="dxa"/>
                </w:tcPr>
                <w:p w14:paraId="0A8BEE5B" w14:textId="46E12840" w:rsidR="000A3525" w:rsidRDefault="00590AD6" w:rsidP="00B213F7">
                  <w:pPr>
                    <w:widowControl w:val="0"/>
                    <w:rPr>
                      <w:bCs/>
                      <w:lang w:val="en-US"/>
                    </w:rPr>
                  </w:pPr>
                  <w:r w:rsidRPr="009C5DDD">
                    <w:rPr>
                      <w:bCs/>
                    </w:rPr>
                    <w:t xml:space="preserve">Training is provided in a variety of </w:t>
                  </w:r>
                  <w:r w:rsidR="00941FE6" w:rsidRPr="009C5DDD">
                    <w:rPr>
                      <w:bCs/>
                    </w:rPr>
                    <w:t>formats</w:t>
                  </w:r>
                  <w:r w:rsidR="006301FD" w:rsidRPr="009C5DDD">
                    <w:rPr>
                      <w:bCs/>
                    </w:rPr>
                    <w:t xml:space="preserve">, </w:t>
                  </w:r>
                  <w:r w:rsidR="00941FE6" w:rsidRPr="009C5DDD">
                    <w:rPr>
                      <w:bCs/>
                    </w:rPr>
                    <w:t>including</w:t>
                  </w:r>
                  <w:r w:rsidR="006301FD" w:rsidRPr="009C5DDD">
                    <w:rPr>
                      <w:bCs/>
                    </w:rPr>
                    <w:t xml:space="preserve"> in-person classroom training, online training, </w:t>
                  </w:r>
                  <w:r w:rsidR="00BD06CE" w:rsidRPr="009C5DDD">
                    <w:rPr>
                      <w:bCs/>
                    </w:rPr>
                    <w:t>and</w:t>
                  </w:r>
                  <w:r w:rsidR="006301FD" w:rsidRPr="009C5DDD">
                    <w:rPr>
                      <w:bCs/>
                    </w:rPr>
                    <w:t xml:space="preserve"> larger </w:t>
                  </w:r>
                  <w:r w:rsidR="00941FE6" w:rsidRPr="009C5DDD">
                    <w:rPr>
                      <w:bCs/>
                    </w:rPr>
                    <w:t>organization</w:t>
                  </w:r>
                  <w:r w:rsidR="00BB2506" w:rsidRPr="009C5DDD">
                    <w:rPr>
                      <w:bCs/>
                    </w:rPr>
                    <w:t>al</w:t>
                  </w:r>
                  <w:r w:rsidR="006301FD" w:rsidRPr="009C5DDD">
                    <w:rPr>
                      <w:bCs/>
                    </w:rPr>
                    <w:t xml:space="preserve"> in-service trainings.</w:t>
                  </w:r>
                  <w:r w:rsidR="007D15D8">
                    <w:rPr>
                      <w:bCs/>
                    </w:rPr>
                    <w:t xml:space="preserve"> </w:t>
                  </w:r>
                  <w:r w:rsidR="00B213F7" w:rsidRPr="009C5DDD">
                    <w:rPr>
                      <w:bCs/>
                      <w:lang w:val="en-US"/>
                    </w:rPr>
                    <w:t xml:space="preserve">These are chosen by the Education Committee to reflect current practices in the community and treatment standards. </w:t>
                  </w:r>
                </w:p>
                <w:p w14:paraId="06076A11" w14:textId="77777777" w:rsidR="000A3525" w:rsidRDefault="000A3525" w:rsidP="00B213F7">
                  <w:pPr>
                    <w:widowControl w:val="0"/>
                    <w:rPr>
                      <w:bCs/>
                      <w:lang w:val="en-US"/>
                    </w:rPr>
                  </w:pPr>
                </w:p>
                <w:p w14:paraId="0FC7207C" w14:textId="3543D321" w:rsidR="007C2C85" w:rsidRPr="009C5DDD" w:rsidRDefault="00B213F7" w:rsidP="00B213F7">
                  <w:pPr>
                    <w:widowControl w:val="0"/>
                    <w:rPr>
                      <w:bCs/>
                      <w:lang w:val="en-US"/>
                    </w:rPr>
                  </w:pPr>
                  <w:r w:rsidRPr="009C5DDD">
                    <w:rPr>
                      <w:bCs/>
                      <w:lang w:val="en-US"/>
                    </w:rPr>
                    <w:t>In addition, the Addictions Team provides monthly Narcan use training to the public</w:t>
                  </w:r>
                  <w:r w:rsidR="007C2C85" w:rsidRPr="009C5DDD">
                    <w:rPr>
                      <w:bCs/>
                      <w:lang w:val="en-US"/>
                    </w:rPr>
                    <w:t>, as mentioned in 1.c</w:t>
                  </w:r>
                  <w:r w:rsidR="00067B85" w:rsidRPr="009C5DDD">
                    <w:rPr>
                      <w:bCs/>
                      <w:lang w:val="en-US"/>
                    </w:rPr>
                    <w:t xml:space="preserve">.1. </w:t>
                  </w:r>
                </w:p>
                <w:p w14:paraId="088D1E05" w14:textId="77777777" w:rsidR="00067B85" w:rsidRPr="009C5DDD" w:rsidRDefault="00067B85" w:rsidP="00B213F7">
                  <w:pPr>
                    <w:widowControl w:val="0"/>
                    <w:rPr>
                      <w:bCs/>
                      <w:lang w:val="en-US"/>
                    </w:rPr>
                  </w:pPr>
                </w:p>
                <w:p w14:paraId="37050F25" w14:textId="08406FF8" w:rsidR="00067B85" w:rsidRPr="009C5DDD" w:rsidRDefault="00067B85" w:rsidP="00B213F7">
                  <w:pPr>
                    <w:widowControl w:val="0"/>
                    <w:rPr>
                      <w:bCs/>
                      <w:lang w:val="en-US"/>
                    </w:rPr>
                  </w:pPr>
                  <w:r w:rsidRPr="009C5DDD">
                    <w:rPr>
                      <w:bCs/>
                      <w:lang w:val="en-US"/>
                    </w:rPr>
                    <w:t>Oaklawn documents all trainings and demonstration of competency in staff personnel records.</w:t>
                  </w:r>
                </w:p>
                <w:p w14:paraId="63340B2C" w14:textId="77777777" w:rsidR="007C2C85" w:rsidRPr="009C5DDD" w:rsidRDefault="007C2C85" w:rsidP="00B213F7">
                  <w:pPr>
                    <w:widowControl w:val="0"/>
                    <w:rPr>
                      <w:bCs/>
                      <w:lang w:val="en-US"/>
                    </w:rPr>
                  </w:pPr>
                </w:p>
                <w:p w14:paraId="151B9AAA" w14:textId="77777777" w:rsidR="004049F3" w:rsidRPr="009C5DDD" w:rsidRDefault="004049F3" w:rsidP="00B213F7">
                  <w:pPr>
                    <w:widowControl w:val="0"/>
                    <w:rPr>
                      <w:bCs/>
                      <w:lang w:val="en-US"/>
                    </w:rPr>
                  </w:pPr>
                  <w:r w:rsidRPr="009C5DDD">
                    <w:rPr>
                      <w:bCs/>
                      <w:lang w:val="en-US"/>
                    </w:rPr>
                    <w:t>Oaklawn is exceeding this criterion in the following ways:</w:t>
                  </w:r>
                </w:p>
                <w:p w14:paraId="60CEF220" w14:textId="77777777" w:rsidR="00446BEC" w:rsidRDefault="00B213F7" w:rsidP="001434B1">
                  <w:pPr>
                    <w:pStyle w:val="ListParagraph"/>
                    <w:widowControl w:val="0"/>
                    <w:numPr>
                      <w:ilvl w:val="0"/>
                      <w:numId w:val="98"/>
                    </w:numPr>
                    <w:rPr>
                      <w:bCs/>
                      <w:lang w:val="en-US"/>
                    </w:rPr>
                  </w:pPr>
                  <w:r w:rsidRPr="00446BEC">
                    <w:rPr>
                      <w:bCs/>
                      <w:lang w:val="en-US"/>
                    </w:rPr>
                    <w:t xml:space="preserve">Oaklawn is recognized by the Indiana Professional Licensing Agency (INPLA) as a provider of continuing education for behavioral health providers. </w:t>
                  </w:r>
                </w:p>
                <w:p w14:paraId="50FA0073" w14:textId="77777777" w:rsidR="00446BEC" w:rsidRDefault="00B213F7" w:rsidP="001434B1">
                  <w:pPr>
                    <w:pStyle w:val="ListParagraph"/>
                    <w:widowControl w:val="0"/>
                    <w:numPr>
                      <w:ilvl w:val="0"/>
                      <w:numId w:val="98"/>
                    </w:numPr>
                    <w:rPr>
                      <w:bCs/>
                      <w:lang w:val="en-US"/>
                    </w:rPr>
                  </w:pPr>
                  <w:r w:rsidRPr="00446BEC">
                    <w:rPr>
                      <w:bCs/>
                      <w:lang w:val="en-US"/>
                    </w:rPr>
                    <w:t xml:space="preserve">Programs that Oaklawn sponsors with CEUs comply with INPLA’s record-keeping requirements. </w:t>
                  </w:r>
                </w:p>
                <w:p w14:paraId="3529CA38" w14:textId="5C85D7B8" w:rsidR="005F5B71" w:rsidRPr="00446BEC" w:rsidRDefault="00B213F7" w:rsidP="001434B1">
                  <w:pPr>
                    <w:pStyle w:val="ListParagraph"/>
                    <w:widowControl w:val="0"/>
                    <w:numPr>
                      <w:ilvl w:val="0"/>
                      <w:numId w:val="98"/>
                    </w:numPr>
                    <w:rPr>
                      <w:bCs/>
                      <w:lang w:val="en-US"/>
                    </w:rPr>
                  </w:pPr>
                  <w:r w:rsidRPr="00446BEC">
                    <w:rPr>
                      <w:bCs/>
                      <w:lang w:val="en-US"/>
                    </w:rPr>
                    <w:t xml:space="preserve">Other educational events and in-service training are documented in the LMS or in </w:t>
                  </w:r>
                  <w:r w:rsidRPr="00446BEC">
                    <w:rPr>
                      <w:bCs/>
                      <w:lang w:val="en-US"/>
                    </w:rPr>
                    <w:lastRenderedPageBreak/>
                    <w:t>Oaklawn’s global document storage system.</w:t>
                  </w:r>
                </w:p>
              </w:tc>
              <w:tc>
                <w:tcPr>
                  <w:tcW w:w="1988" w:type="dxa"/>
                </w:tcPr>
                <w:p w14:paraId="0873932A" w14:textId="09A8B53F" w:rsidR="00BF78CE" w:rsidRPr="004B13CC" w:rsidRDefault="007138D4" w:rsidP="00941FE6">
                  <w:pPr>
                    <w:widowControl w:val="0"/>
                    <w:rPr>
                      <w:bCs/>
                    </w:rPr>
                  </w:pPr>
                  <w:r w:rsidRPr="004B13CC">
                    <w:rPr>
                      <w:bCs/>
                    </w:rPr>
                    <w:lastRenderedPageBreak/>
                    <w:t>Relias Training Records</w:t>
                  </w:r>
                </w:p>
                <w:p w14:paraId="685BA08D" w14:textId="77777777" w:rsidR="007138D4" w:rsidRPr="004B13CC" w:rsidRDefault="007138D4" w:rsidP="00941FE6">
                  <w:pPr>
                    <w:widowControl w:val="0"/>
                    <w:rPr>
                      <w:bCs/>
                    </w:rPr>
                  </w:pPr>
                </w:p>
                <w:p w14:paraId="7ABC3850" w14:textId="798BA7F8" w:rsidR="007138D4" w:rsidRPr="004B13CC" w:rsidRDefault="007138D4" w:rsidP="00941FE6">
                  <w:pPr>
                    <w:widowControl w:val="0"/>
                    <w:rPr>
                      <w:bCs/>
                    </w:rPr>
                  </w:pPr>
                  <w:r w:rsidRPr="004B13CC">
                    <w:rPr>
                      <w:bCs/>
                    </w:rPr>
                    <w:t>Global Search Records</w:t>
                  </w:r>
                </w:p>
                <w:p w14:paraId="68E5ADFD" w14:textId="77777777" w:rsidR="00BF78CE" w:rsidRPr="004B13CC" w:rsidRDefault="00BF78CE" w:rsidP="00941FE6">
                  <w:pPr>
                    <w:widowControl w:val="0"/>
                    <w:rPr>
                      <w:bCs/>
                    </w:rPr>
                  </w:pPr>
                </w:p>
                <w:p w14:paraId="07A58C4F" w14:textId="54E178D7" w:rsidR="00941FE6" w:rsidRPr="004B13CC" w:rsidRDefault="00941FE6" w:rsidP="00941FE6">
                  <w:pPr>
                    <w:widowControl w:val="0"/>
                    <w:rPr>
                      <w:bCs/>
                    </w:rPr>
                  </w:pPr>
                  <w:r w:rsidRPr="004B13CC">
                    <w:rPr>
                      <w:bCs/>
                    </w:rPr>
                    <w:t>Indiana Professional Licensing Agency Training Records</w:t>
                  </w:r>
                </w:p>
                <w:p w14:paraId="1F3F86B6" w14:textId="77777777" w:rsidR="00FD6094" w:rsidRPr="004B13CC" w:rsidRDefault="00FD6094">
                  <w:pPr>
                    <w:widowControl w:val="0"/>
                    <w:rPr>
                      <w:bCs/>
                    </w:rPr>
                  </w:pPr>
                </w:p>
              </w:tc>
            </w:tr>
            <w:tr w:rsidR="00FD6094" w14:paraId="2087A9E3" w14:textId="77777777" w:rsidTr="00EE06D2">
              <w:tc>
                <w:tcPr>
                  <w:tcW w:w="1318" w:type="dxa"/>
                </w:tcPr>
                <w:p w14:paraId="2C06E854" w14:textId="1384993D" w:rsidR="00FD6094" w:rsidRDefault="008A3E6A">
                  <w:pPr>
                    <w:widowControl w:val="0"/>
                    <w:rPr>
                      <w:b/>
                    </w:rPr>
                  </w:pPr>
                  <w:r>
                    <w:rPr>
                      <w:b/>
                    </w:rPr>
                    <w:t>1.c.4</w:t>
                  </w:r>
                </w:p>
              </w:tc>
              <w:tc>
                <w:tcPr>
                  <w:tcW w:w="9458" w:type="dxa"/>
                </w:tcPr>
                <w:p w14:paraId="0DA62C90" w14:textId="34514D0D" w:rsidR="00FD6094" w:rsidRDefault="00013C9C" w:rsidP="00013C9C">
                  <w:pPr>
                    <w:widowControl w:val="0"/>
                    <w:rPr>
                      <w:bCs/>
                      <w:lang w:val="en-US"/>
                    </w:rPr>
                  </w:pPr>
                  <w:r w:rsidRPr="00013C9C">
                    <w:rPr>
                      <w:bCs/>
                      <w:lang w:val="en-US"/>
                    </w:rPr>
                    <w:t>Oaklawn has a dedicated training staff that includes a Training Manager and a Training</w:t>
                  </w:r>
                  <w:r w:rsidR="00B1016D">
                    <w:rPr>
                      <w:bCs/>
                      <w:lang w:val="en-US"/>
                    </w:rPr>
                    <w:t xml:space="preserve"> </w:t>
                  </w:r>
                  <w:r w:rsidRPr="00013C9C">
                    <w:rPr>
                      <w:bCs/>
                      <w:lang w:val="en-US"/>
                    </w:rPr>
                    <w:t>Specialist. The training staff support a cadre of experienced subject matter experts who</w:t>
                  </w:r>
                  <w:r w:rsidR="00B1016D">
                    <w:rPr>
                      <w:bCs/>
                      <w:lang w:val="en-US"/>
                    </w:rPr>
                    <w:t xml:space="preserve"> </w:t>
                  </w:r>
                  <w:r w:rsidRPr="00013C9C">
                    <w:rPr>
                      <w:bCs/>
                      <w:lang w:val="en-US"/>
                    </w:rPr>
                    <w:t>serve as trainers. Oaklawn trainers are selected based on their knowledge and expertise</w:t>
                  </w:r>
                  <w:r w:rsidR="00B1016D">
                    <w:rPr>
                      <w:bCs/>
                      <w:lang w:val="en-US"/>
                    </w:rPr>
                    <w:t xml:space="preserve"> </w:t>
                  </w:r>
                  <w:r w:rsidRPr="00013C9C">
                    <w:rPr>
                      <w:bCs/>
                      <w:lang w:val="en-US"/>
                    </w:rPr>
                    <w:t>in the areas in which they provide training. Outside consultants are also used for training</w:t>
                  </w:r>
                  <w:r w:rsidRPr="009C5DDD">
                    <w:rPr>
                      <w:bCs/>
                      <w:lang w:val="en-US"/>
                    </w:rPr>
                    <w:t xml:space="preserve"> when needed.</w:t>
                  </w:r>
                </w:p>
                <w:p w14:paraId="4720596D" w14:textId="77777777" w:rsidR="00D25D6C" w:rsidRDefault="00D25D6C" w:rsidP="00013C9C">
                  <w:pPr>
                    <w:widowControl w:val="0"/>
                    <w:rPr>
                      <w:bCs/>
                      <w:lang w:val="en-US"/>
                    </w:rPr>
                  </w:pPr>
                </w:p>
                <w:p w14:paraId="5DCD9982" w14:textId="2DBE1F64" w:rsidR="00F24A31" w:rsidRDefault="00D25D6C" w:rsidP="00DC5205">
                  <w:pPr>
                    <w:widowControl w:val="0"/>
                    <w:rPr>
                      <w:bCs/>
                      <w:lang w:val="en-US"/>
                    </w:rPr>
                  </w:pPr>
                  <w:r>
                    <w:rPr>
                      <w:bCs/>
                      <w:lang w:val="en-US"/>
                    </w:rPr>
                    <w:t xml:space="preserve">Additionally, Oaklawn has </w:t>
                  </w:r>
                  <w:r w:rsidR="00DC5205">
                    <w:rPr>
                      <w:bCs/>
                      <w:lang w:val="en-US"/>
                    </w:rPr>
                    <w:t xml:space="preserve">an OTS </w:t>
                  </w:r>
                  <w:r w:rsidR="007C1523">
                    <w:rPr>
                      <w:bCs/>
                      <w:lang w:val="en-US"/>
                    </w:rPr>
                    <w:t xml:space="preserve">(orientation and training specialist) </w:t>
                  </w:r>
                  <w:r w:rsidR="00DC5205">
                    <w:rPr>
                      <w:bCs/>
                      <w:lang w:val="en-US"/>
                    </w:rPr>
                    <w:t xml:space="preserve">position in St. Joseph County for Child and Adolescent Skills Trainers and is working on implementing them </w:t>
                  </w:r>
                  <w:r w:rsidR="000A6817">
                    <w:rPr>
                      <w:bCs/>
                      <w:lang w:val="en-US"/>
                    </w:rPr>
                    <w:t>for</w:t>
                  </w:r>
                  <w:r w:rsidR="00B1016D">
                    <w:rPr>
                      <w:bCs/>
                      <w:lang w:val="en-US"/>
                    </w:rPr>
                    <w:t>:</w:t>
                  </w:r>
                </w:p>
                <w:p w14:paraId="44ECE1B3" w14:textId="28FED536" w:rsidR="00E86991" w:rsidRDefault="000A6817" w:rsidP="001434B1">
                  <w:pPr>
                    <w:pStyle w:val="ListParagraph"/>
                    <w:widowControl w:val="0"/>
                    <w:numPr>
                      <w:ilvl w:val="0"/>
                      <w:numId w:val="89"/>
                    </w:numPr>
                    <w:rPr>
                      <w:bCs/>
                      <w:lang w:val="en-US"/>
                    </w:rPr>
                  </w:pPr>
                  <w:r>
                    <w:rPr>
                      <w:bCs/>
                      <w:lang w:val="en-US"/>
                    </w:rPr>
                    <w:t>Child and Adolescents Skills Trainers in Elkhart County</w:t>
                  </w:r>
                </w:p>
                <w:p w14:paraId="49244337" w14:textId="4462B6BA" w:rsidR="000A6817" w:rsidRDefault="00343975" w:rsidP="001434B1">
                  <w:pPr>
                    <w:pStyle w:val="ListParagraph"/>
                    <w:widowControl w:val="0"/>
                    <w:numPr>
                      <w:ilvl w:val="0"/>
                      <w:numId w:val="89"/>
                    </w:numPr>
                    <w:rPr>
                      <w:bCs/>
                      <w:lang w:val="en-US"/>
                    </w:rPr>
                  </w:pPr>
                  <w:r>
                    <w:rPr>
                      <w:bCs/>
                      <w:lang w:val="en-US"/>
                    </w:rPr>
                    <w:t>Adult Case Management</w:t>
                  </w:r>
                </w:p>
                <w:p w14:paraId="620B7F75" w14:textId="1E8FB481" w:rsidR="00343975" w:rsidRDefault="00343975" w:rsidP="001434B1">
                  <w:pPr>
                    <w:pStyle w:val="ListParagraph"/>
                    <w:widowControl w:val="0"/>
                    <w:numPr>
                      <w:ilvl w:val="0"/>
                      <w:numId w:val="89"/>
                    </w:numPr>
                    <w:rPr>
                      <w:bCs/>
                      <w:lang w:val="en-US"/>
                    </w:rPr>
                  </w:pPr>
                  <w:r>
                    <w:rPr>
                      <w:bCs/>
                      <w:lang w:val="en-US"/>
                    </w:rPr>
                    <w:t>Peer Support Professionals</w:t>
                  </w:r>
                </w:p>
                <w:p w14:paraId="48BAAF03" w14:textId="77777777" w:rsidR="00177C12" w:rsidRDefault="00177C12" w:rsidP="00013C9C">
                  <w:pPr>
                    <w:widowControl w:val="0"/>
                    <w:rPr>
                      <w:bCs/>
                      <w:lang w:val="en-US"/>
                    </w:rPr>
                  </w:pPr>
                </w:p>
                <w:p w14:paraId="200BB3DC" w14:textId="71FA6FF0" w:rsidR="00D25D6C" w:rsidRPr="009C5DDD" w:rsidRDefault="00547647" w:rsidP="00013C9C">
                  <w:pPr>
                    <w:widowControl w:val="0"/>
                    <w:rPr>
                      <w:bCs/>
                      <w:lang w:val="en-US"/>
                    </w:rPr>
                  </w:pPr>
                  <w:r>
                    <w:rPr>
                      <w:bCs/>
                      <w:lang w:val="en-US"/>
                    </w:rPr>
                    <w:t>This will increase competency levels among these positions and provide ongoing specialized training and support</w:t>
                  </w:r>
                  <w:r w:rsidR="008E2907">
                    <w:rPr>
                      <w:bCs/>
                      <w:lang w:val="en-US"/>
                    </w:rPr>
                    <w:t>.</w:t>
                  </w:r>
                </w:p>
              </w:tc>
              <w:tc>
                <w:tcPr>
                  <w:tcW w:w="1988" w:type="dxa"/>
                </w:tcPr>
                <w:p w14:paraId="68EB2232" w14:textId="77777777" w:rsidR="00FD6094" w:rsidRPr="004B13CC" w:rsidRDefault="007138D4">
                  <w:pPr>
                    <w:widowControl w:val="0"/>
                    <w:rPr>
                      <w:bCs/>
                    </w:rPr>
                  </w:pPr>
                  <w:r w:rsidRPr="004B13CC">
                    <w:rPr>
                      <w:bCs/>
                    </w:rPr>
                    <w:t>Training Manager</w:t>
                  </w:r>
                  <w:r w:rsidR="008A3E6A" w:rsidRPr="004B13CC">
                    <w:rPr>
                      <w:bCs/>
                    </w:rPr>
                    <w:t xml:space="preserve"> Position Description</w:t>
                  </w:r>
                </w:p>
                <w:p w14:paraId="5085BC03" w14:textId="77777777" w:rsidR="008A3E6A" w:rsidRPr="004B13CC" w:rsidRDefault="008A3E6A">
                  <w:pPr>
                    <w:widowControl w:val="0"/>
                    <w:rPr>
                      <w:bCs/>
                    </w:rPr>
                  </w:pPr>
                </w:p>
                <w:p w14:paraId="058C181A" w14:textId="6188173C" w:rsidR="008A3E6A" w:rsidRPr="004B13CC" w:rsidRDefault="008A3E6A">
                  <w:pPr>
                    <w:widowControl w:val="0"/>
                    <w:rPr>
                      <w:bCs/>
                    </w:rPr>
                  </w:pPr>
                  <w:r w:rsidRPr="004B13CC">
                    <w:rPr>
                      <w:bCs/>
                    </w:rPr>
                    <w:t>Training Specialist Position Description</w:t>
                  </w:r>
                </w:p>
                <w:p w14:paraId="18CBB068" w14:textId="77777777" w:rsidR="008A3E6A" w:rsidRPr="004B13CC" w:rsidRDefault="008A3E6A">
                  <w:pPr>
                    <w:widowControl w:val="0"/>
                    <w:rPr>
                      <w:bCs/>
                    </w:rPr>
                  </w:pPr>
                </w:p>
                <w:p w14:paraId="7BFFD47D" w14:textId="4495524F" w:rsidR="008A3E6A" w:rsidRPr="004B13CC" w:rsidRDefault="008A3E6A">
                  <w:pPr>
                    <w:widowControl w:val="0"/>
                    <w:rPr>
                      <w:bCs/>
                    </w:rPr>
                  </w:pPr>
                  <w:r w:rsidRPr="004B13CC">
                    <w:rPr>
                      <w:bCs/>
                    </w:rPr>
                    <w:t>Trainer Resumes</w:t>
                  </w:r>
                </w:p>
              </w:tc>
            </w:tr>
            <w:tr w:rsidR="00FD6094" w14:paraId="5379AD09" w14:textId="77777777" w:rsidTr="00EE06D2">
              <w:tc>
                <w:tcPr>
                  <w:tcW w:w="1318" w:type="dxa"/>
                </w:tcPr>
                <w:p w14:paraId="48784011" w14:textId="66F8BC59" w:rsidR="00FD6094" w:rsidRDefault="007570A9">
                  <w:pPr>
                    <w:widowControl w:val="0"/>
                    <w:rPr>
                      <w:b/>
                    </w:rPr>
                  </w:pPr>
                  <w:r>
                    <w:rPr>
                      <w:b/>
                    </w:rPr>
                    <w:t>1.d.1</w:t>
                  </w:r>
                </w:p>
              </w:tc>
              <w:tc>
                <w:tcPr>
                  <w:tcW w:w="9458" w:type="dxa"/>
                </w:tcPr>
                <w:p w14:paraId="2EB8DF3A" w14:textId="24E050DB" w:rsidR="00FD6094" w:rsidRDefault="00887503" w:rsidP="005A66C7">
                  <w:pPr>
                    <w:widowControl w:val="0"/>
                    <w:tabs>
                      <w:tab w:val="left" w:pos="2295"/>
                    </w:tabs>
                    <w:rPr>
                      <w:bCs/>
                      <w:lang w:val="en-US"/>
                    </w:rPr>
                  </w:pPr>
                  <w:r>
                    <w:rPr>
                      <w:bCs/>
                    </w:rPr>
                    <w:t xml:space="preserve">In </w:t>
                  </w:r>
                  <w:r w:rsidR="002B625A">
                    <w:rPr>
                      <w:bCs/>
                    </w:rPr>
                    <w:t xml:space="preserve">the previous Calendar Year (2022), 2.4% of </w:t>
                  </w:r>
                  <w:r w:rsidR="00454A1B">
                    <w:rPr>
                      <w:bCs/>
                    </w:rPr>
                    <w:t xml:space="preserve">the population Oaklawn served identified as having </w:t>
                  </w:r>
                  <w:r w:rsidR="002E1DC9">
                    <w:rPr>
                      <w:bCs/>
                    </w:rPr>
                    <w:t>LEP or other language disability.</w:t>
                  </w:r>
                  <w:r w:rsidR="00DB5C70">
                    <w:rPr>
                      <w:bCs/>
                    </w:rPr>
                    <w:t xml:space="preserve"> </w:t>
                  </w:r>
                  <w:r w:rsidR="0022148C" w:rsidRPr="0022148C">
                    <w:rPr>
                      <w:bCs/>
                    </w:rPr>
                    <w:t>Oaklawn has policies in place recognizing that communication is critical to quality care and patient safety</w:t>
                  </w:r>
                  <w:r w:rsidR="00A15713">
                    <w:rPr>
                      <w:bCs/>
                    </w:rPr>
                    <w:t>. These policies codify that Oaklawn provides assistance to overcome language and communication barriers</w:t>
                  </w:r>
                  <w:r w:rsidR="00EB5698">
                    <w:rPr>
                      <w:bCs/>
                    </w:rPr>
                    <w:t xml:space="preserve">, allowing for appropriate evaluation, diagnosis, and treatment of individuals with limited </w:t>
                  </w:r>
                  <w:r w:rsidR="005A66C7">
                    <w:rPr>
                      <w:bCs/>
                    </w:rPr>
                    <w:t>English</w:t>
                  </w:r>
                  <w:r w:rsidR="00EB5698">
                    <w:rPr>
                      <w:bCs/>
                    </w:rPr>
                    <w:t xml:space="preserve"> proficiency or who are dea</w:t>
                  </w:r>
                  <w:r w:rsidR="0040158F">
                    <w:rPr>
                      <w:bCs/>
                    </w:rPr>
                    <w:t>f</w:t>
                  </w:r>
                  <w:r w:rsidR="00EB5698">
                    <w:rPr>
                      <w:bCs/>
                    </w:rPr>
                    <w:t xml:space="preserve"> or hard of hearing. Oaklawn will provide </w:t>
                  </w:r>
                  <w:r w:rsidR="005A66C7">
                    <w:rPr>
                      <w:bCs/>
                    </w:rPr>
                    <w:t>auxiliary</w:t>
                  </w:r>
                  <w:r w:rsidR="00EB5698">
                    <w:rPr>
                      <w:bCs/>
                    </w:rPr>
                    <w:t xml:space="preserve"> aids and services to individuals </w:t>
                  </w:r>
                  <w:r w:rsidR="005A66C7" w:rsidRPr="005A66C7">
                    <w:rPr>
                      <w:bCs/>
                      <w:lang w:val="en-US"/>
                    </w:rPr>
                    <w:t>with disabilities free of charge and in a timely manner for an equal opportunity to</w:t>
                  </w:r>
                  <w:r w:rsidR="0040158F">
                    <w:rPr>
                      <w:bCs/>
                      <w:lang w:val="en-US"/>
                    </w:rPr>
                    <w:t xml:space="preserve"> </w:t>
                  </w:r>
                  <w:r w:rsidR="005A66C7" w:rsidRPr="005A66C7">
                    <w:rPr>
                      <w:bCs/>
                      <w:lang w:val="en-US"/>
                    </w:rPr>
                    <w:t>participate in and benefit from its services. For individuals not able to read, staff support</w:t>
                  </w:r>
                  <w:r w:rsidR="0040158F">
                    <w:rPr>
                      <w:bCs/>
                      <w:lang w:val="en-US"/>
                    </w:rPr>
                    <w:t xml:space="preserve"> </w:t>
                  </w:r>
                  <w:r w:rsidR="005A66C7" w:rsidRPr="005A66C7">
                    <w:rPr>
                      <w:bCs/>
                      <w:lang w:val="en-US"/>
                    </w:rPr>
                    <w:t>is arranged to ensure that materials are read to/and or explained in terms that are</w:t>
                  </w:r>
                  <w:r w:rsidR="0040158F">
                    <w:rPr>
                      <w:bCs/>
                      <w:lang w:val="en-US"/>
                    </w:rPr>
                    <w:t xml:space="preserve"> </w:t>
                  </w:r>
                  <w:r w:rsidR="005A66C7" w:rsidRPr="005A66C7">
                    <w:rPr>
                      <w:bCs/>
                      <w:lang w:val="en-US"/>
                    </w:rPr>
                    <w:t>understood. Notice of this policy is provided to all clients at admission. The notice</w:t>
                  </w:r>
                  <w:r w:rsidR="0040158F">
                    <w:rPr>
                      <w:bCs/>
                      <w:lang w:val="en-US"/>
                    </w:rPr>
                    <w:t xml:space="preserve"> </w:t>
                  </w:r>
                  <w:r w:rsidR="005A66C7" w:rsidRPr="005A66C7">
                    <w:rPr>
                      <w:bCs/>
                      <w:lang w:val="en-US"/>
                    </w:rPr>
                    <w:t>includes an Oaklawn employee's name and contact information, as well as U.S.</w:t>
                  </w:r>
                  <w:r w:rsidR="0040158F">
                    <w:rPr>
                      <w:bCs/>
                      <w:lang w:val="en-US"/>
                    </w:rPr>
                    <w:t xml:space="preserve"> </w:t>
                  </w:r>
                  <w:r w:rsidR="005A66C7" w:rsidRPr="005A66C7">
                    <w:rPr>
                      <w:bCs/>
                      <w:lang w:val="en-US"/>
                    </w:rPr>
                    <w:t>Department of HHS complaint contact information</w:t>
                  </w:r>
                  <w:r w:rsidR="005A7C71">
                    <w:rPr>
                      <w:bCs/>
                      <w:lang w:val="en-US"/>
                    </w:rPr>
                    <w:t>.</w:t>
                  </w:r>
                </w:p>
                <w:p w14:paraId="2D6C21CE" w14:textId="77777777" w:rsidR="005A7C71" w:rsidRDefault="005A7C71" w:rsidP="005A66C7">
                  <w:pPr>
                    <w:widowControl w:val="0"/>
                    <w:tabs>
                      <w:tab w:val="left" w:pos="2295"/>
                    </w:tabs>
                    <w:rPr>
                      <w:bCs/>
                      <w:lang w:val="en-US"/>
                    </w:rPr>
                  </w:pPr>
                </w:p>
                <w:p w14:paraId="2E9D9C58" w14:textId="73870207" w:rsidR="00823E7F" w:rsidRDefault="005A7C71" w:rsidP="000E01C5">
                  <w:pPr>
                    <w:widowControl w:val="0"/>
                    <w:tabs>
                      <w:tab w:val="left" w:pos="2295"/>
                    </w:tabs>
                    <w:rPr>
                      <w:rFonts w:eastAsia="Times New Roman"/>
                      <w:color w:val="242424"/>
                      <w:bdr w:val="none" w:sz="0" w:space="0" w:color="auto" w:frame="1"/>
                      <w:lang w:val="en-US"/>
                    </w:rPr>
                  </w:pPr>
                  <w:r>
                    <w:rPr>
                      <w:bCs/>
                      <w:lang w:val="en-US"/>
                    </w:rPr>
                    <w:t xml:space="preserve">Additionally, </w:t>
                  </w:r>
                  <w:r w:rsidR="00562EEA">
                    <w:rPr>
                      <w:bCs/>
                      <w:lang w:val="en-US"/>
                    </w:rPr>
                    <w:t xml:space="preserve">Oaklawn has </w:t>
                  </w:r>
                  <w:r w:rsidR="00A26E62">
                    <w:rPr>
                      <w:bCs/>
                      <w:lang w:val="en-US"/>
                    </w:rPr>
                    <w:t>contracted with Propio</w:t>
                  </w:r>
                  <w:r w:rsidR="00816B4D">
                    <w:rPr>
                      <w:bCs/>
                      <w:lang w:val="en-US"/>
                    </w:rPr>
                    <w:t>,</w:t>
                  </w:r>
                  <w:r w:rsidR="00A26E62">
                    <w:rPr>
                      <w:bCs/>
                      <w:lang w:val="en-US"/>
                    </w:rPr>
                    <w:t xml:space="preserve"> a language service </w:t>
                  </w:r>
                  <w:r w:rsidR="00FC1401">
                    <w:rPr>
                      <w:bCs/>
                      <w:lang w:val="en-US"/>
                    </w:rPr>
                    <w:t xml:space="preserve">that provides both </w:t>
                  </w:r>
                  <w:r w:rsidR="0091698B">
                    <w:rPr>
                      <w:bCs/>
                      <w:lang w:val="en-US"/>
                    </w:rPr>
                    <w:t xml:space="preserve">interpretation and translation services. </w:t>
                  </w:r>
                  <w:r w:rsidR="00870CCD">
                    <w:rPr>
                      <w:bCs/>
                      <w:lang w:val="en-US"/>
                    </w:rPr>
                    <w:t>Propio offers 350+ languages</w:t>
                  </w:r>
                  <w:r w:rsidR="001745DC">
                    <w:rPr>
                      <w:bCs/>
                      <w:lang w:val="en-US"/>
                    </w:rPr>
                    <w:t xml:space="preserve"> on a </w:t>
                  </w:r>
                  <w:r w:rsidR="00402725">
                    <w:rPr>
                      <w:bCs/>
                      <w:lang w:val="en-US"/>
                    </w:rPr>
                    <w:t>secure</w:t>
                  </w:r>
                  <w:r w:rsidR="001745DC">
                    <w:rPr>
                      <w:bCs/>
                      <w:lang w:val="en-US"/>
                    </w:rPr>
                    <w:t xml:space="preserve"> phone</w:t>
                  </w:r>
                  <w:r w:rsidR="000F0B36">
                    <w:rPr>
                      <w:bCs/>
                      <w:lang w:val="en-US"/>
                    </w:rPr>
                    <w:t>/video</w:t>
                  </w:r>
                  <w:r w:rsidR="001745DC">
                    <w:rPr>
                      <w:bCs/>
                      <w:lang w:val="en-US"/>
                    </w:rPr>
                    <w:t xml:space="preserve"> line </w:t>
                  </w:r>
                  <w:r w:rsidR="000F0B36">
                    <w:rPr>
                      <w:bCs/>
                      <w:lang w:val="en-US"/>
                    </w:rPr>
                    <w:t xml:space="preserve">that are </w:t>
                  </w:r>
                  <w:r w:rsidR="00402725">
                    <w:rPr>
                      <w:bCs/>
                      <w:lang w:val="en-US"/>
                    </w:rPr>
                    <w:t>HIPAA compliant</w:t>
                  </w:r>
                  <w:r w:rsidR="000F0B36">
                    <w:rPr>
                      <w:bCs/>
                      <w:lang w:val="en-US"/>
                    </w:rPr>
                    <w:t xml:space="preserve"> </w:t>
                  </w:r>
                  <w:r w:rsidR="00AF0EA3">
                    <w:rPr>
                      <w:bCs/>
                      <w:lang w:val="en-US"/>
                    </w:rPr>
                    <w:t>and available on-demand</w:t>
                  </w:r>
                  <w:r w:rsidR="000F0B36">
                    <w:rPr>
                      <w:bCs/>
                      <w:lang w:val="en-US"/>
                    </w:rPr>
                    <w:t xml:space="preserve"> 24/7/365.</w:t>
                  </w:r>
                  <w:r w:rsidR="000E01C5" w:rsidRPr="000E01C5">
                    <w:rPr>
                      <w:rFonts w:eastAsia="Times New Roman"/>
                      <w:color w:val="242424"/>
                      <w:bdr w:val="none" w:sz="0" w:space="0" w:color="auto" w:frame="1"/>
                      <w:lang w:val="en-US"/>
                    </w:rPr>
                    <w:t xml:space="preserve"> </w:t>
                  </w:r>
                  <w:r w:rsidR="00823E7F" w:rsidRPr="00823E7F">
                    <w:rPr>
                      <w:rFonts w:eastAsia="Times New Roman"/>
                      <w:bCs/>
                      <w:color w:val="242424"/>
                      <w:bdr w:val="none" w:sz="0" w:space="0" w:color="auto" w:frame="1"/>
                      <w:lang w:val="en-US"/>
                    </w:rPr>
                    <w:t>In addition, in the past year, Oaklawn has added an additional FTE of in</w:t>
                  </w:r>
                  <w:r w:rsidR="00FF0E1B" w:rsidRPr="00823E7F">
                    <w:rPr>
                      <w:rFonts w:eastAsia="Times New Roman"/>
                      <w:bCs/>
                      <w:color w:val="242424"/>
                      <w:bdr w:val="none" w:sz="0" w:space="0" w:color="auto" w:frame="1"/>
                      <w:lang w:val="en-US"/>
                    </w:rPr>
                    <w:t>-</w:t>
                  </w:r>
                  <w:r w:rsidR="00823E7F" w:rsidRPr="00823E7F">
                    <w:rPr>
                      <w:rFonts w:eastAsia="Times New Roman"/>
                      <w:bCs/>
                      <w:color w:val="242424"/>
                      <w:bdr w:val="none" w:sz="0" w:space="0" w:color="auto" w:frame="1"/>
                      <w:lang w:val="en-US"/>
                    </w:rPr>
                    <w:t>person interpretation, to meet the</w:t>
                  </w:r>
                  <w:r w:rsidR="00D85CA2">
                    <w:rPr>
                      <w:rFonts w:eastAsia="Times New Roman"/>
                      <w:bCs/>
                      <w:color w:val="242424"/>
                      <w:bdr w:val="none" w:sz="0" w:space="0" w:color="auto" w:frame="1"/>
                      <w:lang w:val="en-US"/>
                    </w:rPr>
                    <w:t xml:space="preserve"> community</w:t>
                  </w:r>
                  <w:r w:rsidR="00C9391D">
                    <w:rPr>
                      <w:rFonts w:eastAsia="Times New Roman"/>
                      <w:bCs/>
                      <w:color w:val="242424"/>
                      <w:bdr w:val="none" w:sz="0" w:space="0" w:color="auto" w:frame="1"/>
                      <w:lang w:val="en-US"/>
                    </w:rPr>
                    <w:t>’s</w:t>
                  </w:r>
                  <w:r w:rsidR="00D85CA2">
                    <w:rPr>
                      <w:rFonts w:eastAsia="Times New Roman"/>
                      <w:bCs/>
                      <w:color w:val="242424"/>
                      <w:bdr w:val="none" w:sz="0" w:space="0" w:color="auto" w:frame="1"/>
                      <w:lang w:val="en-US"/>
                    </w:rPr>
                    <w:t xml:space="preserve"> needs</w:t>
                  </w:r>
                  <w:r w:rsidR="00823E7F" w:rsidRPr="00823E7F">
                    <w:rPr>
                      <w:rFonts w:eastAsia="Times New Roman"/>
                      <w:bCs/>
                      <w:color w:val="242424"/>
                      <w:bdr w:val="none" w:sz="0" w:space="0" w:color="auto" w:frame="1"/>
                      <w:lang w:val="en-US"/>
                    </w:rPr>
                    <w:t xml:space="preserve">. Oaklawn </w:t>
                  </w:r>
                  <w:r w:rsidR="007221E5">
                    <w:rPr>
                      <w:rFonts w:eastAsia="Times New Roman"/>
                      <w:bCs/>
                      <w:color w:val="242424"/>
                      <w:bdr w:val="none" w:sz="0" w:space="0" w:color="auto" w:frame="1"/>
                      <w:lang w:val="en-US"/>
                    </w:rPr>
                    <w:t>provides services</w:t>
                  </w:r>
                  <w:r w:rsidR="00823E7F" w:rsidRPr="00823E7F">
                    <w:rPr>
                      <w:rFonts w:eastAsia="Times New Roman"/>
                      <w:bCs/>
                      <w:color w:val="242424"/>
                      <w:bdr w:val="none" w:sz="0" w:space="0" w:color="auto" w:frame="1"/>
                      <w:lang w:val="en-US"/>
                    </w:rPr>
                    <w:t xml:space="preserve"> in the most diverse counties in the state and has worked to hire and retain a diverse work force and utilize technology to meet ongoing needs.</w:t>
                  </w:r>
                  <w:r w:rsidR="00823E7F" w:rsidRPr="00823E7F">
                    <w:rPr>
                      <w:rFonts w:eastAsia="Times New Roman"/>
                      <w:color w:val="242424"/>
                      <w:bdr w:val="none" w:sz="0" w:space="0" w:color="auto" w:frame="1"/>
                      <w:lang w:val="en-US"/>
                    </w:rPr>
                    <w:t xml:space="preserve"> </w:t>
                  </w:r>
                  <w:r w:rsidR="00352A8E">
                    <w:rPr>
                      <w:rFonts w:eastAsia="Times New Roman"/>
                      <w:color w:val="242424"/>
                      <w:bdr w:val="none" w:sz="0" w:space="0" w:color="auto" w:frame="1"/>
                      <w:lang w:val="en-US"/>
                    </w:rPr>
                    <w:t xml:space="preserve">Oaklawn has 5 </w:t>
                  </w:r>
                  <w:r w:rsidR="008F319C">
                    <w:rPr>
                      <w:rFonts w:eastAsia="Times New Roman"/>
                      <w:color w:val="242424"/>
                      <w:bdr w:val="none" w:sz="0" w:space="0" w:color="auto" w:frame="1"/>
                      <w:lang w:val="en-US"/>
                    </w:rPr>
                    <w:t>staff that are bilingual in English and Pennsylvania Dutch</w:t>
                  </w:r>
                  <w:r w:rsidR="000D3CEF">
                    <w:rPr>
                      <w:rFonts w:eastAsia="Times New Roman"/>
                      <w:color w:val="242424"/>
                      <w:bdr w:val="none" w:sz="0" w:space="0" w:color="auto" w:frame="1"/>
                      <w:lang w:val="en-US"/>
                    </w:rPr>
                    <w:t>, 58 staff who are bilingual in English</w:t>
                  </w:r>
                  <w:r w:rsidR="008F319C">
                    <w:rPr>
                      <w:rFonts w:eastAsia="Times New Roman"/>
                      <w:color w:val="242424"/>
                      <w:bdr w:val="none" w:sz="0" w:space="0" w:color="auto" w:frame="1"/>
                      <w:lang w:val="en-US"/>
                    </w:rPr>
                    <w:t xml:space="preserve"> and </w:t>
                  </w:r>
                  <w:r w:rsidR="000D3CEF">
                    <w:rPr>
                      <w:rFonts w:eastAsia="Times New Roman"/>
                      <w:color w:val="242424"/>
                      <w:bdr w:val="none" w:sz="0" w:space="0" w:color="auto" w:frame="1"/>
                      <w:lang w:val="en-US"/>
                    </w:rPr>
                    <w:t xml:space="preserve">Spanish, and 1 staff that is bilingual in </w:t>
                  </w:r>
                  <w:r w:rsidR="007E49CE">
                    <w:rPr>
                      <w:rFonts w:eastAsia="Times New Roman"/>
                      <w:color w:val="242424"/>
                      <w:bdr w:val="none" w:sz="0" w:space="0" w:color="auto" w:frame="1"/>
                      <w:lang w:val="en-US"/>
                    </w:rPr>
                    <w:t>Sign Language and</w:t>
                  </w:r>
                  <w:r w:rsidR="00565BB0">
                    <w:rPr>
                      <w:rFonts w:eastAsia="Times New Roman"/>
                      <w:color w:val="242424"/>
                      <w:bdr w:val="none" w:sz="0" w:space="0" w:color="auto" w:frame="1"/>
                      <w:lang w:val="en-US"/>
                    </w:rPr>
                    <w:t xml:space="preserve"> </w:t>
                  </w:r>
                  <w:r w:rsidR="00990EDB">
                    <w:rPr>
                      <w:rFonts w:eastAsia="Times New Roman"/>
                      <w:color w:val="242424"/>
                      <w:bdr w:val="none" w:sz="0" w:space="0" w:color="auto" w:frame="1"/>
                      <w:lang w:val="en-US"/>
                    </w:rPr>
                    <w:t xml:space="preserve">spoken English. </w:t>
                  </w:r>
                </w:p>
                <w:p w14:paraId="298107C8" w14:textId="77777777" w:rsidR="00823E7F" w:rsidRDefault="00823E7F" w:rsidP="000E01C5">
                  <w:pPr>
                    <w:widowControl w:val="0"/>
                    <w:tabs>
                      <w:tab w:val="left" w:pos="2295"/>
                    </w:tabs>
                    <w:rPr>
                      <w:rFonts w:eastAsia="Times New Roman"/>
                      <w:color w:val="242424"/>
                      <w:bdr w:val="none" w:sz="0" w:space="0" w:color="auto" w:frame="1"/>
                      <w:lang w:val="en-US"/>
                    </w:rPr>
                  </w:pPr>
                </w:p>
                <w:p w14:paraId="483EB1DB" w14:textId="78A3FBEE" w:rsidR="005A7C71" w:rsidRPr="009E6D38" w:rsidRDefault="000E01C5" w:rsidP="005A66C7">
                  <w:pPr>
                    <w:widowControl w:val="0"/>
                    <w:tabs>
                      <w:tab w:val="left" w:pos="2295"/>
                    </w:tabs>
                    <w:rPr>
                      <w:lang w:val="en-US"/>
                    </w:rPr>
                  </w:pPr>
                  <w:r w:rsidRPr="000E01C5">
                    <w:rPr>
                      <w:bCs/>
                      <w:lang w:val="en-US"/>
                    </w:rPr>
                    <w:lastRenderedPageBreak/>
                    <w:t>Oaklawn maintains Business Associate Agreements with contractors and vendors to ensure compliance with HIPAA and 42CFR2 related to the confidentiality of client information, required notifications and breach response.</w:t>
                  </w:r>
                </w:p>
              </w:tc>
              <w:tc>
                <w:tcPr>
                  <w:tcW w:w="1988" w:type="dxa"/>
                </w:tcPr>
                <w:p w14:paraId="343F9ABF" w14:textId="2A7A0267" w:rsidR="000F3F5C" w:rsidRPr="000F3F5C" w:rsidRDefault="00C24432">
                  <w:pPr>
                    <w:widowControl w:val="0"/>
                    <w:rPr>
                      <w:bCs/>
                    </w:rPr>
                  </w:pPr>
                  <w:r w:rsidRPr="000F3F5C">
                    <w:rPr>
                      <w:bCs/>
                    </w:rPr>
                    <w:lastRenderedPageBreak/>
                    <w:t>CS 625 Language Access</w:t>
                  </w:r>
                </w:p>
                <w:p w14:paraId="7105B9F5" w14:textId="77777777" w:rsidR="00C24432" w:rsidRDefault="00C24432">
                  <w:pPr>
                    <w:widowControl w:val="0"/>
                    <w:rPr>
                      <w:b/>
                    </w:rPr>
                  </w:pPr>
                </w:p>
                <w:p w14:paraId="2839FBB2" w14:textId="56CD195D" w:rsidR="00C24432" w:rsidRPr="00585C09" w:rsidRDefault="00585C09">
                  <w:pPr>
                    <w:widowControl w:val="0"/>
                    <w:rPr>
                      <w:bCs/>
                    </w:rPr>
                  </w:pPr>
                  <w:r w:rsidRPr="00585C09">
                    <w:rPr>
                      <w:bCs/>
                    </w:rPr>
                    <w:t>Proprio Business Associates Agreement</w:t>
                  </w:r>
                </w:p>
              </w:tc>
            </w:tr>
            <w:tr w:rsidR="007570A9" w14:paraId="381ACAA7" w14:textId="77777777" w:rsidTr="00EE06D2">
              <w:tc>
                <w:tcPr>
                  <w:tcW w:w="1318" w:type="dxa"/>
                </w:tcPr>
                <w:p w14:paraId="7637A5B3" w14:textId="07ADE0F4" w:rsidR="007570A9" w:rsidRDefault="007570A9">
                  <w:pPr>
                    <w:widowControl w:val="0"/>
                    <w:rPr>
                      <w:b/>
                    </w:rPr>
                  </w:pPr>
                  <w:r>
                    <w:rPr>
                      <w:b/>
                    </w:rPr>
                    <w:t>1.d.2</w:t>
                  </w:r>
                </w:p>
              </w:tc>
              <w:tc>
                <w:tcPr>
                  <w:tcW w:w="9458" w:type="dxa"/>
                </w:tcPr>
                <w:p w14:paraId="015D5191" w14:textId="7C077815" w:rsidR="00F931E4" w:rsidRDefault="00EC7C21" w:rsidP="00EC7C21">
                  <w:pPr>
                    <w:widowControl w:val="0"/>
                    <w:rPr>
                      <w:bCs/>
                      <w:lang w:val="en-US"/>
                    </w:rPr>
                  </w:pPr>
                  <w:r w:rsidRPr="00EC7C21">
                    <w:rPr>
                      <w:bCs/>
                      <w:lang w:val="en-US"/>
                    </w:rPr>
                    <w:t xml:space="preserve">Oaklawn has completed an internal CLAS assessment and employs a </w:t>
                  </w:r>
                  <w:r w:rsidR="00457D70">
                    <w:rPr>
                      <w:bCs/>
                      <w:lang w:val="en-US"/>
                    </w:rPr>
                    <w:t>Director</w:t>
                  </w:r>
                  <w:r w:rsidRPr="00EC7C21">
                    <w:rPr>
                      <w:bCs/>
                      <w:lang w:val="en-US"/>
                    </w:rPr>
                    <w:t xml:space="preserve"> of</w:t>
                  </w:r>
                  <w:r w:rsidR="00E01DB5">
                    <w:rPr>
                      <w:bCs/>
                      <w:lang w:val="en-US"/>
                    </w:rPr>
                    <w:t xml:space="preserve"> </w:t>
                  </w:r>
                  <w:r w:rsidRPr="00EC7C21">
                    <w:rPr>
                      <w:bCs/>
                      <w:lang w:val="en-US"/>
                    </w:rPr>
                    <w:t>Diversity, Equity, and Inclusion. They have received CLC coaching and consultation from a</w:t>
                  </w:r>
                  <w:r w:rsidR="00E01DB5">
                    <w:rPr>
                      <w:bCs/>
                      <w:lang w:val="en-US"/>
                    </w:rPr>
                    <w:t xml:space="preserve"> </w:t>
                  </w:r>
                  <w:r w:rsidRPr="00EC7C21">
                    <w:rPr>
                      <w:bCs/>
                      <w:lang w:val="en-US"/>
                    </w:rPr>
                    <w:t>former SAMHSA TA member. Oaklawn has bilingual and bicultural clinicians, employee</w:t>
                  </w:r>
                  <w:r w:rsidR="00E01DB5">
                    <w:rPr>
                      <w:bCs/>
                      <w:lang w:val="en-US"/>
                    </w:rPr>
                    <w:t xml:space="preserve"> </w:t>
                  </w:r>
                  <w:r w:rsidRPr="00EC7C21">
                    <w:rPr>
                      <w:bCs/>
                      <w:lang w:val="en-US"/>
                    </w:rPr>
                    <w:t>interpreters, and a contracted interpretation service providing onsite and telephonic</w:t>
                  </w:r>
                  <w:r w:rsidR="00E01DB5">
                    <w:rPr>
                      <w:bCs/>
                      <w:lang w:val="en-US"/>
                    </w:rPr>
                    <w:t xml:space="preserve"> </w:t>
                  </w:r>
                  <w:r w:rsidRPr="00EC7C21">
                    <w:rPr>
                      <w:bCs/>
                      <w:lang w:val="en-US"/>
                    </w:rPr>
                    <w:t>interpretation for individuals requiring assistance with communication, allowing timely</w:t>
                  </w:r>
                  <w:r w:rsidR="00E01DB5">
                    <w:rPr>
                      <w:bCs/>
                      <w:lang w:val="en-US"/>
                    </w:rPr>
                    <w:t xml:space="preserve"> </w:t>
                  </w:r>
                  <w:r w:rsidRPr="00EC7C21">
                    <w:rPr>
                      <w:bCs/>
                      <w:lang w:val="en-US"/>
                    </w:rPr>
                    <w:t>access for scheduled, walk-in, and emergency appointments. As part of the intake</w:t>
                  </w:r>
                  <w:r w:rsidR="00E01DB5">
                    <w:rPr>
                      <w:bCs/>
                      <w:lang w:val="en-US"/>
                    </w:rPr>
                    <w:t xml:space="preserve"> </w:t>
                  </w:r>
                  <w:r w:rsidRPr="00EC7C21">
                    <w:rPr>
                      <w:bCs/>
                      <w:lang w:val="en-US"/>
                    </w:rPr>
                    <w:t>process, all consumers are asked their primary/preferred language</w:t>
                  </w:r>
                  <w:r w:rsidR="00E46F98">
                    <w:rPr>
                      <w:bCs/>
                      <w:lang w:val="en-US"/>
                    </w:rPr>
                    <w:t>.</w:t>
                  </w:r>
                </w:p>
                <w:p w14:paraId="6314054A" w14:textId="77777777" w:rsidR="00197960" w:rsidRDefault="00197960" w:rsidP="00EC7C21">
                  <w:pPr>
                    <w:widowControl w:val="0"/>
                    <w:rPr>
                      <w:bCs/>
                      <w:lang w:val="en-US"/>
                    </w:rPr>
                  </w:pPr>
                </w:p>
                <w:p w14:paraId="4C9599C8" w14:textId="64216AA9" w:rsidR="001741D1" w:rsidRPr="001741D1" w:rsidRDefault="001741D1" w:rsidP="001741D1">
                  <w:pPr>
                    <w:widowControl w:val="0"/>
                    <w:rPr>
                      <w:bCs/>
                      <w:lang w:val="en-US"/>
                    </w:rPr>
                  </w:pPr>
                  <w:r w:rsidRPr="001741D1">
                    <w:rPr>
                      <w:bCs/>
                      <w:lang w:val="en-US"/>
                    </w:rPr>
                    <w:t xml:space="preserve">Oaklawn’s LEP clients overwhelmingly speak Pennsylvania Dutch or Spanish. </w:t>
                  </w:r>
                  <w:bookmarkStart w:id="4" w:name="_Hlk150591203"/>
                </w:p>
                <w:bookmarkEnd w:id="4"/>
                <w:p w14:paraId="460092AC" w14:textId="77777777" w:rsidR="008E6622" w:rsidRDefault="008E6622" w:rsidP="008E6622">
                  <w:pPr>
                    <w:widowControl w:val="0"/>
                    <w:rPr>
                      <w:bCs/>
                      <w:lang w:val="en-US"/>
                    </w:rPr>
                  </w:pPr>
                </w:p>
                <w:p w14:paraId="223966A3" w14:textId="7FC48D20" w:rsidR="001741D1" w:rsidRPr="001741D1" w:rsidRDefault="00197960" w:rsidP="001741D1">
                  <w:pPr>
                    <w:widowControl w:val="0"/>
                    <w:rPr>
                      <w:bCs/>
                      <w:lang w:val="en-US"/>
                    </w:rPr>
                  </w:pPr>
                  <w:r w:rsidRPr="00197960">
                    <w:rPr>
                      <w:bCs/>
                      <w:lang w:val="en-US"/>
                    </w:rPr>
                    <w:t>Pennsylvania</w:t>
                  </w:r>
                  <w:r w:rsidR="008E6622" w:rsidRPr="008E6622">
                    <w:rPr>
                      <w:bCs/>
                      <w:lang w:val="en-US"/>
                    </w:rPr>
                    <w:t xml:space="preserve"> </w:t>
                  </w:r>
                  <w:r w:rsidRPr="00197960">
                    <w:rPr>
                      <w:bCs/>
                      <w:lang w:val="en-US"/>
                    </w:rPr>
                    <w:t>Dutch is a spoken language without a written counterpart</w:t>
                  </w:r>
                  <w:r w:rsidR="008E6622" w:rsidRPr="008E6622">
                    <w:rPr>
                      <w:bCs/>
                      <w:lang w:val="en-US"/>
                    </w:rPr>
                    <w:t xml:space="preserve">. While on the one hand, </w:t>
                  </w:r>
                  <w:r w:rsidR="008F1128">
                    <w:rPr>
                      <w:bCs/>
                      <w:lang w:val="en-US"/>
                    </w:rPr>
                    <w:t>most</w:t>
                  </w:r>
                  <w:r w:rsidR="008E6622" w:rsidRPr="008E6622">
                    <w:rPr>
                      <w:bCs/>
                      <w:lang w:val="en-US"/>
                    </w:rPr>
                    <w:t xml:space="preserve"> individuals who speak Pennsylvania Dutch also speak English</w:t>
                  </w:r>
                  <w:r w:rsidR="00C94CA6">
                    <w:rPr>
                      <w:bCs/>
                      <w:lang w:val="en-US"/>
                    </w:rPr>
                    <w:t>,</w:t>
                  </w:r>
                  <w:r w:rsidR="008E6622" w:rsidRPr="008E6622">
                    <w:rPr>
                      <w:bCs/>
                      <w:lang w:val="en-US"/>
                    </w:rPr>
                    <w:t xml:space="preserve"> we hire staff who speak Pennsylvania Dutch in order for persons to receive treatment in their primary language where they are the most comfortable and have the language for discussion of </w:t>
                  </w:r>
                  <w:r w:rsidR="008F1128">
                    <w:rPr>
                      <w:bCs/>
                      <w:lang w:val="en-US"/>
                    </w:rPr>
                    <w:t>behavioral health issues</w:t>
                  </w:r>
                  <w:r w:rsidR="008E6622" w:rsidRPr="008E6622">
                    <w:rPr>
                      <w:bCs/>
                      <w:lang w:val="en-US"/>
                    </w:rPr>
                    <w:t>.</w:t>
                  </w:r>
                  <w:r w:rsidR="006B0878">
                    <w:rPr>
                      <w:bCs/>
                      <w:lang w:val="en-US"/>
                    </w:rPr>
                    <w:t xml:space="preserve"> </w:t>
                  </w:r>
                  <w:r w:rsidR="008E6622" w:rsidRPr="008E6622">
                    <w:rPr>
                      <w:bCs/>
                      <w:lang w:val="en-US"/>
                    </w:rPr>
                    <w:t xml:space="preserve">Staff who speak this language have had a history of experience with this community which creates some cultural competence as a foundation while they learn more for those with whom they </w:t>
                  </w:r>
                  <w:r w:rsidR="00866AFE" w:rsidRPr="008E6622">
                    <w:rPr>
                      <w:bCs/>
                      <w:lang w:val="en-US"/>
                    </w:rPr>
                    <w:t>work.</w:t>
                  </w:r>
                  <w:r w:rsidR="00866AFE">
                    <w:rPr>
                      <w:bCs/>
                      <w:lang w:val="en-US"/>
                    </w:rPr>
                    <w:t xml:space="preserve"> They</w:t>
                  </w:r>
                  <w:r w:rsidR="006B0878">
                    <w:rPr>
                      <w:bCs/>
                      <w:lang w:val="en-US"/>
                    </w:rPr>
                    <w:t xml:space="preserve"> will also help provide verbal translation of forms in </w:t>
                  </w:r>
                  <w:r w:rsidR="00866AFE">
                    <w:rPr>
                      <w:bCs/>
                      <w:lang w:val="en-US"/>
                    </w:rPr>
                    <w:t>Pennsylvania</w:t>
                  </w:r>
                  <w:r w:rsidR="006B0878">
                    <w:rPr>
                      <w:bCs/>
                      <w:lang w:val="en-US"/>
                    </w:rPr>
                    <w:t xml:space="preserve"> Dutch, however many </w:t>
                  </w:r>
                  <w:r w:rsidR="00866AFE">
                    <w:rPr>
                      <w:bCs/>
                      <w:lang w:val="en-US"/>
                    </w:rPr>
                    <w:t>can read English.</w:t>
                  </w:r>
                  <w:r w:rsidR="0089756B" w:rsidRPr="0089756B">
                    <w:rPr>
                      <w:rFonts w:asciiTheme="minorHAnsi" w:eastAsiaTheme="minorHAnsi" w:hAnsiTheme="minorHAnsi" w:cstheme="minorBidi"/>
                      <w:bCs/>
                      <w:kern w:val="2"/>
                      <w:lang w:val="en-US"/>
                      <w14:ligatures w14:val="standardContextual"/>
                    </w:rPr>
                    <w:t xml:space="preserve"> </w:t>
                  </w:r>
                  <w:r w:rsidR="0089756B" w:rsidRPr="0089756B">
                    <w:rPr>
                      <w:bCs/>
                      <w:lang w:val="en-US"/>
                    </w:rPr>
                    <w:t>Oaklawn has a unique and innovative partnership with the Amish communities, whereby the Amish have 3 treatment homes, 2 of which are on Oaklawn’s Goshen Campus while one is across the street. Oaklawn provides clinical services including assessment, therapy, and medication management while the homes are run and staffed by the Amish.</w:t>
                  </w:r>
                </w:p>
                <w:p w14:paraId="504DAC13" w14:textId="77777777" w:rsidR="00197960" w:rsidRPr="00197960" w:rsidRDefault="00197960" w:rsidP="00197960">
                  <w:pPr>
                    <w:widowControl w:val="0"/>
                    <w:rPr>
                      <w:bCs/>
                      <w:lang w:val="en-US"/>
                    </w:rPr>
                  </w:pPr>
                </w:p>
                <w:p w14:paraId="61402F21" w14:textId="0D37AB3E" w:rsidR="00197960" w:rsidRDefault="00197960" w:rsidP="00197960">
                  <w:pPr>
                    <w:widowControl w:val="0"/>
                    <w:rPr>
                      <w:bCs/>
                      <w:lang w:val="en-US"/>
                    </w:rPr>
                  </w:pPr>
                  <w:r w:rsidRPr="00197960">
                    <w:rPr>
                      <w:bCs/>
                      <w:lang w:val="en-US"/>
                    </w:rPr>
                    <w:t>Oaklawn's Spanish interpreter is certified as a Spanish Medical Interpreter, which includes</w:t>
                  </w:r>
                  <w:r w:rsidR="00A6307B">
                    <w:rPr>
                      <w:bCs/>
                      <w:lang w:val="en-US"/>
                    </w:rPr>
                    <w:t xml:space="preserve"> </w:t>
                  </w:r>
                  <w:r w:rsidRPr="00197960">
                    <w:rPr>
                      <w:bCs/>
                      <w:lang w:val="en-US"/>
                    </w:rPr>
                    <w:t>interpreting skills, ethics, medical terminology, anatomy, cultures in interpreting, and</w:t>
                  </w:r>
                  <w:r w:rsidR="00A6307B">
                    <w:rPr>
                      <w:bCs/>
                      <w:lang w:val="en-US"/>
                    </w:rPr>
                    <w:t xml:space="preserve"> </w:t>
                  </w:r>
                  <w:r w:rsidRPr="00197960">
                    <w:rPr>
                      <w:bCs/>
                      <w:lang w:val="en-US"/>
                    </w:rPr>
                    <w:t>communication skills.</w:t>
                  </w:r>
                </w:p>
                <w:p w14:paraId="5BB0C539" w14:textId="77777777" w:rsidR="00944102" w:rsidRDefault="00944102" w:rsidP="00197960">
                  <w:pPr>
                    <w:widowControl w:val="0"/>
                    <w:rPr>
                      <w:bCs/>
                      <w:lang w:val="en-US"/>
                    </w:rPr>
                  </w:pPr>
                </w:p>
                <w:p w14:paraId="4FDCADE6" w14:textId="45323344" w:rsidR="00197960" w:rsidRPr="009C5DDD" w:rsidRDefault="00944102" w:rsidP="00A6307B">
                  <w:pPr>
                    <w:widowControl w:val="0"/>
                    <w:rPr>
                      <w:bCs/>
                    </w:rPr>
                  </w:pPr>
                  <w:r w:rsidRPr="00944102">
                    <w:rPr>
                      <w:bCs/>
                      <w:lang w:val="en-US"/>
                    </w:rPr>
                    <w:t>Oaklawn is intentional about using simple, plain language in consumer documents. To</w:t>
                  </w:r>
                  <w:r w:rsidR="00A6307B">
                    <w:rPr>
                      <w:bCs/>
                      <w:lang w:val="en-US"/>
                    </w:rPr>
                    <w:t xml:space="preserve"> </w:t>
                  </w:r>
                  <w:r w:rsidRPr="00944102">
                    <w:rPr>
                      <w:bCs/>
                      <w:lang w:val="en-US"/>
                    </w:rPr>
                    <w:t>ensure these materials are meaningfully accessible, the Spanish-Speaking Services</w:t>
                  </w:r>
                  <w:r w:rsidR="00A6307B">
                    <w:rPr>
                      <w:bCs/>
                      <w:lang w:val="en-US"/>
                    </w:rPr>
                    <w:t xml:space="preserve"> </w:t>
                  </w:r>
                  <w:r w:rsidRPr="00944102">
                    <w:rPr>
                      <w:bCs/>
                      <w:lang w:val="en-US"/>
                    </w:rPr>
                    <w:t>Committee, comprised of speakers of multiple dialects, assesses documents and approves</w:t>
                  </w:r>
                  <w:r w:rsidR="00A6307B">
                    <w:rPr>
                      <w:bCs/>
                      <w:lang w:val="en-US"/>
                    </w:rPr>
                    <w:t xml:space="preserve"> </w:t>
                  </w:r>
                  <w:r w:rsidRPr="00944102">
                    <w:rPr>
                      <w:bCs/>
                      <w:lang w:val="en-US"/>
                    </w:rPr>
                    <w:t>or recommends edits or revisions.</w:t>
                  </w:r>
                </w:p>
              </w:tc>
              <w:tc>
                <w:tcPr>
                  <w:tcW w:w="1988" w:type="dxa"/>
                </w:tcPr>
                <w:p w14:paraId="600843B8" w14:textId="1DEADEEC" w:rsidR="007570A9" w:rsidRPr="002E7B28" w:rsidRDefault="002E7B28">
                  <w:pPr>
                    <w:widowControl w:val="0"/>
                    <w:rPr>
                      <w:bCs/>
                    </w:rPr>
                  </w:pPr>
                  <w:r w:rsidRPr="002E7B28">
                    <w:rPr>
                      <w:bCs/>
                    </w:rPr>
                    <w:t>CS 625 Language Access</w:t>
                  </w:r>
                </w:p>
              </w:tc>
            </w:tr>
            <w:tr w:rsidR="008A3E6A" w14:paraId="3EFB7D87" w14:textId="77777777" w:rsidTr="00EE06D2">
              <w:tc>
                <w:tcPr>
                  <w:tcW w:w="1318" w:type="dxa"/>
                </w:tcPr>
                <w:p w14:paraId="5E58026E" w14:textId="0E8C85D3" w:rsidR="008A3E6A" w:rsidRDefault="007570A9">
                  <w:pPr>
                    <w:widowControl w:val="0"/>
                    <w:rPr>
                      <w:b/>
                    </w:rPr>
                  </w:pPr>
                  <w:r>
                    <w:rPr>
                      <w:b/>
                    </w:rPr>
                    <w:t>1.d.3</w:t>
                  </w:r>
                </w:p>
              </w:tc>
              <w:tc>
                <w:tcPr>
                  <w:tcW w:w="9458" w:type="dxa"/>
                </w:tcPr>
                <w:p w14:paraId="71622A19" w14:textId="57228623" w:rsidR="008A3E6A" w:rsidRPr="009C5DDD" w:rsidRDefault="00870CCD">
                  <w:pPr>
                    <w:widowControl w:val="0"/>
                    <w:rPr>
                      <w:bCs/>
                    </w:rPr>
                  </w:pPr>
                  <w:r w:rsidRPr="00870CCD">
                    <w:rPr>
                      <w:bCs/>
                      <w:lang w:val="en-US"/>
                    </w:rPr>
                    <w:t>Among the 350+ languages that are available</w:t>
                  </w:r>
                  <w:r w:rsidR="00944102">
                    <w:rPr>
                      <w:bCs/>
                      <w:lang w:val="en-US"/>
                    </w:rPr>
                    <w:t xml:space="preserve"> on Prop</w:t>
                  </w:r>
                  <w:r w:rsidR="0057014E">
                    <w:rPr>
                      <w:bCs/>
                      <w:lang w:val="en-US"/>
                    </w:rPr>
                    <w:t>io, Oaklawn’s language service-</w:t>
                  </w:r>
                  <w:r w:rsidRPr="00870CCD">
                    <w:rPr>
                      <w:bCs/>
                      <w:lang w:val="en-US"/>
                    </w:rPr>
                    <w:t xml:space="preserve"> American Sign Language (ASL) is provided in video forma</w:t>
                  </w:r>
                  <w:r w:rsidR="0057014E">
                    <w:rPr>
                      <w:bCs/>
                      <w:lang w:val="en-US"/>
                    </w:rPr>
                    <w:t>t 24/7/365.</w:t>
                  </w:r>
                  <w:r w:rsidR="00573378">
                    <w:rPr>
                      <w:bCs/>
                      <w:lang w:val="en-US"/>
                    </w:rPr>
                    <w:t xml:space="preserve"> As mentioned above, </w:t>
                  </w:r>
                  <w:r w:rsidR="00573378">
                    <w:rPr>
                      <w:bCs/>
                      <w:lang w:val="en-US"/>
                    </w:rPr>
                    <w:lastRenderedPageBreak/>
                    <w:t>Pr</w:t>
                  </w:r>
                  <w:r w:rsidR="00C629E9">
                    <w:rPr>
                      <w:bCs/>
                      <w:lang w:val="en-US"/>
                    </w:rPr>
                    <w:t>opio se</w:t>
                  </w:r>
                  <w:r w:rsidR="00972494">
                    <w:rPr>
                      <w:bCs/>
                      <w:lang w:val="en-US"/>
                    </w:rPr>
                    <w:t>rvices are</w:t>
                  </w:r>
                  <w:r w:rsidR="00573378">
                    <w:rPr>
                      <w:bCs/>
                      <w:lang w:val="en-US"/>
                    </w:rPr>
                    <w:t xml:space="preserve"> </w:t>
                  </w:r>
                  <w:r w:rsidR="00573378" w:rsidRPr="00573378">
                    <w:rPr>
                      <w:bCs/>
                      <w:lang w:val="en-US"/>
                    </w:rPr>
                    <w:t xml:space="preserve">secure </w:t>
                  </w:r>
                  <w:r w:rsidR="00972494">
                    <w:rPr>
                      <w:bCs/>
                      <w:lang w:val="en-US"/>
                    </w:rPr>
                    <w:t xml:space="preserve">and are </w:t>
                  </w:r>
                  <w:r w:rsidR="00573378" w:rsidRPr="00573378">
                    <w:rPr>
                      <w:bCs/>
                      <w:lang w:val="en-US"/>
                    </w:rPr>
                    <w:t>HIPAA compliant and available on-demand 24/7/365.</w:t>
                  </w:r>
                </w:p>
              </w:tc>
              <w:tc>
                <w:tcPr>
                  <w:tcW w:w="1988" w:type="dxa"/>
                </w:tcPr>
                <w:p w14:paraId="28898269" w14:textId="77777777" w:rsidR="008A3E6A" w:rsidRDefault="00280CAA">
                  <w:pPr>
                    <w:widowControl w:val="0"/>
                    <w:rPr>
                      <w:bCs/>
                    </w:rPr>
                  </w:pPr>
                  <w:r w:rsidRPr="00280CAA">
                    <w:rPr>
                      <w:bCs/>
                    </w:rPr>
                    <w:lastRenderedPageBreak/>
                    <w:t>CS 625 Language Access</w:t>
                  </w:r>
                </w:p>
                <w:p w14:paraId="0511DCDC" w14:textId="77777777" w:rsidR="00585C09" w:rsidRDefault="00585C09">
                  <w:pPr>
                    <w:widowControl w:val="0"/>
                    <w:rPr>
                      <w:bCs/>
                    </w:rPr>
                  </w:pPr>
                </w:p>
                <w:p w14:paraId="5DF5EFC0" w14:textId="5FD7D515" w:rsidR="00585C09" w:rsidRPr="00280CAA" w:rsidRDefault="00585C09">
                  <w:pPr>
                    <w:widowControl w:val="0"/>
                    <w:rPr>
                      <w:bCs/>
                    </w:rPr>
                  </w:pPr>
                  <w:r>
                    <w:rPr>
                      <w:bCs/>
                    </w:rPr>
                    <w:t>Propio Business Associates agreement</w:t>
                  </w:r>
                </w:p>
              </w:tc>
            </w:tr>
            <w:tr w:rsidR="00280CAA" w14:paraId="665DCB90" w14:textId="77777777" w:rsidTr="00EE06D2">
              <w:tc>
                <w:tcPr>
                  <w:tcW w:w="1318" w:type="dxa"/>
                </w:tcPr>
                <w:p w14:paraId="44D270D9" w14:textId="75805AB7" w:rsidR="00280CAA" w:rsidRDefault="00280CAA" w:rsidP="00280CAA">
                  <w:pPr>
                    <w:widowControl w:val="0"/>
                    <w:rPr>
                      <w:b/>
                    </w:rPr>
                  </w:pPr>
                  <w:r>
                    <w:rPr>
                      <w:b/>
                    </w:rPr>
                    <w:lastRenderedPageBreak/>
                    <w:t>1.d.4</w:t>
                  </w:r>
                </w:p>
              </w:tc>
              <w:tc>
                <w:tcPr>
                  <w:tcW w:w="9458" w:type="dxa"/>
                </w:tcPr>
                <w:p w14:paraId="58401723" w14:textId="3709AF46" w:rsidR="00280CAA" w:rsidRPr="009C5DDD" w:rsidRDefault="00423DBC" w:rsidP="00280CAA">
                  <w:pPr>
                    <w:widowControl w:val="0"/>
                    <w:rPr>
                      <w:bCs/>
                    </w:rPr>
                  </w:pPr>
                  <w:r w:rsidRPr="00423DBC">
                    <w:rPr>
                      <w:bCs/>
                    </w:rPr>
                    <w:t>Oaklawn provides information to people receiving services in both online and paper format, in the languages most commonly spoke</w:t>
                  </w:r>
                  <w:r w:rsidR="00FB14B2">
                    <w:rPr>
                      <w:bCs/>
                    </w:rPr>
                    <w:t>n</w:t>
                  </w:r>
                  <w:r w:rsidRPr="00423DBC">
                    <w:rPr>
                      <w:bCs/>
                    </w:rPr>
                    <w:t xml:space="preserve"> in our service area (English and Spanish). Documents are available on the website, posted in our offices, available at all administrative desks, and given to and reviewed with all individuals coming in for services. The needs assessment completed in October of this year reinforces the need for forms </w:t>
                  </w:r>
                  <w:r w:rsidR="00D86D89">
                    <w:rPr>
                      <w:bCs/>
                    </w:rPr>
                    <w:t>t</w:t>
                  </w:r>
                  <w:r w:rsidRPr="00423DBC">
                    <w:rPr>
                      <w:bCs/>
                    </w:rPr>
                    <w:t xml:space="preserve">o be available in both English and Spanish and Oaklawn meets this criterion. </w:t>
                  </w:r>
                </w:p>
              </w:tc>
              <w:tc>
                <w:tcPr>
                  <w:tcW w:w="1988" w:type="dxa"/>
                </w:tcPr>
                <w:p w14:paraId="2DC47F8B" w14:textId="2A596AEB" w:rsidR="00280CAA" w:rsidRDefault="00280CAA" w:rsidP="00280CAA">
                  <w:pPr>
                    <w:widowControl w:val="0"/>
                    <w:rPr>
                      <w:b/>
                    </w:rPr>
                  </w:pPr>
                  <w:r w:rsidRPr="00280CAA">
                    <w:rPr>
                      <w:bCs/>
                    </w:rPr>
                    <w:t>CS 625 Language Access</w:t>
                  </w:r>
                </w:p>
              </w:tc>
            </w:tr>
            <w:tr w:rsidR="00280CAA" w14:paraId="11F7C906" w14:textId="77777777" w:rsidTr="00EE06D2">
              <w:tc>
                <w:tcPr>
                  <w:tcW w:w="1318" w:type="dxa"/>
                </w:tcPr>
                <w:p w14:paraId="2064F12F" w14:textId="357B35AC" w:rsidR="00280CAA" w:rsidRDefault="00280CAA" w:rsidP="00280CAA">
                  <w:pPr>
                    <w:widowControl w:val="0"/>
                    <w:rPr>
                      <w:b/>
                    </w:rPr>
                  </w:pPr>
                  <w:r>
                    <w:rPr>
                      <w:b/>
                    </w:rPr>
                    <w:t>1.d.5</w:t>
                  </w:r>
                </w:p>
              </w:tc>
              <w:tc>
                <w:tcPr>
                  <w:tcW w:w="9458" w:type="dxa"/>
                </w:tcPr>
                <w:p w14:paraId="60D900D0" w14:textId="4084C92D" w:rsidR="00280CAA" w:rsidRDefault="00280CAA" w:rsidP="00280CAA">
                  <w:pPr>
                    <w:widowControl w:val="0"/>
                    <w:rPr>
                      <w:bCs/>
                      <w:lang w:val="en-US"/>
                    </w:rPr>
                  </w:pPr>
                  <w:r w:rsidRPr="001944DF">
                    <w:rPr>
                      <w:bCs/>
                      <w:lang w:val="en-US"/>
                    </w:rPr>
                    <w:t>All Oaklawn employees are required to sign and follow the Confidentiality policy.</w:t>
                  </w:r>
                  <w:r w:rsidR="00E165B0">
                    <w:rPr>
                      <w:bCs/>
                      <w:lang w:val="en-US"/>
                    </w:rPr>
                    <w:t xml:space="preserve"> </w:t>
                  </w:r>
                  <w:r w:rsidRPr="001944DF">
                    <w:rPr>
                      <w:bCs/>
                      <w:lang w:val="en-US"/>
                    </w:rPr>
                    <w:t>Confidentiality requirements, including a review of HIPAA, 42 CFR 2, and Indiana Code 12-23-12, are reviewed with all new staff on hire and annually through an all-staff in-service.</w:t>
                  </w:r>
                  <w:r w:rsidR="00E165B0">
                    <w:rPr>
                      <w:bCs/>
                      <w:lang w:val="en-US"/>
                    </w:rPr>
                    <w:t xml:space="preserve"> </w:t>
                  </w:r>
                  <w:r w:rsidRPr="001944DF">
                    <w:rPr>
                      <w:bCs/>
                      <w:lang w:val="en-US"/>
                    </w:rPr>
                    <w:t>Adherence to confidentiality policies and procedures are reviewed during competency</w:t>
                  </w:r>
                  <w:r w:rsidR="002C2A4B">
                    <w:rPr>
                      <w:bCs/>
                      <w:lang w:val="en-US"/>
                    </w:rPr>
                    <w:t xml:space="preserve"> </w:t>
                  </w:r>
                  <w:r w:rsidRPr="001944DF">
                    <w:rPr>
                      <w:bCs/>
                      <w:lang w:val="en-US"/>
                    </w:rPr>
                    <w:t>assessments. Oaklawn's Compliance Manager conducts a random monthly audit of the</w:t>
                  </w:r>
                  <w:r w:rsidR="002C2A4B">
                    <w:rPr>
                      <w:bCs/>
                      <w:lang w:val="en-US"/>
                    </w:rPr>
                    <w:t xml:space="preserve"> </w:t>
                  </w:r>
                  <w:r w:rsidRPr="001944DF">
                    <w:rPr>
                      <w:bCs/>
                      <w:lang w:val="en-US"/>
                    </w:rPr>
                    <w:t>electronic medical record (EMR) to ensure staff access is appropriate; the Corporate</w:t>
                  </w:r>
                  <w:r w:rsidR="002C2A4B">
                    <w:rPr>
                      <w:bCs/>
                      <w:lang w:val="en-US"/>
                    </w:rPr>
                    <w:t xml:space="preserve"> </w:t>
                  </w:r>
                  <w:r w:rsidRPr="00AC2321">
                    <w:rPr>
                      <w:bCs/>
                      <w:lang w:val="en-US"/>
                    </w:rPr>
                    <w:t>Integrity Committee monitors these data.</w:t>
                  </w:r>
                </w:p>
                <w:p w14:paraId="2FEA2FC2" w14:textId="77777777" w:rsidR="00280CAA" w:rsidRPr="00AC2321" w:rsidRDefault="00280CAA" w:rsidP="00280CAA">
                  <w:pPr>
                    <w:widowControl w:val="0"/>
                    <w:rPr>
                      <w:bCs/>
                      <w:lang w:val="en-US"/>
                    </w:rPr>
                  </w:pPr>
                </w:p>
                <w:p w14:paraId="0DD0D202" w14:textId="4652D79B" w:rsidR="00280CAA" w:rsidRDefault="00280CAA" w:rsidP="00280CAA">
                  <w:pPr>
                    <w:widowControl w:val="0"/>
                    <w:rPr>
                      <w:bCs/>
                      <w:lang w:val="en-US"/>
                    </w:rPr>
                  </w:pPr>
                  <w:r w:rsidRPr="00AC2321">
                    <w:rPr>
                      <w:bCs/>
                      <w:lang w:val="en-US"/>
                    </w:rPr>
                    <w:t>Prior to receiving services, all clients must sign an informed consent document.</w:t>
                  </w:r>
                  <w:r w:rsidR="002C2A4B">
                    <w:rPr>
                      <w:bCs/>
                      <w:lang w:val="en-US"/>
                    </w:rPr>
                    <w:t xml:space="preserve"> </w:t>
                  </w:r>
                  <w:r w:rsidRPr="00AC2321">
                    <w:rPr>
                      <w:bCs/>
                      <w:lang w:val="en-US"/>
                    </w:rPr>
                    <w:t>Additionally, inpatient clients are asked to sign the Authorization to Use Behavior</w:t>
                  </w:r>
                  <w:r w:rsidR="002C2A4B">
                    <w:rPr>
                      <w:bCs/>
                      <w:lang w:val="en-US"/>
                    </w:rPr>
                    <w:t xml:space="preserve"> </w:t>
                  </w:r>
                  <w:r w:rsidRPr="00AC2321">
                    <w:rPr>
                      <w:bCs/>
                      <w:lang w:val="en-US"/>
                    </w:rPr>
                    <w:t>Management and Intervention Techniques. Treatment plans are reviewed with</w:t>
                  </w:r>
                  <w:r w:rsidR="002C2A4B">
                    <w:rPr>
                      <w:bCs/>
                      <w:lang w:val="en-US"/>
                    </w:rPr>
                    <w:t xml:space="preserve"> </w:t>
                  </w:r>
                  <w:r w:rsidRPr="00AC2321">
                    <w:rPr>
                      <w:bCs/>
                      <w:lang w:val="en-US"/>
                    </w:rPr>
                    <w:t>consumers and/or their parents/guardians at least quarterly in outpatient services and</w:t>
                  </w:r>
                  <w:r w:rsidR="002C2A4B">
                    <w:rPr>
                      <w:bCs/>
                      <w:lang w:val="en-US"/>
                    </w:rPr>
                    <w:t xml:space="preserve"> </w:t>
                  </w:r>
                  <w:r w:rsidRPr="00AC2321">
                    <w:rPr>
                      <w:bCs/>
                      <w:lang w:val="en-US"/>
                    </w:rPr>
                    <w:t>weekly in inpatient</w:t>
                  </w:r>
                  <w:r w:rsidR="00F77E7A">
                    <w:rPr>
                      <w:bCs/>
                      <w:lang w:val="en-US"/>
                    </w:rPr>
                    <w:t xml:space="preserve"> services</w:t>
                  </w:r>
                  <w:r w:rsidRPr="00AC2321">
                    <w:rPr>
                      <w:bCs/>
                      <w:lang w:val="en-US"/>
                    </w:rPr>
                    <w:t>. The consumer's goals are documented in their own words, and</w:t>
                  </w:r>
                  <w:r w:rsidR="002C2A4B">
                    <w:rPr>
                      <w:bCs/>
                      <w:lang w:val="en-US"/>
                    </w:rPr>
                    <w:t xml:space="preserve"> </w:t>
                  </w:r>
                  <w:r w:rsidRPr="00AC2321">
                    <w:rPr>
                      <w:bCs/>
                      <w:lang w:val="en-US"/>
                    </w:rPr>
                    <w:t>agreement is documented.</w:t>
                  </w:r>
                </w:p>
                <w:p w14:paraId="475DB30E" w14:textId="77777777" w:rsidR="00280CAA" w:rsidRPr="00AC2321" w:rsidRDefault="00280CAA" w:rsidP="00280CAA">
                  <w:pPr>
                    <w:widowControl w:val="0"/>
                    <w:rPr>
                      <w:bCs/>
                      <w:lang w:val="en-US"/>
                    </w:rPr>
                  </w:pPr>
                </w:p>
                <w:p w14:paraId="5B85500B" w14:textId="6934FD42" w:rsidR="00280CAA" w:rsidRDefault="00280CAA" w:rsidP="002C2A4B">
                  <w:pPr>
                    <w:widowControl w:val="0"/>
                    <w:rPr>
                      <w:b/>
                    </w:rPr>
                  </w:pPr>
                  <w:r w:rsidRPr="00AC2321">
                    <w:rPr>
                      <w:bCs/>
                      <w:lang w:val="en-US"/>
                    </w:rPr>
                    <w:t>Oaklawn’s Family Participation in Treatment policy ask</w:t>
                  </w:r>
                  <w:r w:rsidR="00941947">
                    <w:rPr>
                      <w:bCs/>
                      <w:lang w:val="en-US"/>
                    </w:rPr>
                    <w:t>s</w:t>
                  </w:r>
                  <w:r w:rsidRPr="00AC2321">
                    <w:rPr>
                      <w:bCs/>
                      <w:lang w:val="en-US"/>
                    </w:rPr>
                    <w:t xml:space="preserve"> clients to sign a release allowing</w:t>
                  </w:r>
                  <w:r w:rsidR="002C2A4B">
                    <w:rPr>
                      <w:bCs/>
                      <w:lang w:val="en-US"/>
                    </w:rPr>
                    <w:t xml:space="preserve"> </w:t>
                  </w:r>
                  <w:r w:rsidRPr="00AC2321">
                    <w:rPr>
                      <w:bCs/>
                      <w:lang w:val="en-US"/>
                    </w:rPr>
                    <w:t>providers and staff to communicate and collaborate with the family in assessment and</w:t>
                  </w:r>
                  <w:r w:rsidR="002C2A4B">
                    <w:rPr>
                      <w:bCs/>
                      <w:lang w:val="en-US"/>
                    </w:rPr>
                    <w:t xml:space="preserve"> </w:t>
                  </w:r>
                  <w:r w:rsidRPr="00AC2321">
                    <w:rPr>
                      <w:bCs/>
                      <w:lang w:val="en-US"/>
                    </w:rPr>
                    <w:t>treatment planning. Family members are encouraged to voice their wishes and concerns</w:t>
                  </w:r>
                  <w:r w:rsidR="002C2A4B">
                    <w:rPr>
                      <w:bCs/>
                      <w:lang w:val="en-US"/>
                    </w:rPr>
                    <w:t xml:space="preserve"> </w:t>
                  </w:r>
                  <w:r w:rsidRPr="00AC2321">
                    <w:rPr>
                      <w:bCs/>
                      <w:lang w:val="en-US"/>
                    </w:rPr>
                    <w:t>in the ongoing treatment planning process.</w:t>
                  </w:r>
                </w:p>
              </w:tc>
              <w:tc>
                <w:tcPr>
                  <w:tcW w:w="1988" w:type="dxa"/>
                </w:tcPr>
                <w:p w14:paraId="2945994D" w14:textId="5EA2CE02" w:rsidR="0022691B" w:rsidRDefault="0022691B" w:rsidP="00280CAA">
                  <w:pPr>
                    <w:widowControl w:val="0"/>
                    <w:rPr>
                      <w:bCs/>
                      <w:lang w:val="en-US"/>
                    </w:rPr>
                  </w:pPr>
                  <w:r w:rsidRPr="0022691B">
                    <w:rPr>
                      <w:bCs/>
                      <w:lang w:val="en-US"/>
                    </w:rPr>
                    <w:t>CS 625 Language Access</w:t>
                  </w:r>
                </w:p>
                <w:p w14:paraId="005A2C00" w14:textId="7B372B60" w:rsidR="0022691B" w:rsidRDefault="0022691B" w:rsidP="00280CAA">
                  <w:pPr>
                    <w:widowControl w:val="0"/>
                    <w:rPr>
                      <w:bCs/>
                      <w:lang w:val="en-US"/>
                    </w:rPr>
                  </w:pPr>
                </w:p>
                <w:p w14:paraId="5BAE80AC" w14:textId="6D282791" w:rsidR="00280CAA" w:rsidRPr="00AC2321" w:rsidRDefault="00280CAA" w:rsidP="00280CAA">
                  <w:pPr>
                    <w:widowControl w:val="0"/>
                    <w:rPr>
                      <w:bCs/>
                      <w:lang w:val="en-US"/>
                    </w:rPr>
                  </w:pPr>
                  <w:r w:rsidRPr="00AC2321">
                    <w:rPr>
                      <w:bCs/>
                      <w:lang w:val="en-US"/>
                    </w:rPr>
                    <w:t>Authorization to Use Behavior</w:t>
                  </w:r>
                </w:p>
                <w:p w14:paraId="508B3574" w14:textId="77777777" w:rsidR="00280CAA" w:rsidRPr="00AC2321" w:rsidRDefault="00280CAA" w:rsidP="00280CAA">
                  <w:pPr>
                    <w:widowControl w:val="0"/>
                    <w:rPr>
                      <w:bCs/>
                      <w:lang w:val="en-US"/>
                    </w:rPr>
                  </w:pPr>
                  <w:r w:rsidRPr="00AC2321">
                    <w:rPr>
                      <w:bCs/>
                      <w:lang w:val="en-US"/>
                    </w:rPr>
                    <w:t>Management and Intervention</w:t>
                  </w:r>
                </w:p>
                <w:p w14:paraId="078E7D5C" w14:textId="77777777" w:rsidR="00280CAA" w:rsidRDefault="00280CAA" w:rsidP="00280CAA">
                  <w:pPr>
                    <w:widowControl w:val="0"/>
                    <w:rPr>
                      <w:bCs/>
                      <w:lang w:val="en-US"/>
                    </w:rPr>
                  </w:pPr>
                  <w:r w:rsidRPr="00AC2321">
                    <w:rPr>
                      <w:bCs/>
                      <w:lang w:val="en-US"/>
                    </w:rPr>
                    <w:t>Techniques (Form 215)</w:t>
                  </w:r>
                </w:p>
                <w:p w14:paraId="55CC0905" w14:textId="77777777" w:rsidR="00280CAA" w:rsidRPr="00AC2321" w:rsidRDefault="00280CAA" w:rsidP="00280CAA">
                  <w:pPr>
                    <w:widowControl w:val="0"/>
                    <w:rPr>
                      <w:bCs/>
                      <w:lang w:val="en-US"/>
                    </w:rPr>
                  </w:pPr>
                </w:p>
                <w:p w14:paraId="006BDA37" w14:textId="2B7F1AE0" w:rsidR="00280CAA" w:rsidRPr="00AC2321" w:rsidRDefault="00280CAA" w:rsidP="00280CAA">
                  <w:pPr>
                    <w:widowControl w:val="0"/>
                    <w:rPr>
                      <w:bCs/>
                      <w:lang w:val="en-US"/>
                    </w:rPr>
                  </w:pPr>
                  <w:r w:rsidRPr="00AC2321">
                    <w:rPr>
                      <w:bCs/>
                      <w:lang w:val="en-US"/>
                    </w:rPr>
                    <w:t>CS 368 Family Participation in</w:t>
                  </w:r>
                </w:p>
                <w:p w14:paraId="449F0E67" w14:textId="77777777" w:rsidR="00280CAA" w:rsidRDefault="00280CAA" w:rsidP="00280CAA">
                  <w:pPr>
                    <w:widowControl w:val="0"/>
                    <w:rPr>
                      <w:bCs/>
                      <w:lang w:val="en-US"/>
                    </w:rPr>
                  </w:pPr>
                  <w:r w:rsidRPr="00AC2321">
                    <w:rPr>
                      <w:bCs/>
                      <w:lang w:val="en-US"/>
                    </w:rPr>
                    <w:t>Treatment</w:t>
                  </w:r>
                </w:p>
                <w:p w14:paraId="40CEA44B" w14:textId="77777777" w:rsidR="00280CAA" w:rsidRPr="00AC2321" w:rsidRDefault="00280CAA" w:rsidP="00280CAA">
                  <w:pPr>
                    <w:widowControl w:val="0"/>
                    <w:rPr>
                      <w:bCs/>
                      <w:lang w:val="en-US"/>
                    </w:rPr>
                  </w:pPr>
                </w:p>
                <w:p w14:paraId="24F85585" w14:textId="5193536D" w:rsidR="00280CAA" w:rsidRPr="00AC2321" w:rsidRDefault="00280CAA" w:rsidP="00280CAA">
                  <w:pPr>
                    <w:widowControl w:val="0"/>
                    <w:rPr>
                      <w:bCs/>
                      <w:lang w:val="en-US"/>
                    </w:rPr>
                  </w:pPr>
                  <w:r w:rsidRPr="00AC2321">
                    <w:rPr>
                      <w:bCs/>
                      <w:lang w:val="en-US"/>
                    </w:rPr>
                    <w:t>Form 41 Authorization to</w:t>
                  </w:r>
                </w:p>
                <w:p w14:paraId="245CAA23" w14:textId="65F594EC" w:rsidR="00280CAA" w:rsidRDefault="00280CAA" w:rsidP="00280CAA">
                  <w:pPr>
                    <w:widowControl w:val="0"/>
                    <w:rPr>
                      <w:b/>
                    </w:rPr>
                  </w:pPr>
                  <w:r w:rsidRPr="00AC2321">
                    <w:rPr>
                      <w:bCs/>
                      <w:lang w:val="en-US"/>
                    </w:rPr>
                    <w:t>Release Information</w:t>
                  </w:r>
                </w:p>
              </w:tc>
            </w:tr>
          </w:tbl>
          <w:p w14:paraId="1529D2BC" w14:textId="77777777" w:rsidR="00077324" w:rsidRPr="00586C9F" w:rsidRDefault="00077324">
            <w:pPr>
              <w:widowControl w:val="0"/>
              <w:spacing w:line="276" w:lineRule="auto"/>
              <w:rPr>
                <w:b/>
              </w:rPr>
            </w:pPr>
          </w:p>
        </w:tc>
      </w:tr>
    </w:tbl>
    <w:p w14:paraId="0D92708D" w14:textId="39DA5A83" w:rsidR="54C9192E" w:rsidRDefault="54C9192E">
      <w:r>
        <w:lastRenderedPageBreak/>
        <w:br w:type="page"/>
      </w:r>
    </w:p>
    <w:p w14:paraId="0C563B93" w14:textId="5BB3DC52" w:rsidR="00CF2D0A" w:rsidRPr="00586C9F" w:rsidRDefault="00FB5034" w:rsidP="00586C9F">
      <w:pPr>
        <w:pStyle w:val="Heading1"/>
        <w:rPr>
          <w:sz w:val="28"/>
          <w:szCs w:val="28"/>
        </w:rPr>
      </w:pPr>
      <w:bookmarkStart w:id="5" w:name="_heading=h.apqjwummgoar" w:colFirst="0" w:colLast="0"/>
      <w:bookmarkStart w:id="6" w:name="_heading=h.tsz4xxunue64" w:colFirst="0" w:colLast="0"/>
      <w:bookmarkEnd w:id="5"/>
      <w:bookmarkEnd w:id="6"/>
      <w:r w:rsidRPr="00586C9F">
        <w:rPr>
          <w:sz w:val="28"/>
          <w:szCs w:val="28"/>
        </w:rPr>
        <w:lastRenderedPageBreak/>
        <w:t>Program Requirement 2: Availability and Accessibility of Services</w:t>
      </w:r>
    </w:p>
    <w:tbl>
      <w:tblPr>
        <w:tblStyle w:val="12"/>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2C6" w14:textId="77777777" w:rsidTr="2BFDD1CB">
        <w:tc>
          <w:tcPr>
            <w:tcW w:w="1185" w:type="dxa"/>
            <w:shd w:val="clear" w:color="auto" w:fill="D9D9D9" w:themeFill="background1" w:themeFillShade="D9"/>
            <w:tcMar>
              <w:top w:w="100" w:type="dxa"/>
              <w:left w:w="100" w:type="dxa"/>
              <w:bottom w:w="100" w:type="dxa"/>
              <w:right w:w="100" w:type="dxa"/>
            </w:tcMar>
          </w:tcPr>
          <w:p w14:paraId="1529D2C2" w14:textId="7846F27B" w:rsidR="00CF2D0A" w:rsidRPr="00586C9F" w:rsidRDefault="00CF2D0A" w:rsidP="00CF2D0A">
            <w:pPr>
              <w:widowControl w:val="0"/>
              <w:pBdr>
                <w:top w:val="nil"/>
                <w:left w:val="nil"/>
                <w:bottom w:val="nil"/>
                <w:right w:val="nil"/>
                <w:between w:val="nil"/>
              </w:pBdr>
            </w:pPr>
            <w:r w:rsidRPr="00586C9F">
              <w:rPr>
                <w:b/>
              </w:rPr>
              <w:t>Criterion #</w:t>
            </w:r>
          </w:p>
        </w:tc>
        <w:tc>
          <w:tcPr>
            <w:tcW w:w="8430" w:type="dxa"/>
            <w:shd w:val="clear" w:color="auto" w:fill="D9D9D9" w:themeFill="background1" w:themeFillShade="D9"/>
            <w:tcMar>
              <w:top w:w="100" w:type="dxa"/>
              <w:left w:w="100" w:type="dxa"/>
              <w:bottom w:w="100" w:type="dxa"/>
              <w:right w:w="100" w:type="dxa"/>
            </w:tcMar>
          </w:tcPr>
          <w:p w14:paraId="1529D2C3" w14:textId="7FC73D23" w:rsidR="00CF2D0A" w:rsidRPr="00586C9F" w:rsidRDefault="00000000" w:rsidP="00CF2D0A">
            <w:sdt>
              <w:sdtPr>
                <w:rPr>
                  <w:shd w:val="clear" w:color="auto" w:fill="E6E6E6"/>
                </w:rPr>
                <w:tag w:val="goog_rdk_0"/>
                <w:id w:val="-935598869"/>
              </w:sdtPr>
              <w:sdtEndPr>
                <w:rPr>
                  <w:shd w:val="clear" w:color="auto" w:fill="auto"/>
                </w:rPr>
              </w:sdtEndPr>
              <w:sdtContent/>
            </w:sdt>
            <w:sdt>
              <w:sdtPr>
                <w:rPr>
                  <w:shd w:val="clear" w:color="auto" w:fill="E6E6E6"/>
                </w:rPr>
                <w:tag w:val="goog_rdk_1"/>
                <w:id w:val="1891758067"/>
              </w:sdtPr>
              <w:sdtEndPr>
                <w:rPr>
                  <w:shd w:val="clear" w:color="auto" w:fill="auto"/>
                </w:rPr>
              </w:sdtEndPr>
              <w:sdtContent/>
            </w:sdt>
            <w:r w:rsidR="00CF2D0A"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2C4" w14:textId="146E14D8" w:rsidR="00CF2D0A" w:rsidRPr="00586C9F" w:rsidRDefault="00CF2D0A" w:rsidP="00CF2D0A">
            <w:pPr>
              <w:widowControl w:val="0"/>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2C5" w14:textId="65A41DF5" w:rsidR="00CF2D0A" w:rsidRPr="00586C9F" w:rsidRDefault="00CF2D0A" w:rsidP="00CF2D0A">
            <w:pPr>
              <w:widowControl w:val="0"/>
              <w:rPr>
                <w:b/>
              </w:rPr>
            </w:pPr>
            <w:r w:rsidRPr="00586C9F">
              <w:rPr>
                <w:b/>
              </w:rPr>
              <w:t>If not, will you be able to meet this criterion by 7/1/24?</w:t>
            </w:r>
          </w:p>
        </w:tc>
      </w:tr>
      <w:tr w:rsidR="00586C9F" w:rsidRPr="00586C9F" w14:paraId="1529D2CB" w14:textId="77777777" w:rsidTr="2BFDD1CB">
        <w:tc>
          <w:tcPr>
            <w:tcW w:w="1185" w:type="dxa"/>
            <w:shd w:val="clear" w:color="auto" w:fill="auto"/>
            <w:tcMar>
              <w:top w:w="100" w:type="dxa"/>
              <w:left w:w="100" w:type="dxa"/>
              <w:bottom w:w="100" w:type="dxa"/>
              <w:right w:w="100" w:type="dxa"/>
            </w:tcMar>
          </w:tcPr>
          <w:p w14:paraId="1529D2C7" w14:textId="77777777" w:rsidR="00CF2D0A" w:rsidRPr="00586C9F" w:rsidRDefault="00CF2D0A" w:rsidP="00CF2D0A">
            <w:pPr>
              <w:widowControl w:val="0"/>
              <w:pBdr>
                <w:top w:val="nil"/>
                <w:left w:val="nil"/>
                <w:bottom w:val="nil"/>
                <w:right w:val="nil"/>
                <w:between w:val="nil"/>
              </w:pBdr>
            </w:pPr>
            <w:r w:rsidRPr="00586C9F">
              <w:t>2.a.1</w:t>
            </w:r>
          </w:p>
        </w:tc>
        <w:tc>
          <w:tcPr>
            <w:tcW w:w="8430" w:type="dxa"/>
            <w:shd w:val="clear" w:color="auto" w:fill="auto"/>
            <w:tcMar>
              <w:top w:w="100" w:type="dxa"/>
              <w:left w:w="100" w:type="dxa"/>
              <w:bottom w:w="100" w:type="dxa"/>
              <w:right w:w="100" w:type="dxa"/>
            </w:tcMar>
          </w:tcPr>
          <w:p w14:paraId="1529D2C8" w14:textId="13AE56EF" w:rsidR="00CF2D0A" w:rsidRPr="00586C9F" w:rsidRDefault="00CF2D0A" w:rsidP="00CF2D0A">
            <w:r w:rsidRPr="00586C9F">
              <w:t>The CCBHC provides a safe, functional, clean, sanitary, inclusive, and welcoming environment for staff and people receiving services, conducive to the provision of services identified in program requirement 4. CCBHCs are encouraged to operate tobacco-free campuses and as required by State contracts. CCBHCs must align with standards provided by a State-approved accreditation body.</w:t>
            </w:r>
          </w:p>
        </w:tc>
        <w:tc>
          <w:tcPr>
            <w:tcW w:w="1680" w:type="dxa"/>
          </w:tcPr>
          <w:p w14:paraId="1529D2C9" w14:textId="5A149FCC" w:rsidR="00CF2D0A" w:rsidRPr="00586C9F" w:rsidRDefault="00AF0D89"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CA"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D0" w14:textId="77777777" w:rsidTr="2BFDD1CB">
        <w:tc>
          <w:tcPr>
            <w:tcW w:w="1185" w:type="dxa"/>
            <w:shd w:val="clear" w:color="auto" w:fill="auto"/>
            <w:tcMar>
              <w:top w:w="100" w:type="dxa"/>
              <w:left w:w="100" w:type="dxa"/>
              <w:bottom w:w="100" w:type="dxa"/>
              <w:right w:w="100" w:type="dxa"/>
            </w:tcMar>
          </w:tcPr>
          <w:p w14:paraId="1529D2CC" w14:textId="77777777" w:rsidR="00CF2D0A" w:rsidRPr="00586C9F" w:rsidRDefault="00CF2D0A" w:rsidP="00CF2D0A">
            <w:pPr>
              <w:widowControl w:val="0"/>
              <w:pBdr>
                <w:top w:val="nil"/>
                <w:left w:val="nil"/>
                <w:bottom w:val="nil"/>
                <w:right w:val="nil"/>
                <w:between w:val="nil"/>
              </w:pBdr>
            </w:pPr>
            <w:r w:rsidRPr="00586C9F">
              <w:t>2.a.2</w:t>
            </w:r>
          </w:p>
        </w:tc>
        <w:tc>
          <w:tcPr>
            <w:tcW w:w="8430" w:type="dxa"/>
            <w:shd w:val="clear" w:color="auto" w:fill="auto"/>
            <w:tcMar>
              <w:top w:w="100" w:type="dxa"/>
              <w:left w:w="100" w:type="dxa"/>
              <w:bottom w:w="100" w:type="dxa"/>
              <w:right w:w="100" w:type="dxa"/>
            </w:tcMar>
          </w:tcPr>
          <w:p w14:paraId="1529D2CD" w14:textId="77777777" w:rsidR="00CF2D0A" w:rsidRPr="00586C9F" w:rsidRDefault="00CF2D0A" w:rsidP="00CF2D0A">
            <w:r w:rsidRPr="00586C9F">
              <w:t xml:space="preserve">Informed by the community needs assessment, the CCBHC ensures that all services are provided during times that facilitate accessibility and meet the needs of the population served by the CCBHC, including outside of standard business hours, such as some evening and weekend hours. In addition, crisis response services will be available through the CCBHC 24 hours per day, 7 days a week. </w:t>
            </w:r>
          </w:p>
        </w:tc>
        <w:tc>
          <w:tcPr>
            <w:tcW w:w="1680" w:type="dxa"/>
          </w:tcPr>
          <w:p w14:paraId="1529D2CE" w14:textId="0096D3CA" w:rsidR="00CF2D0A" w:rsidRPr="00586C9F" w:rsidRDefault="00BB3A74"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CF"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D5" w14:textId="77777777" w:rsidTr="2BFDD1CB">
        <w:tc>
          <w:tcPr>
            <w:tcW w:w="1185" w:type="dxa"/>
            <w:shd w:val="clear" w:color="auto" w:fill="auto"/>
            <w:tcMar>
              <w:top w:w="100" w:type="dxa"/>
              <w:left w:w="100" w:type="dxa"/>
              <w:bottom w:w="100" w:type="dxa"/>
              <w:right w:w="100" w:type="dxa"/>
            </w:tcMar>
          </w:tcPr>
          <w:p w14:paraId="1529D2D1" w14:textId="77777777" w:rsidR="00CF2D0A" w:rsidRPr="00586C9F" w:rsidRDefault="00CF2D0A" w:rsidP="00CF2D0A">
            <w:pPr>
              <w:widowControl w:val="0"/>
              <w:pBdr>
                <w:top w:val="nil"/>
                <w:left w:val="nil"/>
                <w:bottom w:val="nil"/>
                <w:right w:val="nil"/>
                <w:between w:val="nil"/>
              </w:pBdr>
            </w:pPr>
            <w:r w:rsidRPr="00586C9F">
              <w:t>2.a.3</w:t>
            </w:r>
          </w:p>
        </w:tc>
        <w:tc>
          <w:tcPr>
            <w:tcW w:w="8430" w:type="dxa"/>
            <w:shd w:val="clear" w:color="auto" w:fill="auto"/>
            <w:tcMar>
              <w:top w:w="100" w:type="dxa"/>
              <w:left w:w="100" w:type="dxa"/>
              <w:bottom w:w="100" w:type="dxa"/>
              <w:right w:w="100" w:type="dxa"/>
            </w:tcMar>
          </w:tcPr>
          <w:p w14:paraId="1529D2D2" w14:textId="4B5E613A" w:rsidR="00CF2D0A" w:rsidRPr="00586C9F" w:rsidRDefault="00CF2D0A" w:rsidP="00CF2D0A">
            <w:r w:rsidRPr="00586C9F">
              <w:t>Informed by the community needs assessment, the CCBHC provides services at locations that ensure accessibility and meet the needs of the population to be served, such as settings in the community (e.g., schools, social service agencies, partner organizations, community centers) and, as appropriate and preferred by the person receiving services and family, in the homes of people receiving services. The preferred location of the person receiving services will be honored when safe. Other additional allowable sites for CCBHC services include but are not limited to group homes and nursing facilities. Services are restricted to those activities not billable or included into a payment structure or per diem by Medicaid.</w:t>
            </w:r>
          </w:p>
        </w:tc>
        <w:tc>
          <w:tcPr>
            <w:tcW w:w="1680" w:type="dxa"/>
          </w:tcPr>
          <w:p w14:paraId="1529D2D3" w14:textId="32A2C93E" w:rsidR="00CF2D0A" w:rsidRPr="00586C9F" w:rsidRDefault="00BB3A74"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D4"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DA" w14:textId="77777777" w:rsidTr="2BFDD1CB">
        <w:tc>
          <w:tcPr>
            <w:tcW w:w="1185" w:type="dxa"/>
            <w:shd w:val="clear" w:color="auto" w:fill="auto"/>
            <w:tcMar>
              <w:top w:w="100" w:type="dxa"/>
              <w:left w:w="100" w:type="dxa"/>
              <w:bottom w:w="100" w:type="dxa"/>
              <w:right w:w="100" w:type="dxa"/>
            </w:tcMar>
          </w:tcPr>
          <w:p w14:paraId="1529D2D6" w14:textId="77777777" w:rsidR="00CF2D0A" w:rsidRPr="00586C9F" w:rsidRDefault="00CF2D0A" w:rsidP="00CF2D0A">
            <w:pPr>
              <w:widowControl w:val="0"/>
              <w:pBdr>
                <w:top w:val="nil"/>
                <w:left w:val="nil"/>
                <w:bottom w:val="nil"/>
                <w:right w:val="nil"/>
                <w:between w:val="nil"/>
              </w:pBdr>
            </w:pPr>
            <w:r w:rsidRPr="00586C9F">
              <w:t>2.a.4</w:t>
            </w:r>
          </w:p>
        </w:tc>
        <w:tc>
          <w:tcPr>
            <w:tcW w:w="8430" w:type="dxa"/>
            <w:shd w:val="clear" w:color="auto" w:fill="auto"/>
            <w:tcMar>
              <w:top w:w="100" w:type="dxa"/>
              <w:left w:w="100" w:type="dxa"/>
              <w:bottom w:w="100" w:type="dxa"/>
              <w:right w:w="100" w:type="dxa"/>
            </w:tcMar>
          </w:tcPr>
          <w:p w14:paraId="1529D2D7" w14:textId="77777777" w:rsidR="00CF2D0A" w:rsidRPr="00586C9F" w:rsidRDefault="00CF2D0A" w:rsidP="00CF2D0A">
            <w:pPr>
              <w:rPr>
                <w:b/>
              </w:rPr>
            </w:pPr>
            <w:r w:rsidRPr="00586C9F">
              <w:t xml:space="preserve">The CCBHC provides transportation or transportation vouchers for people receiving services to the extent possible with relevant funding or programs in order to facilitate </w:t>
            </w:r>
            <w:r w:rsidRPr="00586C9F">
              <w:lastRenderedPageBreak/>
              <w:t>access to services in alignment with the person-centered and family-centered treatment plan. The CCBHC will assist the person receiving services in navigating transportation access, including but not limited to sharing relevant phone numbers and websites to schedule transportation. The CCBHC will document in the treatment plan and address transportation barriers for the person receiving services, if applicable.</w:t>
            </w:r>
          </w:p>
        </w:tc>
        <w:tc>
          <w:tcPr>
            <w:tcW w:w="1680" w:type="dxa"/>
          </w:tcPr>
          <w:p w14:paraId="1529D2D8" w14:textId="7E2E2613" w:rsidR="00CF2D0A" w:rsidRPr="00586C9F" w:rsidRDefault="00BB3A74" w:rsidP="00CF2D0A">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2D9"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DF" w14:textId="77777777" w:rsidTr="2BFDD1CB">
        <w:tc>
          <w:tcPr>
            <w:tcW w:w="1185" w:type="dxa"/>
            <w:shd w:val="clear" w:color="auto" w:fill="auto"/>
            <w:tcMar>
              <w:top w:w="100" w:type="dxa"/>
              <w:left w:w="100" w:type="dxa"/>
              <w:bottom w:w="100" w:type="dxa"/>
              <w:right w:w="100" w:type="dxa"/>
            </w:tcMar>
          </w:tcPr>
          <w:p w14:paraId="1529D2DB" w14:textId="77777777" w:rsidR="00CF2D0A" w:rsidRPr="00586C9F" w:rsidRDefault="00CF2D0A" w:rsidP="00CF2D0A">
            <w:pPr>
              <w:widowControl w:val="0"/>
              <w:pBdr>
                <w:top w:val="nil"/>
                <w:left w:val="nil"/>
                <w:bottom w:val="nil"/>
                <w:right w:val="nil"/>
                <w:between w:val="nil"/>
              </w:pBdr>
            </w:pPr>
            <w:r w:rsidRPr="00586C9F">
              <w:t>2.a.5</w:t>
            </w:r>
          </w:p>
        </w:tc>
        <w:tc>
          <w:tcPr>
            <w:tcW w:w="8430" w:type="dxa"/>
            <w:shd w:val="clear" w:color="auto" w:fill="auto"/>
            <w:tcMar>
              <w:top w:w="100" w:type="dxa"/>
              <w:left w:w="100" w:type="dxa"/>
              <w:bottom w:w="100" w:type="dxa"/>
              <w:right w:w="100" w:type="dxa"/>
            </w:tcMar>
          </w:tcPr>
          <w:p w14:paraId="1529D2DC" w14:textId="77777777" w:rsidR="00CF2D0A" w:rsidRPr="00586C9F" w:rsidRDefault="00CF2D0A" w:rsidP="00CF2D0A">
            <w:r w:rsidRPr="00586C9F">
              <w:t xml:space="preserve">The CCBHC uses telehealth/telemedicine, video conferencing, remote patient monitoring, asynchronous interventions, and other technologies, to the extent possible, in alignment with best practices and the preferences of the person receiving services to support access to all required services. The CCBHC shall adhere to State telehealth guidelines. </w:t>
            </w:r>
            <w:r w:rsidRPr="00586C9F">
              <w:br/>
            </w:r>
            <w:r w:rsidRPr="00586C9F">
              <w:br/>
              <w:t xml:space="preserve">All listed and related technologies must adhere to the same in-person confidentiality guidelines that are outlined in Criteria 3.a.2. </w:t>
            </w:r>
          </w:p>
        </w:tc>
        <w:tc>
          <w:tcPr>
            <w:tcW w:w="1680" w:type="dxa"/>
          </w:tcPr>
          <w:p w14:paraId="1529D2DD" w14:textId="54C389CD" w:rsidR="00CF2D0A" w:rsidRPr="00586C9F" w:rsidRDefault="00BB3A74"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DE"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E4" w14:textId="77777777" w:rsidTr="2BFDD1CB">
        <w:tc>
          <w:tcPr>
            <w:tcW w:w="1185" w:type="dxa"/>
            <w:shd w:val="clear" w:color="auto" w:fill="auto"/>
            <w:tcMar>
              <w:top w:w="100" w:type="dxa"/>
              <w:left w:w="100" w:type="dxa"/>
              <w:bottom w:w="100" w:type="dxa"/>
              <w:right w:w="100" w:type="dxa"/>
            </w:tcMar>
          </w:tcPr>
          <w:p w14:paraId="1529D2E0" w14:textId="77777777" w:rsidR="00CF2D0A" w:rsidRPr="00586C9F" w:rsidRDefault="00CF2D0A" w:rsidP="00CF2D0A">
            <w:pPr>
              <w:widowControl w:val="0"/>
              <w:pBdr>
                <w:top w:val="nil"/>
                <w:left w:val="nil"/>
                <w:bottom w:val="nil"/>
                <w:right w:val="nil"/>
                <w:between w:val="nil"/>
              </w:pBdr>
            </w:pPr>
            <w:r w:rsidRPr="00586C9F">
              <w:t>2.a.6</w:t>
            </w:r>
          </w:p>
        </w:tc>
        <w:tc>
          <w:tcPr>
            <w:tcW w:w="8430" w:type="dxa"/>
            <w:shd w:val="clear" w:color="auto" w:fill="auto"/>
            <w:tcMar>
              <w:top w:w="100" w:type="dxa"/>
              <w:left w:w="100" w:type="dxa"/>
              <w:bottom w:w="100" w:type="dxa"/>
              <w:right w:w="100" w:type="dxa"/>
            </w:tcMar>
          </w:tcPr>
          <w:p w14:paraId="1529D2E1" w14:textId="77777777" w:rsidR="00CF2D0A" w:rsidRPr="00586C9F" w:rsidRDefault="00CF2D0A" w:rsidP="00CF2D0A">
            <w:r w:rsidRPr="00586C9F">
              <w:t>Informed by the community needs assessment, the CCBHC conducts outreach, engagement, and retention activities to support inclusion and access for underserved individuals and populations.</w:t>
            </w:r>
          </w:p>
        </w:tc>
        <w:tc>
          <w:tcPr>
            <w:tcW w:w="1680" w:type="dxa"/>
          </w:tcPr>
          <w:p w14:paraId="1529D2E2" w14:textId="272277C8" w:rsidR="00CF2D0A" w:rsidRPr="00586C9F" w:rsidRDefault="00BB3A74"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E3"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E9" w14:textId="77777777" w:rsidTr="2BFDD1CB">
        <w:tc>
          <w:tcPr>
            <w:tcW w:w="1185" w:type="dxa"/>
            <w:shd w:val="clear" w:color="auto" w:fill="auto"/>
            <w:tcMar>
              <w:top w:w="100" w:type="dxa"/>
              <w:left w:w="100" w:type="dxa"/>
              <w:bottom w:w="100" w:type="dxa"/>
              <w:right w:w="100" w:type="dxa"/>
            </w:tcMar>
          </w:tcPr>
          <w:p w14:paraId="1529D2E5" w14:textId="77777777" w:rsidR="00CF2D0A" w:rsidRPr="00586C9F" w:rsidRDefault="00CF2D0A" w:rsidP="00CF2D0A">
            <w:pPr>
              <w:widowControl w:val="0"/>
              <w:pBdr>
                <w:top w:val="nil"/>
                <w:left w:val="nil"/>
                <w:bottom w:val="nil"/>
                <w:right w:val="nil"/>
                <w:between w:val="nil"/>
              </w:pBdr>
            </w:pPr>
            <w:r w:rsidRPr="00586C9F">
              <w:t>2.a.7</w:t>
            </w:r>
          </w:p>
        </w:tc>
        <w:tc>
          <w:tcPr>
            <w:tcW w:w="8430" w:type="dxa"/>
            <w:shd w:val="clear" w:color="auto" w:fill="auto"/>
            <w:tcMar>
              <w:top w:w="100" w:type="dxa"/>
              <w:left w:w="100" w:type="dxa"/>
              <w:bottom w:w="100" w:type="dxa"/>
              <w:right w:w="100" w:type="dxa"/>
            </w:tcMar>
          </w:tcPr>
          <w:p w14:paraId="1529D2E6" w14:textId="77777777" w:rsidR="00CF2D0A" w:rsidRPr="00586C9F" w:rsidRDefault="00CF2D0A" w:rsidP="00CF2D0A">
            <w:r w:rsidRPr="00586C9F">
              <w:t xml:space="preserve">Services are subject to all state standards for the provision of both voluntary and court- ordered services. </w:t>
            </w:r>
          </w:p>
        </w:tc>
        <w:tc>
          <w:tcPr>
            <w:tcW w:w="1680" w:type="dxa"/>
          </w:tcPr>
          <w:p w14:paraId="1529D2E7" w14:textId="0FAB5995" w:rsidR="00CF2D0A" w:rsidRPr="00586C9F" w:rsidRDefault="00BB3A74"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2E8"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EE" w14:textId="77777777" w:rsidTr="2BFDD1CB">
        <w:tc>
          <w:tcPr>
            <w:tcW w:w="1185" w:type="dxa"/>
            <w:shd w:val="clear" w:color="auto" w:fill="auto"/>
            <w:tcMar>
              <w:top w:w="100" w:type="dxa"/>
              <w:left w:w="100" w:type="dxa"/>
              <w:bottom w:w="100" w:type="dxa"/>
              <w:right w:w="100" w:type="dxa"/>
            </w:tcMar>
          </w:tcPr>
          <w:p w14:paraId="1529D2EA" w14:textId="77777777" w:rsidR="00CF2D0A" w:rsidRPr="00586C9F" w:rsidRDefault="00CF2D0A" w:rsidP="00CF2D0A">
            <w:pPr>
              <w:widowControl w:val="0"/>
              <w:pBdr>
                <w:top w:val="nil"/>
                <w:left w:val="nil"/>
                <w:bottom w:val="nil"/>
                <w:right w:val="nil"/>
                <w:between w:val="nil"/>
              </w:pBdr>
            </w:pPr>
            <w:r w:rsidRPr="00586C9F">
              <w:t>2.a.8</w:t>
            </w:r>
          </w:p>
        </w:tc>
        <w:tc>
          <w:tcPr>
            <w:tcW w:w="8430" w:type="dxa"/>
            <w:shd w:val="clear" w:color="auto" w:fill="auto"/>
            <w:tcMar>
              <w:top w:w="100" w:type="dxa"/>
              <w:left w:w="100" w:type="dxa"/>
              <w:bottom w:w="100" w:type="dxa"/>
              <w:right w:w="100" w:type="dxa"/>
            </w:tcMar>
          </w:tcPr>
          <w:p w14:paraId="1529D2EB" w14:textId="77777777" w:rsidR="00CF2D0A" w:rsidRPr="00586C9F" w:rsidRDefault="00CF2D0A" w:rsidP="00CF2D0A">
            <w:r w:rsidRPr="00586C9F">
              <w:t xml:space="preserve">The CCBHC develops and maintains a continuity of operations/disaster plan. The plan will ensure the CCBHC is able to effectively notify staff, people receiving services, and healthcare and community partners when a disaster/emergency occurs or services are disrupted. The CCBHC, to the extent feasible, has identified alternative locations and methods to sustain service delivery and access to behavioral health medications during emergencies and disasters. The plan also addresses health IT systems security/ransomware protection and backup and access to these IT systems, including health records, in case of disaster. </w:t>
            </w:r>
            <w:r w:rsidRPr="00586C9F">
              <w:br/>
            </w:r>
            <w:r w:rsidRPr="00586C9F">
              <w:br/>
            </w:r>
            <w:r w:rsidRPr="00586C9F">
              <w:lastRenderedPageBreak/>
              <w:t xml:space="preserve">The CCBHC is required to respond to disasters or public calamities as defined by IC 10-14-3-1. The CCBHC will designate a primary and secondary point of contact who can be contacted to coordinate their organization’s available staff when planning for or responding to a disaster or mass violence event. The contact information for the primary and secondary point of contact must be shared with DMHA. </w:t>
            </w:r>
          </w:p>
        </w:tc>
        <w:tc>
          <w:tcPr>
            <w:tcW w:w="1680" w:type="dxa"/>
          </w:tcPr>
          <w:p w14:paraId="1529D2EC" w14:textId="7102FD46" w:rsidR="00CF2D0A" w:rsidRPr="00586C9F" w:rsidRDefault="0058165F" w:rsidP="00CF2D0A">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2ED"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F5" w14:textId="77777777" w:rsidTr="2BFDD1CB">
        <w:tc>
          <w:tcPr>
            <w:tcW w:w="1185" w:type="dxa"/>
            <w:shd w:val="clear" w:color="auto" w:fill="auto"/>
            <w:tcMar>
              <w:top w:w="100" w:type="dxa"/>
              <w:left w:w="100" w:type="dxa"/>
              <w:bottom w:w="100" w:type="dxa"/>
              <w:right w:w="100" w:type="dxa"/>
            </w:tcMar>
          </w:tcPr>
          <w:p w14:paraId="1529D2EF" w14:textId="652C3B75" w:rsidR="00CF2D0A" w:rsidRPr="00586C9F" w:rsidRDefault="00CF2D0A" w:rsidP="00CF2D0A">
            <w:pPr>
              <w:widowControl w:val="0"/>
              <w:pBdr>
                <w:top w:val="nil"/>
                <w:left w:val="nil"/>
                <w:bottom w:val="nil"/>
                <w:right w:val="nil"/>
                <w:between w:val="nil"/>
              </w:pBdr>
            </w:pPr>
            <w:r w:rsidRPr="00586C9F">
              <w:t>2.b.1</w:t>
            </w:r>
          </w:p>
        </w:tc>
        <w:tc>
          <w:tcPr>
            <w:tcW w:w="8430" w:type="dxa"/>
            <w:shd w:val="clear" w:color="auto" w:fill="auto"/>
            <w:tcMar>
              <w:top w:w="100" w:type="dxa"/>
              <w:left w:w="100" w:type="dxa"/>
              <w:bottom w:w="100" w:type="dxa"/>
              <w:right w:w="100" w:type="dxa"/>
            </w:tcMar>
          </w:tcPr>
          <w:p w14:paraId="1529D2F0" w14:textId="261230AF" w:rsidR="00CF2D0A" w:rsidRPr="00586C9F" w:rsidRDefault="00CF2D0A" w:rsidP="00CF2D0A">
            <w:r w:rsidRPr="00586C9F">
              <w:t>All people new to receiving services, whether requesting or being referred for behavioral health services at the CCBHC, will, at the time of first contact, whether that contact is in- person, by telephone, or using other remote communication, receive a preliminary triage, including risk assessment, to determine acuity of needs (routine, urgent, or emergent). That preliminary triage may occur telephonically. If the triage identifies an emergency/crisis need, appropriate action is taken immediately (see 4.c.1 for crisis response timelines and detail about required services), including plans to reduce or remove risk of harm and to facilitate any necessary subsequent outpatient follow-up.</w:t>
            </w:r>
          </w:p>
          <w:p w14:paraId="1529D2F1" w14:textId="77777777" w:rsidR="00CF2D0A" w:rsidRPr="00586C9F" w:rsidRDefault="00CF2D0A" w:rsidP="00CF2D0A"/>
          <w:p w14:paraId="7B3123F9" w14:textId="318422DA" w:rsidR="00CF2D0A" w:rsidRPr="00586C9F" w:rsidRDefault="00CF2D0A" w:rsidP="00536EFA">
            <w:pPr>
              <w:pStyle w:val="ListParagraph"/>
              <w:numPr>
                <w:ilvl w:val="0"/>
                <w:numId w:val="26"/>
              </w:numPr>
              <w:rPr>
                <w:rStyle w:val="eop"/>
              </w:rPr>
            </w:pPr>
            <w:r w:rsidRPr="00586C9F">
              <w:rPr>
                <w:rStyle w:val="normaltextrun"/>
              </w:rPr>
              <w:t xml:space="preserve">The preliminary triage must be completed during the first contact. </w:t>
            </w:r>
            <w:r w:rsidRPr="00586C9F">
              <w:rPr>
                <w:rStyle w:val="eop"/>
              </w:rPr>
              <w:t> </w:t>
            </w:r>
          </w:p>
          <w:p w14:paraId="5AC82A19" w14:textId="77777777" w:rsidR="00CF2D0A" w:rsidRPr="00586C9F" w:rsidRDefault="00CF2D0A" w:rsidP="00536EFA">
            <w:pPr>
              <w:pStyle w:val="ListParagraph"/>
              <w:numPr>
                <w:ilvl w:val="0"/>
                <w:numId w:val="26"/>
              </w:numPr>
              <w:rPr>
                <w:rStyle w:val="eop"/>
              </w:rPr>
            </w:pPr>
            <w:r w:rsidRPr="00586C9F">
              <w:rPr>
                <w:rStyle w:val="normaltextrun"/>
              </w:rPr>
              <w:t>Based on preliminary triage, the initial evaluation request is offered within 24 hours for emergent needs, one business day for urgent needs, and within 10 business days for routine needs unless the person receiving services chooses otherwise.</w:t>
            </w:r>
            <w:r w:rsidRPr="00586C9F">
              <w:rPr>
                <w:rStyle w:val="eop"/>
              </w:rPr>
              <w:t> </w:t>
            </w:r>
          </w:p>
          <w:p w14:paraId="1184F279" w14:textId="6CD35F5A" w:rsidR="00CF2D0A" w:rsidRPr="00586C9F" w:rsidRDefault="00CF2D0A" w:rsidP="00536EFA">
            <w:pPr>
              <w:pStyle w:val="ListParagraph"/>
              <w:numPr>
                <w:ilvl w:val="0"/>
                <w:numId w:val="26"/>
              </w:numPr>
            </w:pPr>
            <w:r w:rsidRPr="00586C9F">
              <w:rPr>
                <w:rStyle w:val="normaltextrun"/>
              </w:rPr>
              <w:t>A comprehensive evaluation must occur within 60 days.</w:t>
            </w:r>
            <w:r w:rsidRPr="00586C9F">
              <w:rPr>
                <w:rStyle w:val="eop"/>
              </w:rPr>
              <w:t> </w:t>
            </w:r>
          </w:p>
          <w:p w14:paraId="22CD9C69" w14:textId="77777777" w:rsidR="00CF2D0A" w:rsidRPr="00586C9F" w:rsidRDefault="00CF2D0A" w:rsidP="00536EFA">
            <w:pPr>
              <w:pStyle w:val="ListParagraph"/>
              <w:numPr>
                <w:ilvl w:val="0"/>
                <w:numId w:val="26"/>
              </w:numPr>
            </w:pPr>
            <w:r w:rsidRPr="00586C9F">
              <w:t xml:space="preserve">For those presenting with emergency or urgent needs, the initial evaluation may be conducted by phone or through use of technologies for telehealth/telemedicine and video conferencing, but an in-person evaluation is preferred. If the initial evaluation is conducted telephonically, once the emergency is resolved, the person receiving services must be seen in person at the next subsequent encounter and the initial evaluation reviewed. </w:t>
            </w:r>
            <w:r w:rsidRPr="00586C9F">
              <w:br/>
            </w:r>
          </w:p>
          <w:p w14:paraId="7ABD2C36" w14:textId="77777777" w:rsidR="00CD1C71" w:rsidRPr="00586C9F" w:rsidRDefault="00CF2D0A" w:rsidP="00CF2D0A">
            <w:pPr>
              <w:rPr>
                <w:i/>
              </w:rPr>
            </w:pPr>
            <w:r w:rsidRPr="00586C9F">
              <w:t xml:space="preserve">The preliminary triage and risk assessment will be followed by: (1) an initial evaluation and (2) a comprehensive evaluation, with the components of each </w:t>
            </w:r>
            <w:r w:rsidRPr="00586C9F">
              <w:lastRenderedPageBreak/>
              <w:t>specified in program requirement 4. At the CCBHC’s discretion, recent information may be reviewed with the person receiving services and incorporated into the CCBHC health records from outside providers to help fulfill these requirements. Each evaluation must build upon what came before it. Subject to more stringent state, federal, or applicable accreditation standards, all new people receiving services will receive a comprehensive evaluation to be completed within 60 calendar days of the first request for services. If the state has established independent screening and assessment processes for certain child and youth populations or other populations, the CCBHC should establish partnerships to incorporate findings and avoid duplication of effort. This requirement does not preclude the initiation or completion of the comprehensive evaluation, or the provision of treatment during the 60-day period.</w:t>
            </w:r>
            <w:r w:rsidRPr="00586C9F">
              <w:br/>
            </w:r>
            <w:r w:rsidRPr="00586C9F">
              <w:rPr>
                <w:i/>
              </w:rPr>
              <w:br/>
              <w:t>Note: Requirements for these screenings and evaluations are specified in criteria 4.d.</w:t>
            </w:r>
          </w:p>
          <w:p w14:paraId="1529D2F2" w14:textId="05070E53" w:rsidR="00CF2D0A" w:rsidRPr="00586C9F" w:rsidRDefault="00CF2D0A" w:rsidP="00CF2D0A">
            <w:r w:rsidRPr="00586C9F">
              <w:br/>
              <w:t>Please note that the State does not anticipate same or next day access will be achieved by the CCBHC immediately. Required staffing changes (including new and unfilled positions) to ensure same or next day access must be included in the Community Needs Assessment and PPS rate calculations.</w:t>
            </w:r>
          </w:p>
        </w:tc>
        <w:tc>
          <w:tcPr>
            <w:tcW w:w="1680" w:type="dxa"/>
          </w:tcPr>
          <w:p w14:paraId="1529D2F3" w14:textId="263D98F9" w:rsidR="00CF2D0A" w:rsidRPr="00586C9F" w:rsidRDefault="0058165F" w:rsidP="00CF2D0A">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2F4"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FA" w14:textId="77777777" w:rsidTr="2BFDD1CB">
        <w:tc>
          <w:tcPr>
            <w:tcW w:w="1185" w:type="dxa"/>
            <w:shd w:val="clear" w:color="auto" w:fill="auto"/>
            <w:tcMar>
              <w:top w:w="100" w:type="dxa"/>
              <w:left w:w="100" w:type="dxa"/>
              <w:bottom w:w="100" w:type="dxa"/>
              <w:right w:w="100" w:type="dxa"/>
            </w:tcMar>
          </w:tcPr>
          <w:p w14:paraId="1529D2F6" w14:textId="77777777" w:rsidR="00CF2D0A" w:rsidRPr="00586C9F" w:rsidRDefault="00CF2D0A" w:rsidP="00CF2D0A">
            <w:pPr>
              <w:widowControl w:val="0"/>
              <w:pBdr>
                <w:top w:val="nil"/>
                <w:left w:val="nil"/>
                <w:bottom w:val="nil"/>
                <w:right w:val="nil"/>
                <w:between w:val="nil"/>
              </w:pBdr>
            </w:pPr>
            <w:r w:rsidRPr="00586C9F">
              <w:t>2.b.2</w:t>
            </w:r>
          </w:p>
        </w:tc>
        <w:tc>
          <w:tcPr>
            <w:tcW w:w="8430" w:type="dxa"/>
            <w:shd w:val="clear" w:color="auto" w:fill="auto"/>
            <w:tcMar>
              <w:top w:w="100" w:type="dxa"/>
              <w:left w:w="100" w:type="dxa"/>
              <w:bottom w:w="100" w:type="dxa"/>
              <w:right w:w="100" w:type="dxa"/>
            </w:tcMar>
          </w:tcPr>
          <w:p w14:paraId="1529D2F7" w14:textId="3A8757B1" w:rsidR="00CF2D0A" w:rsidRPr="00586C9F" w:rsidRDefault="00CF2D0A" w:rsidP="00CF2D0A">
            <w:r w:rsidRPr="00586C9F">
              <w:t>The person-centered and family-centered treatment plan is reviewed and updated as needed by the treatment team, in agreement with and endorsed by the person receiving services. The treatment plan will be updated when changes occur with the status of the person receiving services, based on responses to treatment or when there are changes in treatment goals, changes in individual status, changes in level of care,</w:t>
            </w:r>
            <w:r w:rsidRPr="00586C9F">
              <w:rPr>
                <w:b/>
              </w:rPr>
              <w:t xml:space="preserve"> </w:t>
            </w:r>
            <w:r w:rsidRPr="00586C9F">
              <w:t xml:space="preserve">and/or at the request of the person receiving services or their legal guardian. The treatment plan must be reviewed and updated no less frequently than every 90 days, unless the state, federal, or applicable accreditation standards are more stringent. </w:t>
            </w:r>
          </w:p>
        </w:tc>
        <w:tc>
          <w:tcPr>
            <w:tcW w:w="1680" w:type="dxa"/>
          </w:tcPr>
          <w:p w14:paraId="1529D2F8" w14:textId="006047DD" w:rsidR="00CF2D0A" w:rsidRPr="00586C9F" w:rsidRDefault="65BA76EF" w:rsidP="77ECDD2B">
            <w:pPr>
              <w:widowControl w:val="0"/>
            </w:pPr>
            <w:r w:rsidRPr="05733BCC">
              <w:rPr>
                <w:b/>
                <w:bCs/>
              </w:rPr>
              <w:t>Y</w:t>
            </w:r>
            <w:r w:rsidR="0058165F">
              <w:rPr>
                <w:b/>
                <w:bCs/>
              </w:rPr>
              <w:t>ES</w:t>
            </w:r>
          </w:p>
        </w:tc>
        <w:tc>
          <w:tcPr>
            <w:tcW w:w="1680" w:type="dxa"/>
            <w:shd w:val="clear" w:color="auto" w:fill="auto"/>
            <w:tcMar>
              <w:top w:w="100" w:type="dxa"/>
              <w:left w:w="100" w:type="dxa"/>
              <w:bottom w:w="100" w:type="dxa"/>
              <w:right w:w="100" w:type="dxa"/>
            </w:tcMar>
          </w:tcPr>
          <w:p w14:paraId="1529D2F9" w14:textId="77777777" w:rsidR="00CF2D0A" w:rsidRPr="00586C9F" w:rsidRDefault="00CF2D0A" w:rsidP="00CF2D0A">
            <w:pPr>
              <w:widowControl w:val="0"/>
              <w:pBdr>
                <w:top w:val="nil"/>
                <w:left w:val="nil"/>
                <w:bottom w:val="nil"/>
                <w:right w:val="nil"/>
                <w:between w:val="nil"/>
              </w:pBdr>
              <w:rPr>
                <w:b/>
              </w:rPr>
            </w:pPr>
          </w:p>
        </w:tc>
      </w:tr>
      <w:tr w:rsidR="00586C9F" w:rsidRPr="00586C9F" w14:paraId="1529D2FF" w14:textId="77777777" w:rsidTr="5A710B02">
        <w:tc>
          <w:tcPr>
            <w:tcW w:w="1185" w:type="dxa"/>
            <w:shd w:val="clear" w:color="auto" w:fill="auto"/>
            <w:tcMar>
              <w:top w:w="100" w:type="dxa"/>
              <w:left w:w="100" w:type="dxa"/>
              <w:bottom w:w="100" w:type="dxa"/>
              <w:right w:w="100" w:type="dxa"/>
            </w:tcMar>
          </w:tcPr>
          <w:p w14:paraId="1529D2FB" w14:textId="77777777" w:rsidR="00CF2D0A" w:rsidRPr="00586C9F" w:rsidRDefault="00CF2D0A" w:rsidP="00CF2D0A">
            <w:pPr>
              <w:widowControl w:val="0"/>
              <w:pBdr>
                <w:top w:val="nil"/>
                <w:left w:val="nil"/>
                <w:bottom w:val="nil"/>
                <w:right w:val="nil"/>
                <w:between w:val="nil"/>
              </w:pBdr>
            </w:pPr>
            <w:r w:rsidRPr="00586C9F">
              <w:lastRenderedPageBreak/>
              <w:t>2.b.3</w:t>
            </w:r>
          </w:p>
        </w:tc>
        <w:tc>
          <w:tcPr>
            <w:tcW w:w="8430" w:type="dxa"/>
            <w:tcMar>
              <w:top w:w="100" w:type="dxa"/>
              <w:left w:w="100" w:type="dxa"/>
              <w:bottom w:w="100" w:type="dxa"/>
              <w:right w:w="100" w:type="dxa"/>
            </w:tcMar>
          </w:tcPr>
          <w:p w14:paraId="1529D2FC" w14:textId="05C28714" w:rsidR="00CF2D0A" w:rsidRPr="00586C9F" w:rsidRDefault="00CF2D0A" w:rsidP="00CF2D0A">
            <w:r w:rsidRPr="00586C9F">
              <w:t>People who are already receiving services from the CCBHC who are seeking routine outpatient clinical services must be provided with an appointment within 10 business days of the request, unless the person receiving services chooses otherwise. If a person receiving services presents with an emergency/crisis need, appropriate action is taken immediately based on the needs of the person receiving services, including immediate crisis response if necessary. If a person already receiving services presents with an urgent non-emergency need or hospital discharge, clinical services are generally provided within one business day of the time the request is made or at a later time if that is the preference of the person receiving services. Open access scheduling is encouraged.</w:t>
            </w:r>
            <w:r w:rsidRPr="00586C9F">
              <w:br/>
            </w:r>
            <w:r w:rsidRPr="00586C9F">
              <w:br/>
              <w:t>Discharge planning from outpatient or emergent care settings (e.g., hospitals, jail-based, residential facilities) is encouraged to occur while the individual is at the respective facility.</w:t>
            </w:r>
          </w:p>
        </w:tc>
        <w:tc>
          <w:tcPr>
            <w:tcW w:w="1680" w:type="dxa"/>
          </w:tcPr>
          <w:p w14:paraId="3420C686" w14:textId="5086B09A" w:rsidR="00803125" w:rsidRPr="000C670C" w:rsidRDefault="5A8B6268" w:rsidP="5A710B02">
            <w:pPr>
              <w:widowControl w:val="0"/>
            </w:pPr>
            <w:r w:rsidRPr="5A710B02">
              <w:rPr>
                <w:b/>
                <w:bCs/>
              </w:rPr>
              <w:t>Y</w:t>
            </w:r>
            <w:r w:rsidR="0058165F">
              <w:rPr>
                <w:b/>
                <w:bCs/>
              </w:rPr>
              <w:t>ES</w:t>
            </w:r>
          </w:p>
          <w:p w14:paraId="1529D2FD" w14:textId="0F879B8A" w:rsidR="00CF2D0A" w:rsidRPr="000C670C" w:rsidRDefault="00CF2D0A" w:rsidP="00CF2D0A">
            <w:pPr>
              <w:widowControl w:val="0"/>
              <w:pBdr>
                <w:top w:val="nil"/>
                <w:left w:val="nil"/>
                <w:bottom w:val="nil"/>
                <w:right w:val="nil"/>
                <w:between w:val="nil"/>
              </w:pBdr>
              <w:rPr>
                <w:b/>
                <w:sz w:val="16"/>
                <w:szCs w:val="16"/>
              </w:rPr>
            </w:pPr>
          </w:p>
        </w:tc>
        <w:tc>
          <w:tcPr>
            <w:tcW w:w="1680" w:type="dxa"/>
            <w:shd w:val="clear" w:color="auto" w:fill="auto"/>
            <w:tcMar>
              <w:top w:w="100" w:type="dxa"/>
              <w:left w:w="100" w:type="dxa"/>
              <w:bottom w:w="100" w:type="dxa"/>
              <w:right w:w="100" w:type="dxa"/>
            </w:tcMar>
          </w:tcPr>
          <w:p w14:paraId="1529D2FE"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04" w14:textId="77777777" w:rsidTr="2BFDD1CB">
        <w:tc>
          <w:tcPr>
            <w:tcW w:w="1185" w:type="dxa"/>
            <w:shd w:val="clear" w:color="auto" w:fill="auto"/>
            <w:tcMar>
              <w:top w:w="100" w:type="dxa"/>
              <w:left w:w="100" w:type="dxa"/>
              <w:bottom w:w="100" w:type="dxa"/>
              <w:right w:w="100" w:type="dxa"/>
            </w:tcMar>
          </w:tcPr>
          <w:p w14:paraId="1529D300" w14:textId="77777777" w:rsidR="00CF2D0A" w:rsidRPr="00586C9F" w:rsidRDefault="00CF2D0A" w:rsidP="00CF2D0A">
            <w:pPr>
              <w:widowControl w:val="0"/>
              <w:pBdr>
                <w:top w:val="nil"/>
                <w:left w:val="nil"/>
                <w:bottom w:val="nil"/>
                <w:right w:val="nil"/>
                <w:between w:val="nil"/>
              </w:pBdr>
            </w:pPr>
            <w:r w:rsidRPr="00586C9F">
              <w:t>2.c.1</w:t>
            </w:r>
          </w:p>
        </w:tc>
        <w:tc>
          <w:tcPr>
            <w:tcW w:w="8430" w:type="dxa"/>
            <w:shd w:val="clear" w:color="auto" w:fill="auto"/>
            <w:tcMar>
              <w:top w:w="100" w:type="dxa"/>
              <w:left w:w="100" w:type="dxa"/>
              <w:bottom w:w="100" w:type="dxa"/>
              <w:right w:w="100" w:type="dxa"/>
            </w:tcMar>
          </w:tcPr>
          <w:p w14:paraId="1529D301" w14:textId="77777777" w:rsidR="00CF2D0A" w:rsidRPr="00586C9F" w:rsidRDefault="00CF2D0A" w:rsidP="00CF2D0A">
            <w:r w:rsidRPr="00586C9F">
              <w:t>In accordance with program requirement 4.c and 2.a.2, the CCBHC provides crisis management services that are available and accessible 24 hours a day, seven days a week. Crisis management services include but are not limited to mobile crisis teams and Crisis Receiving Stabilization services.</w:t>
            </w:r>
          </w:p>
        </w:tc>
        <w:tc>
          <w:tcPr>
            <w:tcW w:w="1680" w:type="dxa"/>
          </w:tcPr>
          <w:p w14:paraId="1529D302" w14:textId="45CE8FF1" w:rsidR="00CF2D0A" w:rsidRPr="00586C9F" w:rsidRDefault="0058165F"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03"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09" w14:textId="77777777" w:rsidTr="2BFDD1CB">
        <w:tc>
          <w:tcPr>
            <w:tcW w:w="1185" w:type="dxa"/>
            <w:shd w:val="clear" w:color="auto" w:fill="auto"/>
            <w:tcMar>
              <w:top w:w="100" w:type="dxa"/>
              <w:left w:w="100" w:type="dxa"/>
              <w:bottom w:w="100" w:type="dxa"/>
              <w:right w:w="100" w:type="dxa"/>
            </w:tcMar>
          </w:tcPr>
          <w:p w14:paraId="1529D305" w14:textId="77777777" w:rsidR="00CF2D0A" w:rsidRPr="00586C9F" w:rsidRDefault="00CF2D0A" w:rsidP="00CF2D0A">
            <w:pPr>
              <w:widowControl w:val="0"/>
              <w:pBdr>
                <w:top w:val="nil"/>
                <w:left w:val="nil"/>
                <w:bottom w:val="nil"/>
                <w:right w:val="nil"/>
                <w:between w:val="nil"/>
              </w:pBdr>
            </w:pPr>
            <w:r w:rsidRPr="00586C9F">
              <w:t>2.c.2</w:t>
            </w:r>
          </w:p>
        </w:tc>
        <w:tc>
          <w:tcPr>
            <w:tcW w:w="8430" w:type="dxa"/>
            <w:shd w:val="clear" w:color="auto" w:fill="auto"/>
            <w:tcMar>
              <w:top w:w="100" w:type="dxa"/>
              <w:left w:w="100" w:type="dxa"/>
              <w:bottom w:w="100" w:type="dxa"/>
              <w:right w:w="100" w:type="dxa"/>
            </w:tcMar>
          </w:tcPr>
          <w:p w14:paraId="1529D306" w14:textId="07A747FE" w:rsidR="00CF2D0A" w:rsidRPr="00586C9F" w:rsidRDefault="00CF2D0A" w:rsidP="00CF2D0A">
            <w:r w:rsidRPr="00586C9F">
              <w:t>A description of the methods for providing a continuum of crisis prevention, response, and postvention services shall be included in the policies and procedures of the CCBHC and made available to the public. The CCBHC is required to align methods with SAMHSA best practices and state code.</w:t>
            </w:r>
            <w:r w:rsidRPr="00586C9F">
              <w:br/>
            </w:r>
            <w:r w:rsidRPr="00586C9F">
              <w:br/>
              <w:t>Sample postvention services include but are not limited to: local community Local Outreach to Suicide Survivors (LOSS), suicide loss support groups, and Alternatives to Suicide Peer Support Groups.</w:t>
            </w:r>
          </w:p>
        </w:tc>
        <w:tc>
          <w:tcPr>
            <w:tcW w:w="1680" w:type="dxa"/>
          </w:tcPr>
          <w:p w14:paraId="1529D307" w14:textId="31439CC1" w:rsidR="00CF2D0A" w:rsidRPr="00586C9F" w:rsidRDefault="0058165F"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08"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0E" w14:textId="77777777" w:rsidTr="2BFDD1CB">
        <w:tc>
          <w:tcPr>
            <w:tcW w:w="1185" w:type="dxa"/>
            <w:shd w:val="clear" w:color="auto" w:fill="auto"/>
            <w:tcMar>
              <w:top w:w="100" w:type="dxa"/>
              <w:left w:w="100" w:type="dxa"/>
              <w:bottom w:w="100" w:type="dxa"/>
              <w:right w:w="100" w:type="dxa"/>
            </w:tcMar>
          </w:tcPr>
          <w:p w14:paraId="1529D30A" w14:textId="77777777" w:rsidR="00CF2D0A" w:rsidRPr="00586C9F" w:rsidRDefault="00CF2D0A" w:rsidP="00CF2D0A">
            <w:pPr>
              <w:widowControl w:val="0"/>
              <w:pBdr>
                <w:top w:val="nil"/>
                <w:left w:val="nil"/>
                <w:bottom w:val="nil"/>
                <w:right w:val="nil"/>
                <w:between w:val="nil"/>
              </w:pBdr>
            </w:pPr>
            <w:r w:rsidRPr="00586C9F">
              <w:t>2.c.3</w:t>
            </w:r>
          </w:p>
        </w:tc>
        <w:tc>
          <w:tcPr>
            <w:tcW w:w="8430" w:type="dxa"/>
            <w:shd w:val="clear" w:color="auto" w:fill="auto"/>
            <w:tcMar>
              <w:top w:w="100" w:type="dxa"/>
              <w:left w:w="100" w:type="dxa"/>
              <w:bottom w:w="100" w:type="dxa"/>
              <w:right w:w="100" w:type="dxa"/>
            </w:tcMar>
          </w:tcPr>
          <w:p w14:paraId="1529D30B" w14:textId="3627B146" w:rsidR="00CF2D0A" w:rsidRPr="00586C9F" w:rsidRDefault="00CF2D0A" w:rsidP="00CF2D0A">
            <w:r w:rsidRPr="00586C9F">
              <w:t xml:space="preserve">Individuals who are served by the CCBHC are educated about crisis prevention planning and safety planning, psychiatric advanced directives, and how to access crisis services, including the 988 Suicide &amp; Crisis Lifeline (by call, chat, or text) and </w:t>
            </w:r>
            <w:r w:rsidRPr="00586C9F">
              <w:lastRenderedPageBreak/>
              <w:t xml:space="preserve">other area hotlines and warmlines, and overdose prevention, at the time of the initial evaluation meeting following the preliminary triage. Please see 3.a.4. for further information on crisis prevention planning. This includes but is not limited to individuals with LEP (limited English proficiency), individuals with disabilities, older adults, and others with dually diagnosed psychiatric and developmental disabilities (i.e., CCBHC provides instructions on how to access services in the appropriate methods, language(s), and literacy levels in accordance with program requirement 1.d). </w:t>
            </w:r>
          </w:p>
        </w:tc>
        <w:tc>
          <w:tcPr>
            <w:tcW w:w="1680" w:type="dxa"/>
          </w:tcPr>
          <w:p w14:paraId="1529D30C" w14:textId="472B3F78" w:rsidR="00CF2D0A" w:rsidRPr="00586C9F" w:rsidRDefault="0058165F" w:rsidP="00CF2D0A">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30D"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13" w14:textId="77777777" w:rsidTr="2BFDD1CB">
        <w:tc>
          <w:tcPr>
            <w:tcW w:w="1185" w:type="dxa"/>
            <w:shd w:val="clear" w:color="auto" w:fill="auto"/>
            <w:tcMar>
              <w:top w:w="100" w:type="dxa"/>
              <w:left w:w="100" w:type="dxa"/>
              <w:bottom w:w="100" w:type="dxa"/>
              <w:right w:w="100" w:type="dxa"/>
            </w:tcMar>
          </w:tcPr>
          <w:p w14:paraId="1529D30F" w14:textId="77777777" w:rsidR="00CF2D0A" w:rsidRPr="00586C9F" w:rsidRDefault="00CF2D0A" w:rsidP="00CF2D0A">
            <w:pPr>
              <w:widowControl w:val="0"/>
              <w:pBdr>
                <w:top w:val="nil"/>
                <w:left w:val="nil"/>
                <w:bottom w:val="nil"/>
                <w:right w:val="nil"/>
                <w:between w:val="nil"/>
              </w:pBdr>
            </w:pPr>
            <w:r w:rsidRPr="00586C9F">
              <w:t>2.c.4</w:t>
            </w:r>
          </w:p>
        </w:tc>
        <w:tc>
          <w:tcPr>
            <w:tcW w:w="8430" w:type="dxa"/>
            <w:shd w:val="clear" w:color="auto" w:fill="auto"/>
            <w:tcMar>
              <w:top w:w="100" w:type="dxa"/>
              <w:left w:w="100" w:type="dxa"/>
              <w:bottom w:w="100" w:type="dxa"/>
              <w:right w:w="100" w:type="dxa"/>
            </w:tcMar>
          </w:tcPr>
          <w:p w14:paraId="1529D310" w14:textId="77777777" w:rsidR="00CF2D0A" w:rsidRPr="00586C9F" w:rsidRDefault="00CF2D0A" w:rsidP="00CF2D0A">
            <w:r w:rsidRPr="00586C9F">
              <w:t xml:space="preserve">In accordance with program requirement 3, the CCBHC maintains a working relationship with local hospital emergency departments (EDs), including Acute Psych EDs. Protocols are established for CCBHC staff to address the needs of CCBHC people receiving services in psychiatric crisis who come to those EDs. </w:t>
            </w:r>
          </w:p>
        </w:tc>
        <w:tc>
          <w:tcPr>
            <w:tcW w:w="1680" w:type="dxa"/>
          </w:tcPr>
          <w:p w14:paraId="1529D311" w14:textId="2A1A6AE9" w:rsidR="00CF2D0A" w:rsidRPr="00586C9F" w:rsidRDefault="0058165F"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12"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18" w14:textId="77777777" w:rsidTr="2BFDD1CB">
        <w:tc>
          <w:tcPr>
            <w:tcW w:w="1185" w:type="dxa"/>
            <w:shd w:val="clear" w:color="auto" w:fill="auto"/>
            <w:tcMar>
              <w:top w:w="100" w:type="dxa"/>
              <w:left w:w="100" w:type="dxa"/>
              <w:bottom w:w="100" w:type="dxa"/>
              <w:right w:w="100" w:type="dxa"/>
            </w:tcMar>
          </w:tcPr>
          <w:p w14:paraId="1529D314" w14:textId="77777777" w:rsidR="00CF2D0A" w:rsidRPr="00586C9F" w:rsidRDefault="00CF2D0A" w:rsidP="00CF2D0A">
            <w:pPr>
              <w:widowControl w:val="0"/>
              <w:pBdr>
                <w:top w:val="nil"/>
                <w:left w:val="nil"/>
                <w:bottom w:val="nil"/>
                <w:right w:val="nil"/>
                <w:between w:val="nil"/>
              </w:pBdr>
            </w:pPr>
            <w:r w:rsidRPr="00586C9F">
              <w:t>2.c.5</w:t>
            </w:r>
          </w:p>
        </w:tc>
        <w:tc>
          <w:tcPr>
            <w:tcW w:w="8430" w:type="dxa"/>
            <w:shd w:val="clear" w:color="auto" w:fill="auto"/>
            <w:tcMar>
              <w:top w:w="100" w:type="dxa"/>
              <w:left w:w="100" w:type="dxa"/>
              <w:bottom w:w="100" w:type="dxa"/>
              <w:right w:w="100" w:type="dxa"/>
            </w:tcMar>
          </w:tcPr>
          <w:p w14:paraId="1529D315" w14:textId="094B1E1B" w:rsidR="00CF2D0A" w:rsidRPr="00586C9F" w:rsidRDefault="00CF2D0A" w:rsidP="00CF2D0A">
            <w:r w:rsidRPr="00586C9F">
              <w:t>Protocols, including those for the involvement of law enforcement and the court system (drug courts, veteran courts, problem solving courts, etc.), are in place to reduce delays for initiating services during and following a behavioral health crisis. Shared protocols are designed to maximize the delivery of recovery-oriented treatment and services. The protocols should minimize contact with law enforcement and the criminal justice system while promoting individual and public safety, and complying with applicable state and local laws and regulations. The CCBHC is recommended to have protocols that include the Justice Reinvestment Advisory Council (JRAC) or other local justice advisory groups as a collaboration partner.</w:t>
            </w:r>
            <w:r w:rsidRPr="00586C9F">
              <w:br/>
            </w:r>
            <w:r w:rsidRPr="00586C9F">
              <w:br/>
            </w:r>
            <w:r w:rsidRPr="00586C9F">
              <w:rPr>
                <w:i/>
              </w:rPr>
              <w:t xml:space="preserve">Note: See criterion 3.c.5 regarding specific care coordination requirements related to discharge from hospital or ED following a psychiatric crisis. </w:t>
            </w:r>
          </w:p>
        </w:tc>
        <w:tc>
          <w:tcPr>
            <w:tcW w:w="1680" w:type="dxa"/>
          </w:tcPr>
          <w:p w14:paraId="1529D316" w14:textId="47781A60" w:rsidR="00CF2D0A" w:rsidRPr="00586C9F" w:rsidRDefault="0058165F"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17"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1D" w14:textId="77777777" w:rsidTr="265C95DE">
        <w:tc>
          <w:tcPr>
            <w:tcW w:w="1185" w:type="dxa"/>
            <w:shd w:val="clear" w:color="auto" w:fill="auto"/>
            <w:tcMar>
              <w:top w:w="100" w:type="dxa"/>
              <w:left w:w="100" w:type="dxa"/>
              <w:bottom w:w="100" w:type="dxa"/>
              <w:right w:w="100" w:type="dxa"/>
            </w:tcMar>
          </w:tcPr>
          <w:p w14:paraId="1529D319" w14:textId="77777777" w:rsidR="00CF2D0A" w:rsidRPr="00586C9F" w:rsidRDefault="00CF2D0A" w:rsidP="00CF2D0A">
            <w:pPr>
              <w:widowControl w:val="0"/>
              <w:pBdr>
                <w:top w:val="nil"/>
                <w:left w:val="nil"/>
                <w:bottom w:val="nil"/>
                <w:right w:val="nil"/>
                <w:between w:val="nil"/>
              </w:pBdr>
            </w:pPr>
            <w:r w:rsidRPr="00586C9F">
              <w:t>2.c.6</w:t>
            </w:r>
          </w:p>
        </w:tc>
        <w:tc>
          <w:tcPr>
            <w:tcW w:w="8430" w:type="dxa"/>
            <w:tcMar>
              <w:top w:w="100" w:type="dxa"/>
              <w:left w:w="100" w:type="dxa"/>
              <w:bottom w:w="100" w:type="dxa"/>
              <w:right w:w="100" w:type="dxa"/>
            </w:tcMar>
          </w:tcPr>
          <w:p w14:paraId="1529D31A" w14:textId="66B31814" w:rsidR="00CF2D0A" w:rsidRPr="00586C9F" w:rsidRDefault="00CF2D0A" w:rsidP="00CF2D0A">
            <w:r w:rsidRPr="00586C9F">
              <w:t xml:space="preserve">Following a psychiatric emergency or crisis, in conjunction with the person receiving services, the CCBHC creates, maintains, and follows a crisis prevention plan to prevent and de-escalate future crisis situations, with the goal of preventing future crises. </w:t>
            </w:r>
            <w:r w:rsidRPr="00586C9F">
              <w:br/>
            </w:r>
            <w:r w:rsidRPr="00586C9F">
              <w:br/>
            </w:r>
            <w:r w:rsidRPr="00586C9F">
              <w:lastRenderedPageBreak/>
              <w:t>The crisis prevention plan should include but is not limited to: 988 crisis response system information, evidence of participation of person receiving services, and information and resources about supports (please see criterion 3.a.4 for more details on crisis prevention planning requirements). Once finalized, a copy of the crisis prevention plan should be shared with the person receiving services and their relevant caregiver/support person when possible and with permission.</w:t>
            </w:r>
            <w:r w:rsidRPr="00586C9F">
              <w:br/>
            </w:r>
            <w:r w:rsidRPr="00586C9F">
              <w:br/>
              <w:t>Crisis prevention plans should be completed at initial evaluation to gather information around triggers leading to mental health crisis or substance use crisis, signs of mental health or substance use crisis, coping skills, informal supports, formal supports, and other related topics.</w:t>
            </w:r>
          </w:p>
        </w:tc>
        <w:tc>
          <w:tcPr>
            <w:tcW w:w="1680" w:type="dxa"/>
          </w:tcPr>
          <w:p w14:paraId="2B3F4182" w14:textId="143AAD82" w:rsidR="009F3642" w:rsidRPr="002078C6" w:rsidRDefault="740C6AE3" w:rsidP="265C95DE">
            <w:pPr>
              <w:widowControl w:val="0"/>
            </w:pPr>
            <w:r w:rsidRPr="265C95DE">
              <w:rPr>
                <w:b/>
                <w:bCs/>
              </w:rPr>
              <w:lastRenderedPageBreak/>
              <w:t>Y</w:t>
            </w:r>
            <w:r w:rsidR="0058165F">
              <w:rPr>
                <w:b/>
                <w:bCs/>
              </w:rPr>
              <w:t>ES</w:t>
            </w:r>
          </w:p>
          <w:p w14:paraId="1529D31B" w14:textId="723A6A41" w:rsidR="00CF2D0A" w:rsidRPr="002078C6" w:rsidRDefault="00CF2D0A" w:rsidP="00CF2D0A">
            <w:pPr>
              <w:widowControl w:val="0"/>
              <w:pBdr>
                <w:top w:val="nil"/>
                <w:left w:val="nil"/>
                <w:bottom w:val="nil"/>
                <w:right w:val="nil"/>
                <w:between w:val="nil"/>
              </w:pBdr>
              <w:rPr>
                <w:b/>
                <w:sz w:val="16"/>
                <w:szCs w:val="16"/>
              </w:rPr>
            </w:pPr>
          </w:p>
        </w:tc>
        <w:tc>
          <w:tcPr>
            <w:tcW w:w="1680" w:type="dxa"/>
            <w:shd w:val="clear" w:color="auto" w:fill="auto"/>
            <w:tcMar>
              <w:top w:w="100" w:type="dxa"/>
              <w:left w:w="100" w:type="dxa"/>
              <w:bottom w:w="100" w:type="dxa"/>
              <w:right w:w="100" w:type="dxa"/>
            </w:tcMar>
          </w:tcPr>
          <w:p w14:paraId="1529D31C"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22" w14:textId="77777777" w:rsidTr="2BFDD1CB">
        <w:tc>
          <w:tcPr>
            <w:tcW w:w="1185" w:type="dxa"/>
            <w:shd w:val="clear" w:color="auto" w:fill="auto"/>
            <w:tcMar>
              <w:top w:w="100" w:type="dxa"/>
              <w:left w:w="100" w:type="dxa"/>
              <w:bottom w:w="100" w:type="dxa"/>
              <w:right w:w="100" w:type="dxa"/>
            </w:tcMar>
          </w:tcPr>
          <w:p w14:paraId="1529D31E" w14:textId="77777777" w:rsidR="00CF2D0A" w:rsidRPr="00586C9F" w:rsidRDefault="00CF2D0A" w:rsidP="00CF2D0A">
            <w:pPr>
              <w:widowControl w:val="0"/>
              <w:pBdr>
                <w:top w:val="nil"/>
                <w:left w:val="nil"/>
                <w:bottom w:val="nil"/>
                <w:right w:val="nil"/>
                <w:between w:val="nil"/>
              </w:pBdr>
            </w:pPr>
            <w:r w:rsidRPr="00586C9F">
              <w:t>2.d.1</w:t>
            </w:r>
          </w:p>
        </w:tc>
        <w:tc>
          <w:tcPr>
            <w:tcW w:w="8430" w:type="dxa"/>
            <w:shd w:val="clear" w:color="auto" w:fill="auto"/>
            <w:tcMar>
              <w:top w:w="100" w:type="dxa"/>
              <w:left w:w="100" w:type="dxa"/>
              <w:bottom w:w="100" w:type="dxa"/>
              <w:right w:w="100" w:type="dxa"/>
            </w:tcMar>
          </w:tcPr>
          <w:p w14:paraId="1529D31F" w14:textId="2B916B2B" w:rsidR="00CF2D0A" w:rsidRPr="00586C9F" w:rsidRDefault="00CF2D0A" w:rsidP="00CF2D0A">
            <w:r>
              <w:t>The CCBHC ensures: (1) no individuals are denied behavioral health care services, including but not limited to crisis management services, because of an individual’s inability to pay for such services (PAMA § 223 (a)(2)(B)); and (2) any fees or payments required by the clinic for such services will be reduced or waived to enable the clinic to fulfill the assurance described in clause (1). People seeking services should be able to receive behavioral health care and crisis response services regardless of their ability to pay, what service provider they work with, and other personal information including diagnoses, age, and history.</w:t>
            </w:r>
          </w:p>
        </w:tc>
        <w:tc>
          <w:tcPr>
            <w:tcW w:w="1680" w:type="dxa"/>
          </w:tcPr>
          <w:p w14:paraId="1529D320" w14:textId="215E9C8B" w:rsidR="00CF2D0A" w:rsidRPr="00586C9F" w:rsidRDefault="0058165F"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21"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27" w14:textId="77777777" w:rsidTr="2BFDD1CB">
        <w:tc>
          <w:tcPr>
            <w:tcW w:w="1185" w:type="dxa"/>
            <w:shd w:val="clear" w:color="auto" w:fill="auto"/>
            <w:tcMar>
              <w:top w:w="100" w:type="dxa"/>
              <w:left w:w="100" w:type="dxa"/>
              <w:bottom w:w="100" w:type="dxa"/>
              <w:right w:w="100" w:type="dxa"/>
            </w:tcMar>
          </w:tcPr>
          <w:p w14:paraId="1529D323" w14:textId="77777777" w:rsidR="00CF2D0A" w:rsidRPr="00586C9F" w:rsidRDefault="00CF2D0A" w:rsidP="00CF2D0A">
            <w:pPr>
              <w:widowControl w:val="0"/>
              <w:pBdr>
                <w:top w:val="nil"/>
                <w:left w:val="nil"/>
                <w:bottom w:val="nil"/>
                <w:right w:val="nil"/>
                <w:between w:val="nil"/>
              </w:pBdr>
            </w:pPr>
            <w:r w:rsidRPr="00586C9F">
              <w:t>2.d.2</w:t>
            </w:r>
          </w:p>
        </w:tc>
        <w:tc>
          <w:tcPr>
            <w:tcW w:w="8430" w:type="dxa"/>
            <w:shd w:val="clear" w:color="auto" w:fill="auto"/>
            <w:tcMar>
              <w:top w:w="100" w:type="dxa"/>
              <w:left w:w="100" w:type="dxa"/>
              <w:bottom w:w="100" w:type="dxa"/>
              <w:right w:w="100" w:type="dxa"/>
            </w:tcMar>
          </w:tcPr>
          <w:p w14:paraId="1529D324" w14:textId="77777777" w:rsidR="00CF2D0A" w:rsidRPr="00586C9F" w:rsidRDefault="00CF2D0A" w:rsidP="00CF2D0A">
            <w:r w:rsidRPr="00586C9F">
              <w:t xml:space="preserve">The CCBHC has a published sliding fee discount schedule(s) that includes all services the CCBHC offers pursuant to these criteria. Such fee schedules will be included on the CCBHC website, posted in the CCBHC waiting room and readily accessible to people receiving services and families. The sliding fee discount schedule is communicated in languages/formats appropriate for individuals seeking services who have LEP, literacy barriers, or disabilities. </w:t>
            </w:r>
          </w:p>
        </w:tc>
        <w:tc>
          <w:tcPr>
            <w:tcW w:w="1680" w:type="dxa"/>
          </w:tcPr>
          <w:p w14:paraId="1529D325" w14:textId="5F287117" w:rsidR="00CF2D0A" w:rsidRPr="00586C9F" w:rsidRDefault="0058165F"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26"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2C" w14:textId="77777777" w:rsidTr="2BFDD1CB">
        <w:tc>
          <w:tcPr>
            <w:tcW w:w="1185" w:type="dxa"/>
            <w:shd w:val="clear" w:color="auto" w:fill="auto"/>
            <w:tcMar>
              <w:top w:w="100" w:type="dxa"/>
              <w:left w:w="100" w:type="dxa"/>
              <w:bottom w:w="100" w:type="dxa"/>
              <w:right w:w="100" w:type="dxa"/>
            </w:tcMar>
          </w:tcPr>
          <w:p w14:paraId="1529D328" w14:textId="77777777" w:rsidR="00CF2D0A" w:rsidRPr="00586C9F" w:rsidRDefault="00CF2D0A" w:rsidP="00CF2D0A">
            <w:pPr>
              <w:widowControl w:val="0"/>
              <w:pBdr>
                <w:top w:val="nil"/>
                <w:left w:val="nil"/>
                <w:bottom w:val="nil"/>
                <w:right w:val="nil"/>
                <w:between w:val="nil"/>
              </w:pBdr>
            </w:pPr>
            <w:r w:rsidRPr="00586C9F">
              <w:t>2.d.3</w:t>
            </w:r>
          </w:p>
        </w:tc>
        <w:tc>
          <w:tcPr>
            <w:tcW w:w="8430" w:type="dxa"/>
            <w:shd w:val="clear" w:color="auto" w:fill="auto"/>
            <w:tcMar>
              <w:top w:w="100" w:type="dxa"/>
              <w:left w:w="100" w:type="dxa"/>
              <w:bottom w:w="100" w:type="dxa"/>
              <w:right w:w="100" w:type="dxa"/>
            </w:tcMar>
          </w:tcPr>
          <w:p w14:paraId="1529D329" w14:textId="77777777" w:rsidR="00CF2D0A" w:rsidRPr="00586C9F" w:rsidRDefault="00CF2D0A" w:rsidP="00CF2D0A">
            <w:r w:rsidRPr="00586C9F">
              <w:t xml:space="preserve">The fee schedules, to the extent relevant, conform to state statutory or administrative requirements or to federal statutory or administrative requirements that may be applicable to existing clinics; absent applicable state or federal </w:t>
            </w:r>
            <w:r w:rsidRPr="00586C9F">
              <w:lastRenderedPageBreak/>
              <w:t xml:space="preserve">requirements, the schedule is based on locally prevailing rates or charges and includes reasonable costs of operation. </w:t>
            </w:r>
          </w:p>
        </w:tc>
        <w:tc>
          <w:tcPr>
            <w:tcW w:w="1680" w:type="dxa"/>
          </w:tcPr>
          <w:p w14:paraId="1529D32A" w14:textId="46343196" w:rsidR="00CF2D0A" w:rsidRPr="00586C9F" w:rsidRDefault="0058165F" w:rsidP="00CF2D0A">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32B"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31" w14:textId="77777777" w:rsidTr="2BFDD1CB">
        <w:tc>
          <w:tcPr>
            <w:tcW w:w="1185" w:type="dxa"/>
            <w:shd w:val="clear" w:color="auto" w:fill="auto"/>
            <w:tcMar>
              <w:top w:w="100" w:type="dxa"/>
              <w:left w:w="100" w:type="dxa"/>
              <w:bottom w:w="100" w:type="dxa"/>
              <w:right w:w="100" w:type="dxa"/>
            </w:tcMar>
          </w:tcPr>
          <w:p w14:paraId="1529D32D" w14:textId="77777777" w:rsidR="00CF2D0A" w:rsidRPr="00586C9F" w:rsidRDefault="00CF2D0A" w:rsidP="00CF2D0A">
            <w:pPr>
              <w:widowControl w:val="0"/>
              <w:pBdr>
                <w:top w:val="nil"/>
                <w:left w:val="nil"/>
                <w:bottom w:val="nil"/>
                <w:right w:val="nil"/>
                <w:between w:val="nil"/>
              </w:pBdr>
            </w:pPr>
            <w:r w:rsidRPr="00586C9F">
              <w:t>2.d.4</w:t>
            </w:r>
          </w:p>
        </w:tc>
        <w:tc>
          <w:tcPr>
            <w:tcW w:w="8430" w:type="dxa"/>
            <w:shd w:val="clear" w:color="auto" w:fill="auto"/>
            <w:tcMar>
              <w:top w:w="100" w:type="dxa"/>
              <w:left w:w="100" w:type="dxa"/>
              <w:bottom w:w="100" w:type="dxa"/>
              <w:right w:w="100" w:type="dxa"/>
            </w:tcMar>
          </w:tcPr>
          <w:p w14:paraId="1529D32E" w14:textId="77777777" w:rsidR="00CF2D0A" w:rsidRPr="00586C9F" w:rsidRDefault="00CF2D0A" w:rsidP="00CF2D0A">
            <w:r w:rsidRPr="00586C9F">
              <w:t xml:space="preserve">The CCBHC has written policies and procedures describing eligibility for and implementation of the sliding fee discount schedule. Those policies are applied equally to all individuals seeking services. </w:t>
            </w:r>
          </w:p>
        </w:tc>
        <w:tc>
          <w:tcPr>
            <w:tcW w:w="1680" w:type="dxa"/>
          </w:tcPr>
          <w:p w14:paraId="1529D32F" w14:textId="2DC82166" w:rsidR="00CF2D0A" w:rsidRPr="00586C9F" w:rsidRDefault="0058165F"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30"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36" w14:textId="77777777" w:rsidTr="2BFDD1CB">
        <w:tc>
          <w:tcPr>
            <w:tcW w:w="1185" w:type="dxa"/>
            <w:shd w:val="clear" w:color="auto" w:fill="auto"/>
            <w:tcMar>
              <w:top w:w="100" w:type="dxa"/>
              <w:left w:w="100" w:type="dxa"/>
              <w:bottom w:w="100" w:type="dxa"/>
              <w:right w:w="100" w:type="dxa"/>
            </w:tcMar>
          </w:tcPr>
          <w:p w14:paraId="1529D332" w14:textId="77777777" w:rsidR="00CF2D0A" w:rsidRPr="00586C9F" w:rsidRDefault="00CF2D0A" w:rsidP="00CF2D0A">
            <w:pPr>
              <w:widowControl w:val="0"/>
              <w:pBdr>
                <w:top w:val="nil"/>
                <w:left w:val="nil"/>
                <w:bottom w:val="nil"/>
                <w:right w:val="nil"/>
                <w:between w:val="nil"/>
              </w:pBdr>
            </w:pPr>
            <w:r w:rsidRPr="00586C9F">
              <w:t>2.e.1</w:t>
            </w:r>
          </w:p>
        </w:tc>
        <w:tc>
          <w:tcPr>
            <w:tcW w:w="8430" w:type="dxa"/>
            <w:shd w:val="clear" w:color="auto" w:fill="auto"/>
            <w:tcMar>
              <w:top w:w="100" w:type="dxa"/>
              <w:left w:w="100" w:type="dxa"/>
              <w:bottom w:w="100" w:type="dxa"/>
              <w:right w:w="100" w:type="dxa"/>
            </w:tcMar>
          </w:tcPr>
          <w:p w14:paraId="1529D333" w14:textId="77777777" w:rsidR="00CF2D0A" w:rsidRPr="00586C9F" w:rsidRDefault="00CF2D0A" w:rsidP="00CF2D0A">
            <w:r w:rsidRPr="00586C9F">
              <w:t xml:space="preserve">The CCBHC ensures no individual is denied behavioral health care services, including but not limited to crisis management services, because of place of residence, homelessness, or lack of a permanent address. </w:t>
            </w:r>
          </w:p>
        </w:tc>
        <w:tc>
          <w:tcPr>
            <w:tcW w:w="1680" w:type="dxa"/>
          </w:tcPr>
          <w:p w14:paraId="1529D334" w14:textId="7FCF2AD1" w:rsidR="00CF2D0A" w:rsidRPr="00586C9F" w:rsidRDefault="0058165F" w:rsidP="00CF2D0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35" w14:textId="77777777" w:rsidR="00CF2D0A" w:rsidRPr="00586C9F" w:rsidRDefault="00CF2D0A" w:rsidP="00CF2D0A">
            <w:pPr>
              <w:widowControl w:val="0"/>
              <w:pBdr>
                <w:top w:val="nil"/>
                <w:left w:val="nil"/>
                <w:bottom w:val="nil"/>
                <w:right w:val="nil"/>
                <w:between w:val="nil"/>
              </w:pBdr>
              <w:rPr>
                <w:b/>
              </w:rPr>
            </w:pPr>
          </w:p>
        </w:tc>
      </w:tr>
      <w:tr w:rsidR="00586C9F" w:rsidRPr="00586C9F" w14:paraId="1529D33B" w14:textId="77777777" w:rsidTr="2BFDD1CB">
        <w:tc>
          <w:tcPr>
            <w:tcW w:w="1185" w:type="dxa"/>
            <w:shd w:val="clear" w:color="auto" w:fill="auto"/>
            <w:tcMar>
              <w:top w:w="100" w:type="dxa"/>
              <w:left w:w="100" w:type="dxa"/>
              <w:bottom w:w="100" w:type="dxa"/>
              <w:right w:w="100" w:type="dxa"/>
            </w:tcMar>
          </w:tcPr>
          <w:p w14:paraId="1529D337" w14:textId="77777777" w:rsidR="00CF2D0A" w:rsidRPr="00586C9F" w:rsidRDefault="00CF2D0A" w:rsidP="00CF2D0A">
            <w:pPr>
              <w:widowControl w:val="0"/>
              <w:pBdr>
                <w:top w:val="nil"/>
                <w:left w:val="nil"/>
                <w:bottom w:val="nil"/>
                <w:right w:val="nil"/>
                <w:between w:val="nil"/>
              </w:pBdr>
            </w:pPr>
            <w:r w:rsidRPr="00586C9F">
              <w:t>2.e.2</w:t>
            </w:r>
          </w:p>
        </w:tc>
        <w:tc>
          <w:tcPr>
            <w:tcW w:w="8430" w:type="dxa"/>
            <w:shd w:val="clear" w:color="auto" w:fill="auto"/>
            <w:tcMar>
              <w:top w:w="100" w:type="dxa"/>
              <w:left w:w="100" w:type="dxa"/>
              <w:bottom w:w="100" w:type="dxa"/>
              <w:right w:w="100" w:type="dxa"/>
            </w:tcMar>
          </w:tcPr>
          <w:p w14:paraId="2AEFEC81" w14:textId="433F9312" w:rsidR="00CF2D0A" w:rsidRPr="00586C9F" w:rsidRDefault="00CF2D0A" w:rsidP="00CF2D0A">
            <w:r w:rsidRPr="00586C9F">
              <w:t>The CCBHC has protocols addressing the needs of individuals who do not live close to the CCBHC or within the CCBHC service area. The CCBHC is responsible for providing, at a minimum, crisis response, evaluation, and stabilization services in the CCBHC service area regardless of place of residence. The required protocols should address management of the individual’s on-going treatment needs beyond that. Protocols may provide for agreements with clinics in other localities, allowing the CCBHC to refer and track individuals seeking non- crisis services to the CCBHC or other clinics serving the individual’s area of residence. For individuals and families who live within the CCBHC’s service area but live a long distance from CCBHC clinic(s), the CCBHC should consider use of technologies for telehealth/telemedicine, video conferencing, remote patient monitoring, asynchronous interventions, and other technologies in alignment with the preferences of the person receiving services, and to the extent practical. These criteria do not require the CCBHC to provide continuous services including telehealth to individuals who live outside of the CCBHC service area. CCBHCS may consider developing protocols for populations that may transition frequently in and out of the services area such as children who experience out-of- home placements and adults who are displaced by incarceration or housing instability. In compliance with federal and state policies, the CCBHC must share necessary medical records with the new provider if a person receiving services changes providers and consents to sharing information.</w:t>
            </w:r>
          </w:p>
          <w:p w14:paraId="26A4914D" w14:textId="77777777" w:rsidR="00CF2D0A" w:rsidRPr="00586C9F" w:rsidRDefault="00CF2D0A" w:rsidP="00CF2D0A"/>
          <w:p w14:paraId="1529D338" w14:textId="5150ECA6" w:rsidR="00CF2D0A" w:rsidRPr="00586C9F" w:rsidRDefault="00CF2D0A" w:rsidP="00CF2D0A">
            <w:r w:rsidRPr="00586C9F">
              <w:t>All listed and related technologies must adhere to the same in-person confidentiality guidelines that are outlined in Criteria 3.a.2.</w:t>
            </w:r>
          </w:p>
        </w:tc>
        <w:tc>
          <w:tcPr>
            <w:tcW w:w="1680" w:type="dxa"/>
          </w:tcPr>
          <w:p w14:paraId="1529D339" w14:textId="609CF6B7" w:rsidR="00CF2D0A" w:rsidRPr="00586C9F" w:rsidRDefault="0058165F" w:rsidP="00CF2D0A">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33A" w14:textId="77777777" w:rsidR="00CF2D0A" w:rsidRPr="00586C9F" w:rsidRDefault="00CF2D0A" w:rsidP="00CF2D0A">
            <w:pPr>
              <w:widowControl w:val="0"/>
              <w:pBdr>
                <w:top w:val="nil"/>
                <w:left w:val="nil"/>
                <w:bottom w:val="nil"/>
                <w:right w:val="nil"/>
                <w:between w:val="nil"/>
              </w:pBdr>
              <w:rPr>
                <w:b/>
              </w:rPr>
            </w:pPr>
          </w:p>
        </w:tc>
      </w:tr>
    </w:tbl>
    <w:p w14:paraId="1529D33C" w14:textId="77777777" w:rsidR="00077324" w:rsidRPr="00586C9F" w:rsidRDefault="00077324">
      <w:pPr>
        <w:rPr>
          <w:b/>
        </w:rPr>
      </w:pPr>
    </w:p>
    <w:p w14:paraId="1529D33D" w14:textId="77777777" w:rsidR="00077324" w:rsidRPr="00586C9F" w:rsidRDefault="00FB5034">
      <w:pPr>
        <w:rPr>
          <w:b/>
        </w:rPr>
      </w:pPr>
      <w:r w:rsidRPr="00586C9F">
        <w:rPr>
          <w:b/>
        </w:rPr>
        <w:t>Program Requirement 2: Availability and Accessibility of Services Narrative</w:t>
      </w:r>
    </w:p>
    <w:p w14:paraId="1529D33E" w14:textId="77777777" w:rsidR="00077324" w:rsidRPr="00586C9F" w:rsidRDefault="00077324"/>
    <w:p w14:paraId="1529D33F" w14:textId="77777777" w:rsidR="00077324" w:rsidRPr="00586C9F" w:rsidRDefault="00FB5034">
      <w:r w:rsidRPr="00586C9F">
        <w:t>Please provide a narrative explaining your current ability to meet the Certification Criteria in Program Requirement 2. For each criterion, please address:</w:t>
      </w:r>
    </w:p>
    <w:p w14:paraId="1529D340" w14:textId="77777777" w:rsidR="00077324" w:rsidRPr="00586C9F" w:rsidRDefault="00FB5034">
      <w:pPr>
        <w:numPr>
          <w:ilvl w:val="0"/>
          <w:numId w:val="17"/>
        </w:numPr>
      </w:pPr>
      <w:r w:rsidRPr="00586C9F">
        <w:t xml:space="preserve">If you currently meet the criterion, how are you doing so? </w:t>
      </w:r>
    </w:p>
    <w:p w14:paraId="1529D341" w14:textId="77777777" w:rsidR="00077324" w:rsidRPr="00586C9F" w:rsidRDefault="00FB5034">
      <w:pPr>
        <w:numPr>
          <w:ilvl w:val="0"/>
          <w:numId w:val="17"/>
        </w:numPr>
      </w:pPr>
      <w:r w:rsidRPr="00586C9F">
        <w:t>If you are not currently able to meet the criterion, what would you need to do to meet the criterion by the anticipated Demonstration Program start date (7/1/24)? What type of support would you need?</w:t>
      </w:r>
    </w:p>
    <w:p w14:paraId="1529D342" w14:textId="77777777" w:rsidR="00077324" w:rsidRPr="00586C9F" w:rsidRDefault="00FB5034">
      <w:pPr>
        <w:numPr>
          <w:ilvl w:val="0"/>
          <w:numId w:val="17"/>
        </w:numPr>
      </w:pPr>
      <w:r w:rsidRPr="00586C9F">
        <w:t>If you are exceeding the criterion requirements, what are you doing?</w:t>
      </w:r>
    </w:p>
    <w:p w14:paraId="1529D343" w14:textId="77777777" w:rsidR="00077324" w:rsidRPr="00586C9F" w:rsidRDefault="00077324">
      <w:pPr>
        <w:rPr>
          <w:rFonts w:ascii="Times New Roman" w:eastAsia="Times New Roman" w:hAnsi="Times New Roman" w:cs="Times New Roman"/>
          <w:b/>
          <w:sz w:val="24"/>
          <w:szCs w:val="24"/>
        </w:rPr>
      </w:pPr>
    </w:p>
    <w:tbl>
      <w:tblPr>
        <w:tblStyle w:val="11"/>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345" w14:textId="77777777" w:rsidTr="6C10EAE8">
        <w:tc>
          <w:tcPr>
            <w:tcW w:w="12990" w:type="dxa"/>
            <w:shd w:val="clear" w:color="auto" w:fill="FFFF99"/>
          </w:tcPr>
          <w:tbl>
            <w:tblPr>
              <w:tblStyle w:val="TableGrid"/>
              <w:tblW w:w="0" w:type="auto"/>
              <w:tblLayout w:type="fixed"/>
              <w:tblLook w:val="04A0" w:firstRow="1" w:lastRow="0" w:firstColumn="1" w:lastColumn="0" w:noHBand="0" w:noVBand="1"/>
            </w:tblPr>
            <w:tblGrid>
              <w:gridCol w:w="1320"/>
              <w:gridCol w:w="9470"/>
              <w:gridCol w:w="1990"/>
            </w:tblGrid>
            <w:tr w:rsidR="44651E8E" w14:paraId="5A9F8079" w14:textId="77777777" w:rsidTr="6C10EAE8">
              <w:trPr>
                <w:trHeight w:val="300"/>
              </w:trPr>
              <w:tc>
                <w:tcPr>
                  <w:tcW w:w="1320" w:type="dxa"/>
                </w:tcPr>
                <w:p w14:paraId="46A59DE7" w14:textId="4D648818" w:rsidR="44651E8E" w:rsidRDefault="44651E8E" w:rsidP="44651E8E">
                  <w:pPr>
                    <w:widowControl w:val="0"/>
                    <w:rPr>
                      <w:b/>
                      <w:bCs/>
                    </w:rPr>
                  </w:pPr>
                  <w:r w:rsidRPr="44651E8E">
                    <w:rPr>
                      <w:b/>
                      <w:bCs/>
                    </w:rPr>
                    <w:t>Criterion</w:t>
                  </w:r>
                </w:p>
              </w:tc>
              <w:tc>
                <w:tcPr>
                  <w:tcW w:w="9470" w:type="dxa"/>
                </w:tcPr>
                <w:p w14:paraId="04C0576B" w14:textId="59159893" w:rsidR="44651E8E" w:rsidRDefault="44651E8E" w:rsidP="44651E8E">
                  <w:pPr>
                    <w:widowControl w:val="0"/>
                    <w:rPr>
                      <w:b/>
                      <w:bCs/>
                    </w:rPr>
                  </w:pPr>
                  <w:r w:rsidRPr="44651E8E">
                    <w:rPr>
                      <w:b/>
                      <w:bCs/>
                    </w:rPr>
                    <w:t>Description</w:t>
                  </w:r>
                </w:p>
              </w:tc>
              <w:tc>
                <w:tcPr>
                  <w:tcW w:w="1990" w:type="dxa"/>
                </w:tcPr>
                <w:p w14:paraId="0720C3F9" w14:textId="4B0C8C28" w:rsidR="44651E8E" w:rsidRDefault="44651E8E" w:rsidP="44651E8E">
                  <w:pPr>
                    <w:widowControl w:val="0"/>
                    <w:rPr>
                      <w:b/>
                      <w:bCs/>
                    </w:rPr>
                  </w:pPr>
                  <w:r w:rsidRPr="44651E8E">
                    <w:rPr>
                      <w:b/>
                      <w:bCs/>
                    </w:rPr>
                    <w:t>Evidence</w:t>
                  </w:r>
                </w:p>
              </w:tc>
            </w:tr>
            <w:tr w:rsidR="44651E8E" w14:paraId="52333F7F" w14:textId="77777777" w:rsidTr="6C10EAE8">
              <w:trPr>
                <w:trHeight w:val="300"/>
              </w:trPr>
              <w:tc>
                <w:tcPr>
                  <w:tcW w:w="1320" w:type="dxa"/>
                </w:tcPr>
                <w:p w14:paraId="51E03C7F" w14:textId="00DF99B6" w:rsidR="18195C65" w:rsidRDefault="18195C65" w:rsidP="44651E8E">
                  <w:pPr>
                    <w:widowControl w:val="0"/>
                    <w:rPr>
                      <w:b/>
                      <w:bCs/>
                    </w:rPr>
                  </w:pPr>
                  <w:r w:rsidRPr="44651E8E">
                    <w:rPr>
                      <w:b/>
                      <w:bCs/>
                    </w:rPr>
                    <w:t>2.a.1</w:t>
                  </w:r>
                </w:p>
              </w:tc>
              <w:tc>
                <w:tcPr>
                  <w:tcW w:w="9470" w:type="dxa"/>
                </w:tcPr>
                <w:p w14:paraId="5C04737D" w14:textId="019036D5" w:rsidR="00EDF2CA" w:rsidRDefault="00EDF2CA" w:rsidP="44651E8E">
                  <w:pPr>
                    <w:widowControl w:val="0"/>
                  </w:pPr>
                  <w:r>
                    <w:t>Per Oaklawn’s Environment of Care (EOC) Plan, the E</w:t>
                  </w:r>
                  <w:r w:rsidR="20209B97">
                    <w:t>OC</w:t>
                  </w:r>
                  <w:r>
                    <w:t xml:space="preserve"> Committee evaluates and monitors the objectives, scope, and effectiveness of the EOC Plan.</w:t>
                  </w:r>
                  <w:r w:rsidR="43D93D17">
                    <w:t xml:space="preserve"> </w:t>
                  </w:r>
                  <w:r>
                    <w:t>The Safety Officer, Facilities Manager, and Infection Preventionist conduct EOC tours of all facilities twice yearly to assess the cleanliness and safety of the work/care environment,</w:t>
                  </w:r>
                  <w:r w:rsidR="1C73BEF4">
                    <w:t xml:space="preserve"> </w:t>
                  </w:r>
                  <w:r>
                    <w:t>as well as its trauma-informed and harm-prevention aspects. The standards for these, and the tour findings, are reviewed by each site's Safety Committee and the organizational E</w:t>
                  </w:r>
                  <w:r w:rsidR="1BBCB0D6">
                    <w:t>OC</w:t>
                  </w:r>
                  <w:r>
                    <w:t xml:space="preserve"> Committee. </w:t>
                  </w:r>
                  <w:r w:rsidR="3D6636F5">
                    <w:t xml:space="preserve">The EOC’s activities are reported to the Board of Directors annually. </w:t>
                  </w:r>
                  <w:r>
                    <w:t>The Environment of Care Program meets regulatory guidance as outline</w:t>
                  </w:r>
                  <w:r w:rsidR="00B5715E">
                    <w:t>d</w:t>
                  </w:r>
                  <w:r>
                    <w:t xml:space="preserve"> by the Joint Commission EC 01.01.01.</w:t>
                  </w:r>
                </w:p>
                <w:p w14:paraId="5D8DA74E" w14:textId="6BC6FD0D" w:rsidR="44651E8E" w:rsidRDefault="44651E8E" w:rsidP="44651E8E">
                  <w:pPr>
                    <w:widowControl w:val="0"/>
                  </w:pPr>
                </w:p>
                <w:p w14:paraId="7D655CE7" w14:textId="6F822437" w:rsidR="099E28FC" w:rsidRDefault="099E28FC" w:rsidP="44651E8E">
                  <w:pPr>
                    <w:widowControl w:val="0"/>
                  </w:pPr>
                  <w:r>
                    <w:t>Oaklawn implements Outpatient Precautions when needed for safety situations, managed by the Outpatient Assessment Risk (OAR) Team</w:t>
                  </w:r>
                  <w:r w:rsidR="7FFD2AD8">
                    <w:t>,</w:t>
                  </w:r>
                  <w:r>
                    <w:t xml:space="preserve"> which meets weekly. </w:t>
                  </w:r>
                </w:p>
                <w:p w14:paraId="6C6ED004" w14:textId="097CD55C" w:rsidR="2D398AFE" w:rsidRDefault="2D398AFE" w:rsidP="2D398AFE">
                  <w:pPr>
                    <w:widowControl w:val="0"/>
                  </w:pPr>
                </w:p>
                <w:p w14:paraId="75FDF104" w14:textId="3F083FE9" w:rsidR="7AD53AED" w:rsidRDefault="505C3157" w:rsidP="7AD53AED">
                  <w:pPr>
                    <w:widowControl w:val="0"/>
                  </w:pPr>
                  <w:r>
                    <w:t xml:space="preserve">Oaklawn maintains a Code of Conduct and has policies in place to address discrimination and other violations. </w:t>
                  </w:r>
                  <w:r w:rsidR="50E06379">
                    <w:t>Oaklawn’s Diversity, Equity, and Inclusion Committee, as well as its Director of Diversity, Equity, and I</w:t>
                  </w:r>
                  <w:r w:rsidR="1567ACED">
                    <w:t>nclusion, partner with staff to establish a culture of equitable treatment</w:t>
                  </w:r>
                  <w:r w:rsidR="540C921E">
                    <w:t xml:space="preserve"> and eliminate barriers. </w:t>
                  </w:r>
                  <w:r w:rsidR="125AFB40">
                    <w:t>Staff receiv</w:t>
                  </w:r>
                  <w:r w:rsidR="7FA27E3C">
                    <w:t>e</w:t>
                  </w:r>
                  <w:r w:rsidR="125AFB40">
                    <w:t xml:space="preserve"> training in safety</w:t>
                  </w:r>
                  <w:r w:rsidR="64B60CFC">
                    <w:t xml:space="preserve"> after hire and annually</w:t>
                  </w:r>
                  <w:r w:rsidR="125AFB40">
                    <w:t xml:space="preserve"> and can initiate an OAR Team </w:t>
                  </w:r>
                  <w:r w:rsidR="109B44CD">
                    <w:t xml:space="preserve">process. </w:t>
                  </w:r>
                </w:p>
                <w:p w14:paraId="5864F7B4" w14:textId="59B1D3F7" w:rsidR="04291EF3" w:rsidRDefault="04291EF3" w:rsidP="04291EF3">
                  <w:pPr>
                    <w:widowControl w:val="0"/>
                  </w:pPr>
                </w:p>
                <w:p w14:paraId="435E4FBA" w14:textId="1CE5211D" w:rsidR="1E002835" w:rsidRDefault="1E002835" w:rsidP="04291EF3">
                  <w:pPr>
                    <w:widowControl w:val="0"/>
                  </w:pPr>
                  <w:r>
                    <w:t xml:space="preserve">Oaklawn maintains tobacco-free/nicotine-free campuses. </w:t>
                  </w:r>
                </w:p>
                <w:p w14:paraId="0161C48C" w14:textId="44B24E00" w:rsidR="5CF7B30B" w:rsidRDefault="5CF7B30B" w:rsidP="5CF7B30B">
                  <w:pPr>
                    <w:widowControl w:val="0"/>
                  </w:pPr>
                </w:p>
                <w:p w14:paraId="1787BAB8" w14:textId="77777777" w:rsidR="092AB840" w:rsidRDefault="00FA7012" w:rsidP="44651E8E">
                  <w:pPr>
                    <w:widowControl w:val="0"/>
                  </w:pPr>
                  <w:r>
                    <w:t xml:space="preserve">Oaklawn’s </w:t>
                  </w:r>
                  <w:r w:rsidR="2300AD03" w:rsidRPr="00FA7012">
                    <w:t xml:space="preserve">Crisis Centers have been designed with </w:t>
                  </w:r>
                  <w:r w:rsidR="0001152B" w:rsidRPr="00FA7012">
                    <w:t xml:space="preserve">SAMHSA’s best practices for </w:t>
                  </w:r>
                  <w:r w:rsidR="2300AD03" w:rsidRPr="00FA7012">
                    <w:t>crisis</w:t>
                  </w:r>
                  <w:r w:rsidR="0001152B" w:rsidRPr="00FA7012">
                    <w:t xml:space="preserve"> care</w:t>
                  </w:r>
                  <w:r w:rsidR="2300AD03" w:rsidRPr="00FA7012">
                    <w:t xml:space="preserve"> in </w:t>
                  </w:r>
                  <w:r w:rsidR="00AC4ABA" w:rsidRPr="00FA7012">
                    <w:t>mind and</w:t>
                  </w:r>
                  <w:r w:rsidR="0001152B" w:rsidRPr="00FA7012">
                    <w:t xml:space="preserve"> have taken </w:t>
                  </w:r>
                  <w:r w:rsidR="2300AD03" w:rsidRPr="00FA7012">
                    <w:t xml:space="preserve">into </w:t>
                  </w:r>
                  <w:r w:rsidR="0001152B" w:rsidRPr="00FA7012">
                    <w:t xml:space="preserve">great </w:t>
                  </w:r>
                  <w:r w:rsidR="2300AD03" w:rsidRPr="00FA7012">
                    <w:t>consideration</w:t>
                  </w:r>
                  <w:r w:rsidR="001113D0" w:rsidRPr="00FA7012">
                    <w:t xml:space="preserve"> </w:t>
                  </w:r>
                  <w:r w:rsidR="0001152B" w:rsidRPr="00FA7012">
                    <w:t xml:space="preserve">the </w:t>
                  </w:r>
                  <w:r w:rsidR="001113D0" w:rsidRPr="00FA7012">
                    <w:t xml:space="preserve">safety </w:t>
                  </w:r>
                  <w:r w:rsidR="0001152B" w:rsidRPr="00FA7012">
                    <w:t>of the envi</w:t>
                  </w:r>
                  <w:r w:rsidRPr="00FA7012">
                    <w:t xml:space="preserve">ronment </w:t>
                  </w:r>
                  <w:r w:rsidR="001113D0" w:rsidRPr="00FA7012">
                    <w:t xml:space="preserve">and ensuring a welcoming </w:t>
                  </w:r>
                  <w:r w:rsidRPr="00FA7012">
                    <w:t xml:space="preserve">atmosphere. </w:t>
                  </w:r>
                  <w:r w:rsidR="00805EF8">
                    <w:t xml:space="preserve">We have taken the following steps to </w:t>
                  </w:r>
                  <w:r w:rsidR="00B84DD6">
                    <w:t xml:space="preserve">ensure that </w:t>
                  </w:r>
                  <w:r w:rsidR="00F71081">
                    <w:t xml:space="preserve">this care </w:t>
                  </w:r>
                  <w:r w:rsidR="00747F78">
                    <w:t xml:space="preserve">is provided </w:t>
                  </w:r>
                  <w:r w:rsidR="00806395">
                    <w:t xml:space="preserve">in the </w:t>
                  </w:r>
                  <w:r w:rsidR="00096D94">
                    <w:t>l</w:t>
                  </w:r>
                  <w:r w:rsidR="00806395">
                    <w:t xml:space="preserve">east restrictive </w:t>
                  </w:r>
                  <w:r w:rsidR="00096D94">
                    <w:t>environment</w:t>
                  </w:r>
                  <w:r w:rsidR="00806395">
                    <w:t>,</w:t>
                  </w:r>
                  <w:r w:rsidR="00096D94">
                    <w:t xml:space="preserve"> </w:t>
                  </w:r>
                  <w:r w:rsidR="00BD37DA">
                    <w:t xml:space="preserve">but that is also safe </w:t>
                  </w:r>
                  <w:r w:rsidR="007234D5">
                    <w:t>and conducive to those in crisis</w:t>
                  </w:r>
                  <w:r w:rsidR="00CD3F5A">
                    <w:t>:</w:t>
                  </w:r>
                </w:p>
                <w:p w14:paraId="7B64C9E3" w14:textId="2A46AA99" w:rsidR="00CD3F5A" w:rsidRDefault="00081481" w:rsidP="001434B1">
                  <w:pPr>
                    <w:pStyle w:val="ListParagraph"/>
                    <w:widowControl w:val="0"/>
                    <w:numPr>
                      <w:ilvl w:val="0"/>
                      <w:numId w:val="88"/>
                    </w:numPr>
                  </w:pPr>
                  <w:r>
                    <w:t xml:space="preserve">Both crisis centers </w:t>
                  </w:r>
                  <w:r w:rsidR="002F3FC9">
                    <w:t xml:space="preserve">are </w:t>
                  </w:r>
                  <w:r w:rsidR="00C80649">
                    <w:t>adjacent to an psychiatric inpatient facility</w:t>
                  </w:r>
                  <w:r w:rsidR="16316F96">
                    <w:t>, allowing for streamlin</w:t>
                  </w:r>
                  <w:r w:rsidR="00571E89">
                    <w:t>e</w:t>
                  </w:r>
                  <w:r w:rsidR="16316F96">
                    <w:t>d access to a hi</w:t>
                  </w:r>
                  <w:r w:rsidR="00241563">
                    <w:t>gher</w:t>
                  </w:r>
                  <w:r w:rsidR="16316F96">
                    <w:t xml:space="preserve"> level of care when clinically indicated.</w:t>
                  </w:r>
                </w:p>
                <w:p w14:paraId="33F68376" w14:textId="3251BB97" w:rsidR="00C45153" w:rsidRDefault="003218EC" w:rsidP="001434B1">
                  <w:pPr>
                    <w:pStyle w:val="ListParagraph"/>
                    <w:widowControl w:val="0"/>
                    <w:numPr>
                      <w:ilvl w:val="0"/>
                      <w:numId w:val="88"/>
                    </w:numPr>
                  </w:pPr>
                  <w:r>
                    <w:t>Badge</w:t>
                  </w:r>
                  <w:r w:rsidR="00673FAB">
                    <w:t xml:space="preserve"> </w:t>
                  </w:r>
                  <w:r>
                    <w:t xml:space="preserve">entry </w:t>
                  </w:r>
                  <w:r w:rsidR="00673FAB">
                    <w:t>system</w:t>
                  </w:r>
                  <w:r w:rsidR="4B184C3D">
                    <w:t xml:space="preserve"> to restrict access to client areas</w:t>
                  </w:r>
                </w:p>
                <w:p w14:paraId="5035A6DB" w14:textId="77777777" w:rsidR="00BE06F0" w:rsidRDefault="00BE06F0" w:rsidP="001434B1">
                  <w:pPr>
                    <w:pStyle w:val="ListParagraph"/>
                    <w:widowControl w:val="0"/>
                    <w:numPr>
                      <w:ilvl w:val="0"/>
                      <w:numId w:val="88"/>
                    </w:numPr>
                  </w:pPr>
                  <w:r>
                    <w:t>Exterior camera systems</w:t>
                  </w:r>
                </w:p>
                <w:p w14:paraId="192AD855" w14:textId="15A0F7D2" w:rsidR="003B71AF" w:rsidRDefault="00946540" w:rsidP="001434B1">
                  <w:pPr>
                    <w:pStyle w:val="ListParagraph"/>
                    <w:widowControl w:val="0"/>
                    <w:numPr>
                      <w:ilvl w:val="0"/>
                      <w:numId w:val="88"/>
                    </w:numPr>
                  </w:pPr>
                  <w:r>
                    <w:t xml:space="preserve">Emphasis on staff training </w:t>
                  </w:r>
                  <w:r w:rsidR="0065569C">
                    <w:t>for de-escalation and crisis intervention skills</w:t>
                  </w:r>
                </w:p>
                <w:p w14:paraId="78641969" w14:textId="77777777" w:rsidR="00BE06F0" w:rsidRDefault="00BF51CA" w:rsidP="001434B1">
                  <w:pPr>
                    <w:pStyle w:val="ListParagraph"/>
                    <w:widowControl w:val="0"/>
                    <w:numPr>
                      <w:ilvl w:val="0"/>
                      <w:numId w:val="88"/>
                    </w:numPr>
                  </w:pPr>
                  <w:r>
                    <w:t>Adequate interior and exterior lighting</w:t>
                  </w:r>
                </w:p>
                <w:p w14:paraId="178FEBE1" w14:textId="77777777" w:rsidR="00CF6BDE" w:rsidRDefault="00CF6BDE" w:rsidP="001434B1">
                  <w:pPr>
                    <w:pStyle w:val="ListParagraph"/>
                    <w:widowControl w:val="0"/>
                    <w:numPr>
                      <w:ilvl w:val="0"/>
                      <w:numId w:val="88"/>
                    </w:numPr>
                  </w:pPr>
                  <w:r>
                    <w:t xml:space="preserve">Secure sally port entry and exit (the rear exit is also the designated law </w:t>
                  </w:r>
                  <w:r w:rsidR="00E43F58">
                    <w:t>enforcement</w:t>
                  </w:r>
                  <w:r>
                    <w:t xml:space="preserve"> drop off care)</w:t>
                  </w:r>
                </w:p>
                <w:p w14:paraId="03DE1598" w14:textId="77777777" w:rsidR="00E43F58" w:rsidRDefault="009A2C7E" w:rsidP="001434B1">
                  <w:pPr>
                    <w:pStyle w:val="ListParagraph"/>
                    <w:widowControl w:val="0"/>
                    <w:numPr>
                      <w:ilvl w:val="0"/>
                      <w:numId w:val="88"/>
                    </w:numPr>
                  </w:pPr>
                  <w:r>
                    <w:t>Weighted tables and chairs in the living room</w:t>
                  </w:r>
                </w:p>
                <w:p w14:paraId="077224EC" w14:textId="77777777" w:rsidR="00483C11" w:rsidRDefault="00483C11" w:rsidP="001434B1">
                  <w:pPr>
                    <w:pStyle w:val="ListParagraph"/>
                    <w:widowControl w:val="0"/>
                    <w:numPr>
                      <w:ilvl w:val="0"/>
                      <w:numId w:val="88"/>
                    </w:numPr>
                  </w:pPr>
                  <w:r>
                    <w:t xml:space="preserve">Surfaces that </w:t>
                  </w:r>
                  <w:r w:rsidR="00657115">
                    <w:t>can be easily cleaned and disinfected</w:t>
                  </w:r>
                </w:p>
                <w:p w14:paraId="23A2C8A4" w14:textId="77777777" w:rsidR="00E7296E" w:rsidRDefault="00E7296E" w:rsidP="001434B1">
                  <w:pPr>
                    <w:pStyle w:val="ListParagraph"/>
                    <w:widowControl w:val="0"/>
                    <w:numPr>
                      <w:ilvl w:val="0"/>
                      <w:numId w:val="88"/>
                    </w:numPr>
                  </w:pPr>
                  <w:r>
                    <w:t>Clear line of sight in the living room</w:t>
                  </w:r>
                </w:p>
                <w:p w14:paraId="7710F63A" w14:textId="3FD90254" w:rsidR="00461088" w:rsidRDefault="000900A3" w:rsidP="001434B1">
                  <w:pPr>
                    <w:pStyle w:val="ListParagraph"/>
                    <w:widowControl w:val="0"/>
                    <w:numPr>
                      <w:ilvl w:val="0"/>
                      <w:numId w:val="88"/>
                    </w:numPr>
                  </w:pPr>
                  <w:r>
                    <w:t>The guest bathrooms are designed as a high-risk space</w:t>
                  </w:r>
                </w:p>
                <w:p w14:paraId="2D28FEE7" w14:textId="371670E9" w:rsidR="00A041CD" w:rsidRDefault="000B7346" w:rsidP="001434B1">
                  <w:pPr>
                    <w:pStyle w:val="ListParagraph"/>
                    <w:widowControl w:val="0"/>
                    <w:numPr>
                      <w:ilvl w:val="1"/>
                      <w:numId w:val="88"/>
                    </w:numPr>
                  </w:pPr>
                  <w:r>
                    <w:t xml:space="preserve">These have a “nurse call” button </w:t>
                  </w:r>
                  <w:r w:rsidR="002E75D2">
                    <w:t xml:space="preserve">and </w:t>
                  </w:r>
                  <w:r w:rsidR="000900A3">
                    <w:t>are anti-barricade</w:t>
                  </w:r>
                </w:p>
                <w:p w14:paraId="26FA0EDA" w14:textId="21220BDA" w:rsidR="00522FF4" w:rsidRDefault="006109E6" w:rsidP="001434B1">
                  <w:pPr>
                    <w:pStyle w:val="ListParagraph"/>
                    <w:widowControl w:val="0"/>
                    <w:numPr>
                      <w:ilvl w:val="0"/>
                      <w:numId w:val="88"/>
                    </w:numPr>
                  </w:pPr>
                  <w:r>
                    <w:t xml:space="preserve">The living room is designed </w:t>
                  </w:r>
                  <w:r w:rsidR="00130FA5">
                    <w:t>to be calming</w:t>
                  </w:r>
                  <w:r w:rsidR="00186937">
                    <w:t xml:space="preserve"> </w:t>
                  </w:r>
                  <w:r w:rsidR="00130FA5">
                    <w:t>(</w:t>
                  </w:r>
                  <w:r w:rsidR="00186937">
                    <w:t>i.e</w:t>
                  </w:r>
                  <w:r w:rsidR="0086394B">
                    <w:t>,</w:t>
                  </w:r>
                  <w:r w:rsidR="00186937">
                    <w:t xml:space="preserve">. </w:t>
                  </w:r>
                  <w:r w:rsidR="00215CB7">
                    <w:t>exposure</w:t>
                  </w:r>
                  <w:r w:rsidR="00392813">
                    <w:t xml:space="preserve"> to daylight, privacy film on the bottom windows, </w:t>
                  </w:r>
                  <w:r w:rsidR="00E47F08">
                    <w:t xml:space="preserve">calm colors, </w:t>
                  </w:r>
                  <w:r w:rsidR="00F23B81">
                    <w:t xml:space="preserve">open plan, </w:t>
                  </w:r>
                  <w:r w:rsidR="00186937">
                    <w:t>directly</w:t>
                  </w:r>
                  <w:r w:rsidR="0059355C">
                    <w:t xml:space="preserve"> visible, </w:t>
                  </w:r>
                  <w:r w:rsidR="00186937">
                    <w:t>non-institutional décor)</w:t>
                  </w:r>
                  <w:r w:rsidR="00D2071C">
                    <w:t>.</w:t>
                  </w:r>
                </w:p>
                <w:p w14:paraId="60967368" w14:textId="77777777" w:rsidR="00C94642" w:rsidRDefault="00C94642" w:rsidP="00C94642">
                  <w:pPr>
                    <w:pStyle w:val="ListParagraph"/>
                    <w:widowControl w:val="0"/>
                  </w:pPr>
                </w:p>
                <w:p w14:paraId="5E889087" w14:textId="769399C1" w:rsidR="00766668" w:rsidRDefault="0033519B" w:rsidP="0033519B">
                  <w:pPr>
                    <w:widowControl w:val="0"/>
                  </w:pPr>
                  <w:r>
                    <w:t xml:space="preserve">We have </w:t>
                  </w:r>
                  <w:r w:rsidR="00FF12B7">
                    <w:t xml:space="preserve">reviewed “Design of Behavioral Health Crisis Units” from the Facility Guidelines Institute, are aware of the Joint Commission standards for both outpatient and inpatient </w:t>
                  </w:r>
                  <w:r w:rsidR="0065569C">
                    <w:t>environments</w:t>
                  </w:r>
                  <w:r w:rsidR="00C478E2">
                    <w:t>.</w:t>
                  </w:r>
                  <w:r w:rsidR="0065569C">
                    <w:t xml:space="preserve"> </w:t>
                  </w:r>
                  <w:r w:rsidR="00C478E2">
                    <w:t>We have also</w:t>
                  </w:r>
                  <w:r w:rsidR="00FF12B7">
                    <w:t xml:space="preserve"> toured </w:t>
                  </w:r>
                  <w:r w:rsidR="00523F98">
                    <w:t xml:space="preserve">3 </w:t>
                  </w:r>
                  <w:r w:rsidR="00FF12B7">
                    <w:t xml:space="preserve">different </w:t>
                  </w:r>
                  <w:r w:rsidR="003B71AF">
                    <w:t>facilities</w:t>
                  </w:r>
                  <w:r w:rsidR="00FF12B7">
                    <w:t xml:space="preserve"> to </w:t>
                  </w:r>
                  <w:r w:rsidR="00C478E2">
                    <w:t xml:space="preserve">learn </w:t>
                  </w:r>
                  <w:r w:rsidR="00C334BD">
                    <w:t xml:space="preserve">from </w:t>
                  </w:r>
                  <w:r w:rsidR="00C478E2">
                    <w:t>and observe</w:t>
                  </w:r>
                  <w:r w:rsidR="004450CE">
                    <w:t xml:space="preserve"> </w:t>
                  </w:r>
                  <w:r w:rsidR="00C334BD">
                    <w:t xml:space="preserve">other </w:t>
                  </w:r>
                  <w:r w:rsidR="003B71AF">
                    <w:t>Centers</w:t>
                  </w:r>
                  <w:r w:rsidR="0065569C">
                    <w:t xml:space="preserve"> (Common Ground, Stride, </w:t>
                  </w:r>
                  <w:r w:rsidR="0026511E">
                    <w:t xml:space="preserve">and </w:t>
                  </w:r>
                  <w:r w:rsidR="00523F98">
                    <w:t>Pine Rest Urgent Care.</w:t>
                  </w:r>
                </w:p>
                <w:p w14:paraId="62FA436F" w14:textId="77777777" w:rsidR="00C94642" w:rsidRDefault="00C94642" w:rsidP="0033519B">
                  <w:pPr>
                    <w:widowControl w:val="0"/>
                  </w:pPr>
                </w:p>
                <w:p w14:paraId="6782B1A0" w14:textId="01BF45BE" w:rsidR="0033519B" w:rsidRPr="0033519B" w:rsidRDefault="00766668" w:rsidP="0033519B">
                  <w:pPr>
                    <w:widowControl w:val="0"/>
                  </w:pPr>
                  <w:r>
                    <w:t xml:space="preserve">*Oaklawn is prepared </w:t>
                  </w:r>
                  <w:r w:rsidR="00AA6EF2">
                    <w:t xml:space="preserve">for </w:t>
                  </w:r>
                  <w:r w:rsidR="00975D97">
                    <w:t xml:space="preserve">federal and state specific </w:t>
                  </w:r>
                  <w:r w:rsidR="00AA6EF2">
                    <w:t xml:space="preserve">regulations and </w:t>
                  </w:r>
                  <w:r w:rsidR="00753958">
                    <w:t xml:space="preserve">standards </w:t>
                  </w:r>
                  <w:r w:rsidR="00975D97">
                    <w:t>to be</w:t>
                  </w:r>
                  <w:r w:rsidR="00374510">
                    <w:t xml:space="preserve"> </w:t>
                  </w:r>
                  <w:r w:rsidR="008646DE">
                    <w:t>created and will implement them accordingly.</w:t>
                  </w:r>
                </w:p>
              </w:tc>
              <w:tc>
                <w:tcPr>
                  <w:tcW w:w="1990" w:type="dxa"/>
                </w:tcPr>
                <w:p w14:paraId="2FE8FC7A" w14:textId="25E5F420" w:rsidR="06BA18D4" w:rsidRDefault="06BA18D4" w:rsidP="44651E8E">
                  <w:pPr>
                    <w:widowControl w:val="0"/>
                  </w:pPr>
                  <w:r>
                    <w:lastRenderedPageBreak/>
                    <w:t>EC 100 Environment of Care Plan</w:t>
                  </w:r>
                </w:p>
                <w:p w14:paraId="1C274BEC" w14:textId="77777777" w:rsidR="00B00D62" w:rsidRDefault="00B00D62" w:rsidP="44651E8E">
                  <w:pPr>
                    <w:widowControl w:val="0"/>
                  </w:pPr>
                </w:p>
                <w:p w14:paraId="49B91831" w14:textId="2A98566F" w:rsidR="06BA18D4" w:rsidRDefault="06BA18D4" w:rsidP="44651E8E">
                  <w:pPr>
                    <w:widowControl w:val="0"/>
                  </w:pPr>
                  <w:r>
                    <w:t>Environment of Care Committee</w:t>
                  </w:r>
                </w:p>
                <w:p w14:paraId="73CF427B" w14:textId="7124E4B3" w:rsidR="06BA18D4" w:rsidRDefault="06BA18D4" w:rsidP="44651E8E">
                  <w:pPr>
                    <w:widowControl w:val="0"/>
                  </w:pPr>
                  <w:r>
                    <w:t>Purpose, Goals, and Mission</w:t>
                  </w:r>
                </w:p>
                <w:p w14:paraId="6534327E" w14:textId="77777777" w:rsidR="00B00D62" w:rsidRDefault="00B00D62" w:rsidP="44651E8E">
                  <w:pPr>
                    <w:widowControl w:val="0"/>
                  </w:pPr>
                </w:p>
                <w:p w14:paraId="4F00A438" w14:textId="1E81F9EC" w:rsidR="06BA18D4" w:rsidRDefault="06BA18D4" w:rsidP="44651E8E">
                  <w:pPr>
                    <w:widowControl w:val="0"/>
                  </w:pPr>
                  <w:r>
                    <w:t>EOC Tour findings</w:t>
                  </w:r>
                </w:p>
                <w:p w14:paraId="4E03D683" w14:textId="77777777" w:rsidR="00B00D62" w:rsidRDefault="00B00D62" w:rsidP="44651E8E">
                  <w:pPr>
                    <w:widowControl w:val="0"/>
                  </w:pPr>
                </w:p>
                <w:p w14:paraId="6800BFEC" w14:textId="0449469F" w:rsidR="06BA18D4" w:rsidRDefault="06BA18D4" w:rsidP="44651E8E">
                  <w:pPr>
                    <w:widowControl w:val="0"/>
                  </w:pPr>
                  <w:r>
                    <w:t>Goshen, Mishawaka, Elkhart, South Bend Safety Committee Minutes</w:t>
                  </w:r>
                </w:p>
                <w:p w14:paraId="1233A700" w14:textId="77777777" w:rsidR="00B00D62" w:rsidRDefault="00B00D62" w:rsidP="44651E8E">
                  <w:pPr>
                    <w:widowControl w:val="0"/>
                  </w:pPr>
                </w:p>
                <w:p w14:paraId="2667D579" w14:textId="629A6E6F" w:rsidR="06BA18D4" w:rsidRDefault="06BA18D4" w:rsidP="44651E8E">
                  <w:pPr>
                    <w:widowControl w:val="0"/>
                  </w:pPr>
                  <w:r>
                    <w:lastRenderedPageBreak/>
                    <w:t>EC 207 Environmental Safety</w:t>
                  </w:r>
                </w:p>
                <w:p w14:paraId="141AFA7B" w14:textId="44793243" w:rsidR="06BA18D4" w:rsidRDefault="06BA18D4" w:rsidP="44651E8E">
                  <w:pPr>
                    <w:widowControl w:val="0"/>
                  </w:pPr>
                  <w:r>
                    <w:t>Standards</w:t>
                  </w:r>
                </w:p>
                <w:p w14:paraId="5864E75F" w14:textId="77777777" w:rsidR="00B00D62" w:rsidRDefault="00B00D62" w:rsidP="44651E8E">
                  <w:pPr>
                    <w:widowControl w:val="0"/>
                  </w:pPr>
                </w:p>
                <w:p w14:paraId="0569E8A9" w14:textId="320D1F2C" w:rsidR="267684C2" w:rsidRDefault="267684C2" w:rsidP="2D398AFE">
                  <w:pPr>
                    <w:widowControl w:val="0"/>
                  </w:pPr>
                  <w:r>
                    <w:t>CS 235 Outpatient Assessment of Risk</w:t>
                  </w:r>
                </w:p>
                <w:p w14:paraId="6F4F430E" w14:textId="77777777" w:rsidR="00B00D62" w:rsidRDefault="00B00D62" w:rsidP="7C804DE7">
                  <w:pPr>
                    <w:widowControl w:val="0"/>
                  </w:pPr>
                </w:p>
                <w:p w14:paraId="29BC3A8F" w14:textId="71A8AF05" w:rsidR="7C804DE7" w:rsidRDefault="36B2C87D" w:rsidP="7C804DE7">
                  <w:pPr>
                    <w:widowControl w:val="0"/>
                  </w:pPr>
                  <w:r>
                    <w:t>EC 705 Staff Safety</w:t>
                  </w:r>
                </w:p>
                <w:p w14:paraId="42C5BB29" w14:textId="77777777" w:rsidR="00B00D62" w:rsidRDefault="00B00D62" w:rsidP="5CF7B30B">
                  <w:pPr>
                    <w:widowControl w:val="0"/>
                  </w:pPr>
                </w:p>
                <w:p w14:paraId="10D3B067" w14:textId="149211E8" w:rsidR="3ABFB6BD" w:rsidRDefault="3ABFB6BD" w:rsidP="5CF7B30B">
                  <w:pPr>
                    <w:widowControl w:val="0"/>
                  </w:pPr>
                  <w:r>
                    <w:t>EC 710 Safety of Community-Based Staff</w:t>
                  </w:r>
                </w:p>
                <w:p w14:paraId="4AC8B004" w14:textId="77777777" w:rsidR="00B00D62" w:rsidRDefault="00B00D62" w:rsidP="2D398AFE">
                  <w:pPr>
                    <w:widowControl w:val="0"/>
                  </w:pPr>
                </w:p>
                <w:p w14:paraId="045F1270" w14:textId="30A1D081" w:rsidR="05D4FD8C" w:rsidRDefault="05D4FD8C" w:rsidP="2D398AFE">
                  <w:pPr>
                    <w:widowControl w:val="0"/>
                  </w:pPr>
                  <w:r>
                    <w:t>CO 146 Code of Conduct</w:t>
                  </w:r>
                </w:p>
                <w:p w14:paraId="39042D60" w14:textId="77777777" w:rsidR="00B00D62" w:rsidRDefault="00B00D62" w:rsidP="44651E8E">
                  <w:pPr>
                    <w:widowControl w:val="0"/>
                  </w:pPr>
                </w:p>
                <w:p w14:paraId="039DF366" w14:textId="20A019A2" w:rsidR="267684C2" w:rsidRDefault="05D4FD8C" w:rsidP="44651E8E">
                  <w:pPr>
                    <w:widowControl w:val="0"/>
                  </w:pPr>
                  <w:r>
                    <w:t>CO 160 Diversity, Equity and Inclusion</w:t>
                  </w:r>
                </w:p>
                <w:p w14:paraId="5C00C9B3" w14:textId="77777777" w:rsidR="00B00D62" w:rsidRDefault="00B00D62" w:rsidP="44651E8E">
                  <w:pPr>
                    <w:widowControl w:val="0"/>
                  </w:pPr>
                </w:p>
                <w:p w14:paraId="3983CD89" w14:textId="694D77FB" w:rsidR="267684C2" w:rsidRDefault="3263AB89" w:rsidP="44651E8E">
                  <w:pPr>
                    <w:widowControl w:val="0"/>
                  </w:pPr>
                  <w:r>
                    <w:t>EC 765 Tobacco</w:t>
                  </w:r>
                  <w:r w:rsidR="20A7154B">
                    <w:t>/Nicotine-Free Campus</w:t>
                  </w:r>
                </w:p>
              </w:tc>
            </w:tr>
            <w:tr w:rsidR="44651E8E" w14:paraId="6B1A5A02" w14:textId="77777777" w:rsidTr="6C10EAE8">
              <w:trPr>
                <w:trHeight w:val="300"/>
              </w:trPr>
              <w:tc>
                <w:tcPr>
                  <w:tcW w:w="1320" w:type="dxa"/>
                </w:tcPr>
                <w:p w14:paraId="436B22DE" w14:textId="54B43E7B" w:rsidR="68E5D5A4" w:rsidRDefault="68E5D5A4" w:rsidP="44651E8E">
                  <w:pPr>
                    <w:rPr>
                      <w:b/>
                      <w:bCs/>
                    </w:rPr>
                  </w:pPr>
                  <w:r w:rsidRPr="44651E8E">
                    <w:rPr>
                      <w:b/>
                      <w:bCs/>
                    </w:rPr>
                    <w:lastRenderedPageBreak/>
                    <w:t>2.a.2</w:t>
                  </w:r>
                </w:p>
              </w:tc>
              <w:tc>
                <w:tcPr>
                  <w:tcW w:w="9470" w:type="dxa"/>
                </w:tcPr>
                <w:p w14:paraId="43880D8D" w14:textId="317FDD58" w:rsidR="41131865" w:rsidRDefault="41131865" w:rsidP="44651E8E">
                  <w:r>
                    <w:t>Open Access is available to anyone who walks</w:t>
                  </w:r>
                  <w:r w:rsidR="005B4E31">
                    <w:t xml:space="preserve"> </w:t>
                  </w:r>
                  <w:r>
                    <w:t>in during specified hours, Monday-Friday.</w:t>
                  </w:r>
                  <w:r w:rsidR="13506FF8">
                    <w:t xml:space="preserve"> Open Access </w:t>
                  </w:r>
                  <w:r w:rsidR="00B67115">
                    <w:t>s</w:t>
                  </w:r>
                  <w:r w:rsidR="13506FF8">
                    <w:t>ites are located in both Elkhart and St. Joseph counties.</w:t>
                  </w:r>
                  <w:r>
                    <w:t xml:space="preserve"> </w:t>
                  </w:r>
                  <w:r w:rsidR="0D60030B">
                    <w:t xml:space="preserve">Open Access hours include evening hours and also times when individuals whose preferred language is Spanish are able to complete the intake process with bilingual </w:t>
                  </w:r>
                  <w:r w:rsidR="008C9DE3">
                    <w:t>providers</w:t>
                  </w:r>
                  <w:r w:rsidR="23D33885">
                    <w:t>; translation services are available at any time</w:t>
                  </w:r>
                  <w:r w:rsidR="008C9DE3">
                    <w:t xml:space="preserve">. </w:t>
                  </w:r>
                  <w:r>
                    <w:t xml:space="preserve">Adult Outpatient, Child and Adolescent Outpatient, and Addictions teams offer services </w:t>
                  </w:r>
                  <w:r w:rsidR="00AF717E">
                    <w:t>until 8:00 PM, 4 days a week</w:t>
                  </w:r>
                  <w:r>
                    <w:t>. In addition, skills trainers provide treatment in the evening and on the weekends.</w:t>
                  </w:r>
                  <w:r w:rsidR="4114FC1B">
                    <w:t xml:space="preserve"> </w:t>
                  </w:r>
                  <w:r>
                    <w:t xml:space="preserve">Oaklawn will continue to </w:t>
                  </w:r>
                  <w:r w:rsidR="00AF717E">
                    <w:t xml:space="preserve">monitor feedback received from the </w:t>
                  </w:r>
                  <w:r w:rsidR="00AF717E">
                    <w:lastRenderedPageBreak/>
                    <w:t xml:space="preserve">needs assessment and expand messaging and marketing </w:t>
                  </w:r>
                  <w:r w:rsidR="00A92DF0">
                    <w:t xml:space="preserve">to ensure the community is aware of both morning and evening hours.  </w:t>
                  </w:r>
                </w:p>
                <w:p w14:paraId="447A9BCF" w14:textId="2A8A1087" w:rsidR="44651E8E" w:rsidRDefault="44651E8E" w:rsidP="44651E8E"/>
                <w:p w14:paraId="273CE1A1" w14:textId="028B8DFD" w:rsidR="44651E8E" w:rsidRDefault="70DB18C2" w:rsidP="002D2ADA">
                  <w:r>
                    <w:t>Oaklawn currently provides</w:t>
                  </w:r>
                  <w:r w:rsidR="7B93877D">
                    <w:t xml:space="preserve"> an emergency phone line 24/7</w:t>
                  </w:r>
                  <w:r w:rsidR="42D836EC">
                    <w:t xml:space="preserve">, accessible </w:t>
                  </w:r>
                  <w:r w:rsidR="00874452">
                    <w:t>to</w:t>
                  </w:r>
                  <w:r w:rsidR="42D836EC">
                    <w:t xml:space="preserve"> individuals of any age who are in crisis, as well as law enforcement, caregivers or anyone </w:t>
                  </w:r>
                  <w:r w:rsidR="075F8060">
                    <w:t>else concerned about an individual. Oaklawn provides</w:t>
                  </w:r>
                  <w:r w:rsidR="00340A20">
                    <w:t xml:space="preserve"> night and weekend dispatch to hospitals, </w:t>
                  </w:r>
                  <w:r>
                    <w:t xml:space="preserve">mobile crisis services 7 days a week from </w:t>
                  </w:r>
                  <w:r w:rsidR="00874452">
                    <w:t>8</w:t>
                  </w:r>
                  <w:r>
                    <w:t xml:space="preserve">:00 AM to </w:t>
                  </w:r>
                  <w:r w:rsidR="00874452">
                    <w:t>8</w:t>
                  </w:r>
                  <w:r>
                    <w:t>:00 PM</w:t>
                  </w:r>
                  <w:r w:rsidR="48D02A36">
                    <w:t xml:space="preserve"> across our entire catchment area</w:t>
                  </w:r>
                  <w:r w:rsidR="00340A20">
                    <w:t xml:space="preserve">, as well as a mobile opiate team that dispatches 24/7. </w:t>
                  </w:r>
                  <w:r>
                    <w:t>We are working with</w:t>
                  </w:r>
                  <w:r w:rsidR="4D8F5A53">
                    <w:t xml:space="preserve"> DMHA to achieve mobile designation status and expect to be designated in the next month. Oaklawn </w:t>
                  </w:r>
                  <w:r w:rsidR="3D649B54">
                    <w:t>was just award</w:t>
                  </w:r>
                  <w:r w:rsidR="4D8F5A53">
                    <w:t>ed a SAMHSA Early Diversion grant that will enable us to start providing</w:t>
                  </w:r>
                  <w:r w:rsidR="00406779">
                    <w:t xml:space="preserve"> specialized</w:t>
                  </w:r>
                  <w:r w:rsidR="4D8F5A53">
                    <w:t xml:space="preserve"> youth mobile crisis services by </w:t>
                  </w:r>
                  <w:r w:rsidR="1D1A3015">
                    <w:t>March 2024.</w:t>
                  </w:r>
                  <w:r w:rsidR="190DDD84">
                    <w:t xml:space="preserve"> </w:t>
                  </w:r>
                </w:p>
              </w:tc>
              <w:tc>
                <w:tcPr>
                  <w:tcW w:w="1990" w:type="dxa"/>
                </w:tcPr>
                <w:p w14:paraId="2BC4A139" w14:textId="41DA100E" w:rsidR="2E05490D" w:rsidRDefault="2E05490D" w:rsidP="44651E8E">
                  <w:r>
                    <w:lastRenderedPageBreak/>
                    <w:t>Clinician Schedules</w:t>
                  </w:r>
                </w:p>
                <w:p w14:paraId="4BA1B7F9" w14:textId="77777777" w:rsidR="0009048A" w:rsidRDefault="0009048A" w:rsidP="44651E8E"/>
                <w:p w14:paraId="52A39681" w14:textId="161BADD7" w:rsidR="2E05490D" w:rsidRDefault="2E05490D" w:rsidP="44651E8E">
                  <w:r>
                    <w:t>Groups Schedules</w:t>
                  </w:r>
                </w:p>
                <w:p w14:paraId="0A8D7E47" w14:textId="77777777" w:rsidR="0009048A" w:rsidRDefault="0009048A" w:rsidP="44651E8E"/>
                <w:p w14:paraId="13226D0D" w14:textId="058997B4" w:rsidR="3C427C3D" w:rsidRDefault="00FE600A" w:rsidP="44651E8E">
                  <w:r>
                    <w:t>PD 200 Crisis Services</w:t>
                  </w:r>
                </w:p>
                <w:p w14:paraId="147D2046" w14:textId="77777777" w:rsidR="00B24C5A" w:rsidRDefault="00B24C5A" w:rsidP="44651E8E"/>
                <w:p w14:paraId="1BFA541E" w14:textId="492E68F3" w:rsidR="5E8821C3" w:rsidRDefault="292A9FE6" w:rsidP="44651E8E">
                  <w:r>
                    <w:t>CS 121 Crisis Services</w:t>
                  </w:r>
                </w:p>
                <w:p w14:paraId="040D9374" w14:textId="77777777" w:rsidR="00B24C5A" w:rsidRDefault="00B24C5A" w:rsidP="44651E8E"/>
                <w:p w14:paraId="148548BE" w14:textId="4A002EBB" w:rsidR="5E8821C3" w:rsidRDefault="5E8821C3" w:rsidP="44651E8E">
                  <w:r>
                    <w:t>EC 205 Emergency Management</w:t>
                  </w:r>
                </w:p>
                <w:p w14:paraId="5B68222E" w14:textId="77777777" w:rsidR="00B24C5A" w:rsidRDefault="00B24C5A" w:rsidP="44651E8E"/>
                <w:p w14:paraId="68AC28E8" w14:textId="29F65052" w:rsidR="5E8821C3" w:rsidRDefault="00EB4DD8" w:rsidP="44651E8E">
                  <w:r>
                    <w:t>Oaklawn’s C</w:t>
                  </w:r>
                  <w:r w:rsidR="5CA50D66">
                    <w:t xml:space="preserve">ontinuum of Care </w:t>
                  </w:r>
                  <w:r w:rsidR="113A2BCB">
                    <w:t>–</w:t>
                  </w:r>
                  <w:r w:rsidR="5CA50D66">
                    <w:t xml:space="preserve"> CCBHC</w:t>
                  </w:r>
                  <w:r w:rsidR="113A2BCB">
                    <w:t xml:space="preserve"> </w:t>
                  </w:r>
                </w:p>
              </w:tc>
            </w:tr>
            <w:tr w:rsidR="44651E8E" w14:paraId="7D7F8C92" w14:textId="77777777" w:rsidTr="6C10EAE8">
              <w:trPr>
                <w:trHeight w:val="300"/>
              </w:trPr>
              <w:tc>
                <w:tcPr>
                  <w:tcW w:w="1320" w:type="dxa"/>
                </w:tcPr>
                <w:p w14:paraId="6BF2F8E9" w14:textId="51D685A4" w:rsidR="44651E8E" w:rsidRDefault="52762C67" w:rsidP="44651E8E">
                  <w:pPr>
                    <w:rPr>
                      <w:b/>
                      <w:bCs/>
                    </w:rPr>
                  </w:pPr>
                  <w:r w:rsidRPr="6A8FBBC1">
                    <w:rPr>
                      <w:b/>
                      <w:bCs/>
                    </w:rPr>
                    <w:lastRenderedPageBreak/>
                    <w:t>2.</w:t>
                  </w:r>
                  <w:r w:rsidRPr="2EF75F14">
                    <w:rPr>
                      <w:b/>
                      <w:bCs/>
                    </w:rPr>
                    <w:t>a.3</w:t>
                  </w:r>
                </w:p>
              </w:tc>
              <w:tc>
                <w:tcPr>
                  <w:tcW w:w="9470" w:type="dxa"/>
                </w:tcPr>
                <w:p w14:paraId="17B40156" w14:textId="3F225453" w:rsidR="44651E8E" w:rsidRDefault="604CE75A" w:rsidP="44651E8E">
                  <w:r>
                    <w:t xml:space="preserve">Oaklawn service locations are conveniently located and accessible by public transportation when possible (documented in service area maps). Buildings are equipped with automatic opening doors, accessible halls, and accessible bathrooms. Services are also provided in the community in consumer homes, FQHCs, hospital systems, education and criminal justice settings, the Recovery Cafe, homeless service providers, etc. </w:t>
                  </w:r>
                  <w:r w:rsidR="5FF8EFC3">
                    <w:t>t</w:t>
                  </w:r>
                  <w:r>
                    <w:t>o</w:t>
                  </w:r>
                  <w:r w:rsidR="6058AB83">
                    <w:t xml:space="preserve"> </w:t>
                  </w:r>
                  <w:r>
                    <w:t xml:space="preserve">ensure accessibility to services. </w:t>
                  </w:r>
                </w:p>
              </w:tc>
              <w:tc>
                <w:tcPr>
                  <w:tcW w:w="1990" w:type="dxa"/>
                </w:tcPr>
                <w:p w14:paraId="7F040614" w14:textId="5BE30E5F" w:rsidR="44651E8E" w:rsidRDefault="52762C67" w:rsidP="44651E8E">
                  <w:r>
                    <w:t>MOU Partnership Agreement</w:t>
                  </w:r>
                </w:p>
                <w:p w14:paraId="4D8D1ECC" w14:textId="025C7A80" w:rsidR="44651E8E" w:rsidRDefault="52762C67" w:rsidP="44651E8E">
                  <w:r>
                    <w:t>List</w:t>
                  </w:r>
                </w:p>
                <w:p w14:paraId="35D09C54" w14:textId="77777777" w:rsidR="002F3B9B" w:rsidRDefault="002F3B9B" w:rsidP="44651E8E"/>
                <w:p w14:paraId="5E92855C" w14:textId="24D7865B" w:rsidR="44651E8E" w:rsidRDefault="00EB4DD8" w:rsidP="44651E8E">
                  <w:r>
                    <w:t xml:space="preserve">Oaklawn’s </w:t>
                  </w:r>
                  <w:r w:rsidR="57CC7E61">
                    <w:t xml:space="preserve">Continuum of Care – CCBHC </w:t>
                  </w:r>
                </w:p>
              </w:tc>
            </w:tr>
            <w:tr w:rsidR="04AD489B" w14:paraId="63C16AF5" w14:textId="77777777" w:rsidTr="6C10EAE8">
              <w:trPr>
                <w:trHeight w:val="300"/>
              </w:trPr>
              <w:tc>
                <w:tcPr>
                  <w:tcW w:w="1320" w:type="dxa"/>
                </w:tcPr>
                <w:p w14:paraId="351BBA5F" w14:textId="79C4596A" w:rsidR="52762C67" w:rsidRDefault="52762C67" w:rsidP="04AD489B">
                  <w:pPr>
                    <w:rPr>
                      <w:b/>
                      <w:bCs/>
                    </w:rPr>
                  </w:pPr>
                  <w:r w:rsidRPr="04AD489B">
                    <w:rPr>
                      <w:b/>
                      <w:bCs/>
                    </w:rPr>
                    <w:t>2.a.4</w:t>
                  </w:r>
                </w:p>
              </w:tc>
              <w:tc>
                <w:tcPr>
                  <w:tcW w:w="9470" w:type="dxa"/>
                </w:tcPr>
                <w:p w14:paraId="670A5436" w14:textId="197B4C73" w:rsidR="04AD489B" w:rsidRDefault="0A5E0EAD" w:rsidP="5CF7B30B">
                  <w:r>
                    <w:t>Oaklawn’s Transportation Department provides transport for clients to and from appointments, and receptionists have access to transportation vouchers for clients as needed.</w:t>
                  </w:r>
                  <w:r w:rsidR="731661AC">
                    <w:t xml:space="preserve"> </w:t>
                  </w:r>
                </w:p>
                <w:p w14:paraId="194B38D3" w14:textId="7591ACF6" w:rsidR="04AD489B" w:rsidRDefault="04AD489B" w:rsidP="3B485DD1">
                  <w:pPr>
                    <w:rPr>
                      <w:highlight w:val="green"/>
                    </w:rPr>
                  </w:pPr>
                </w:p>
                <w:p w14:paraId="25C7C6BF" w14:textId="601CD9F8" w:rsidR="04AD489B" w:rsidRDefault="43C0C9E0" w:rsidP="04AD489B">
                  <w:r>
                    <w:t>When planning treatment</w:t>
                  </w:r>
                  <w:r w:rsidR="77ADA2FF">
                    <w:t xml:space="preserve"> or reviewing treatment</w:t>
                  </w:r>
                  <w:r>
                    <w:t xml:space="preserve">, staff work with clients to identify any barriers that may limit </w:t>
                  </w:r>
                  <w:r w:rsidR="1893477E">
                    <w:t>progress toward treatment goals</w:t>
                  </w:r>
                  <w:r>
                    <w:t xml:space="preserve">, including transportation barriers, </w:t>
                  </w:r>
                  <w:r w:rsidR="30A83B06">
                    <w:t xml:space="preserve">plan how to address those barriers and include this information in the client’s treatment plan. </w:t>
                  </w:r>
                </w:p>
              </w:tc>
              <w:tc>
                <w:tcPr>
                  <w:tcW w:w="1990" w:type="dxa"/>
                </w:tcPr>
                <w:p w14:paraId="6E3A33E8" w14:textId="6078F18B" w:rsidR="04AD489B" w:rsidRDefault="15D54793" w:rsidP="04AD489B">
                  <w:r>
                    <w:t>CS 124 Transportation Access</w:t>
                  </w:r>
                </w:p>
                <w:p w14:paraId="6C30B405" w14:textId="77777777" w:rsidR="002F3B9B" w:rsidRDefault="002F3B9B" w:rsidP="04AD489B"/>
                <w:p w14:paraId="009EF1D7" w14:textId="4DC72704" w:rsidR="04AD489B" w:rsidRDefault="798BDD58" w:rsidP="04AD489B">
                  <w:r>
                    <w:t>EC 500 Transportation of Oaklawn Clients and Others</w:t>
                  </w:r>
                </w:p>
                <w:p w14:paraId="270EC5DE" w14:textId="77777777" w:rsidR="002F3B9B" w:rsidRDefault="002F3B9B" w:rsidP="04AD489B"/>
                <w:p w14:paraId="3B908509" w14:textId="2997290E" w:rsidR="04AD489B" w:rsidRDefault="0C453B54" w:rsidP="04AD489B">
                  <w:r>
                    <w:t>HI 150 Planning Care, Treatment and Services</w:t>
                  </w:r>
                </w:p>
              </w:tc>
            </w:tr>
            <w:tr w:rsidR="44651E8E" w14:paraId="3D7DEF5A" w14:textId="77777777" w:rsidTr="6C10EAE8">
              <w:trPr>
                <w:trHeight w:val="300"/>
              </w:trPr>
              <w:tc>
                <w:tcPr>
                  <w:tcW w:w="1320" w:type="dxa"/>
                </w:tcPr>
                <w:p w14:paraId="1F8F5DE7" w14:textId="65616E08" w:rsidR="44651E8E" w:rsidRDefault="52762C67" w:rsidP="44651E8E">
                  <w:pPr>
                    <w:rPr>
                      <w:b/>
                      <w:bCs/>
                    </w:rPr>
                  </w:pPr>
                  <w:r w:rsidRPr="6A8FBBC1">
                    <w:rPr>
                      <w:b/>
                      <w:bCs/>
                    </w:rPr>
                    <w:t>2.a.5</w:t>
                  </w:r>
                </w:p>
              </w:tc>
              <w:tc>
                <w:tcPr>
                  <w:tcW w:w="9470" w:type="dxa"/>
                </w:tcPr>
                <w:p w14:paraId="241AE523" w14:textId="436B45E1" w:rsidR="44651E8E" w:rsidRDefault="31F24736" w:rsidP="44651E8E">
                  <w:r>
                    <w:t xml:space="preserve">Oaklawn supplements </w:t>
                  </w:r>
                  <w:r w:rsidR="16224B53">
                    <w:t xml:space="preserve">or substitutes </w:t>
                  </w:r>
                  <w:r>
                    <w:t>in-person services with telemedicine services</w:t>
                  </w:r>
                  <w:r w:rsidR="6F2C7CF8">
                    <w:t xml:space="preserve"> </w:t>
                  </w:r>
                  <w:r w:rsidR="0008242C">
                    <w:t>to</w:t>
                  </w:r>
                  <w:r w:rsidR="58CCEE66">
                    <w:t xml:space="preserve"> meet client needs and in</w:t>
                  </w:r>
                  <w:r w:rsidR="6F2C7CF8">
                    <w:t xml:space="preserve"> accordance with IC 25-1-9.5</w:t>
                  </w:r>
                  <w:r w:rsidR="308B99DE">
                    <w:t xml:space="preserve"> and </w:t>
                  </w:r>
                  <w:r w:rsidR="6F2C7CF8">
                    <w:t>HIPAA</w:t>
                  </w:r>
                  <w:r w:rsidR="068DBD2A">
                    <w:t xml:space="preserve">. </w:t>
                  </w:r>
                  <w:r w:rsidR="4E0B931C">
                    <w:t xml:space="preserve">Oaklawn considers the impact </w:t>
                  </w:r>
                  <w:r w:rsidR="2B33DEC6">
                    <w:t xml:space="preserve">of telemedicine </w:t>
                  </w:r>
                  <w:r w:rsidR="4E0B931C">
                    <w:t xml:space="preserve">on the quality of services and any risks to the client and </w:t>
                  </w:r>
                  <w:r w:rsidR="15A658FC">
                    <w:t xml:space="preserve">it </w:t>
                  </w:r>
                  <w:r w:rsidR="4E0B931C">
                    <w:t>is only provided with client/guardian consent. In-person services</w:t>
                  </w:r>
                  <w:r w:rsidR="00CB3D40">
                    <w:t xml:space="preserve"> are the primary mode of service delivery</w:t>
                  </w:r>
                  <w:r w:rsidR="002C6892">
                    <w:t>, with telemedicine being provided when requested by client.</w:t>
                  </w:r>
                  <w:r w:rsidR="4E0B931C">
                    <w:t xml:space="preserve"> </w:t>
                  </w:r>
                </w:p>
              </w:tc>
              <w:tc>
                <w:tcPr>
                  <w:tcW w:w="1990" w:type="dxa"/>
                </w:tcPr>
                <w:p w14:paraId="3733E011" w14:textId="7CC9AFEF" w:rsidR="44651E8E" w:rsidRDefault="52762C67" w:rsidP="44651E8E">
                  <w:r>
                    <w:t>CS 361 Telemedicine Services</w:t>
                  </w:r>
                </w:p>
              </w:tc>
            </w:tr>
            <w:tr w:rsidR="44651E8E" w14:paraId="2CE554B8" w14:textId="77777777" w:rsidTr="6C10EAE8">
              <w:trPr>
                <w:trHeight w:val="300"/>
              </w:trPr>
              <w:tc>
                <w:tcPr>
                  <w:tcW w:w="1320" w:type="dxa"/>
                </w:tcPr>
                <w:p w14:paraId="5F610040" w14:textId="0665ABFA" w:rsidR="44651E8E" w:rsidRDefault="52762C67" w:rsidP="44651E8E">
                  <w:pPr>
                    <w:rPr>
                      <w:b/>
                      <w:bCs/>
                    </w:rPr>
                  </w:pPr>
                  <w:r w:rsidRPr="65B68922">
                    <w:rPr>
                      <w:b/>
                      <w:bCs/>
                    </w:rPr>
                    <w:lastRenderedPageBreak/>
                    <w:t>2.a.6</w:t>
                  </w:r>
                </w:p>
              </w:tc>
              <w:tc>
                <w:tcPr>
                  <w:tcW w:w="9470" w:type="dxa"/>
                </w:tcPr>
                <w:p w14:paraId="5E0DAD60" w14:textId="77777777" w:rsidR="44651E8E" w:rsidRDefault="06F28A6E" w:rsidP="44651E8E">
                  <w:r>
                    <w:t>Staff report outreach and engagement activities, along with enhancement suggestions, to help potential clients, families, and populations who may need services access the appropriate benefits and services.</w:t>
                  </w:r>
                  <w:r w:rsidR="6CF9E102">
                    <w:t xml:space="preserve"> Oaklawn takes steps to identify and, within available resources, eliminate artificial (language, attitudinal, resource) barriers to service for individuals seeking care and employment of staff/volunteers, and to ensure the provision of a safe, functional, clean, and welcoming environment for the people it serves and its staff. The agency is committed to equal treatment for all people regardless of race, national origin, language, gender/gender identity, age, disability, marital status, sexual orientation, political affiliation, religion, receipt of public assistance, socioeconomic status, residency, or any other factors that cannot be lawfully used as the basis for determining interaction with the agency.</w:t>
                  </w:r>
                </w:p>
                <w:p w14:paraId="03E0B9DB" w14:textId="77777777" w:rsidR="001F062E" w:rsidRDefault="001F062E" w:rsidP="44651E8E"/>
                <w:p w14:paraId="5F21EA99" w14:textId="5F0D727D" w:rsidR="001F062E" w:rsidRDefault="001F062E" w:rsidP="44651E8E">
                  <w:r>
                    <w:t xml:space="preserve">Additional outreach services that Oaklawn </w:t>
                  </w:r>
                  <w:r w:rsidR="00EA7F9D">
                    <w:t>providers include:</w:t>
                  </w:r>
                </w:p>
                <w:p w14:paraId="432F42DF" w14:textId="08AEB22B" w:rsidR="00EA7F9D" w:rsidRDefault="00245E86" w:rsidP="001434B1">
                  <w:pPr>
                    <w:pStyle w:val="ListParagraph"/>
                    <w:numPr>
                      <w:ilvl w:val="0"/>
                      <w:numId w:val="96"/>
                    </w:numPr>
                  </w:pPr>
                  <w:r>
                    <w:t xml:space="preserve">Housing and Homeless Outreach through the use of Oaklawn’s </w:t>
                  </w:r>
                  <w:r w:rsidRPr="00245E86">
                    <w:t>Projects for Assistance in the Transition from Homelessness</w:t>
                  </w:r>
                  <w:r>
                    <w:t xml:space="preserve"> (PATH) program.</w:t>
                  </w:r>
                </w:p>
                <w:p w14:paraId="36E1A70B" w14:textId="14494693" w:rsidR="00BB6EE7" w:rsidRDefault="00BB6EE7" w:rsidP="001434B1">
                  <w:pPr>
                    <w:pStyle w:val="ListParagraph"/>
                    <w:numPr>
                      <w:ilvl w:val="1"/>
                      <w:numId w:val="96"/>
                    </w:numPr>
                  </w:pPr>
                  <w:r w:rsidRPr="00BB6EE7">
                    <w:t>PATH specialists help people access Coordinated Entry, attain emergency shelter, apply for housing, and connect to mental health treatment, government resources, and community partners.</w:t>
                  </w:r>
                </w:p>
                <w:p w14:paraId="19BA3EB6" w14:textId="77D66D53" w:rsidR="00BB6EE7" w:rsidRDefault="00BB6EE7" w:rsidP="001434B1">
                  <w:pPr>
                    <w:pStyle w:val="ListParagraph"/>
                    <w:numPr>
                      <w:ilvl w:val="1"/>
                      <w:numId w:val="96"/>
                    </w:numPr>
                  </w:pPr>
                  <w:r>
                    <w:t>The PATH team includes peer support professionals</w:t>
                  </w:r>
                </w:p>
                <w:p w14:paraId="7C41D0DF" w14:textId="224D1B43" w:rsidR="00DD2EE2" w:rsidRDefault="00DD2EE2" w:rsidP="001434B1">
                  <w:pPr>
                    <w:pStyle w:val="ListParagraph"/>
                    <w:numPr>
                      <w:ilvl w:val="1"/>
                      <w:numId w:val="96"/>
                    </w:numPr>
                  </w:pPr>
                  <w:r>
                    <w:t xml:space="preserve">Appointments are not required. </w:t>
                  </w:r>
                  <w:r w:rsidR="0084523A">
                    <w:t>There are</w:t>
                  </w:r>
                  <w:r>
                    <w:t xml:space="preserve"> walk in hours at</w:t>
                  </w:r>
                  <w:r w:rsidR="000C402C">
                    <w:t xml:space="preserve"> convenient locations in both counties that are intentionally chose</w:t>
                  </w:r>
                  <w:r w:rsidR="007E16CF">
                    <w:t>n.</w:t>
                  </w:r>
                </w:p>
                <w:p w14:paraId="382F8526" w14:textId="13F63B91" w:rsidR="00D9495F" w:rsidRDefault="00D9495F" w:rsidP="001434B1">
                  <w:pPr>
                    <w:pStyle w:val="ListParagraph"/>
                    <w:numPr>
                      <w:ilvl w:val="0"/>
                      <w:numId w:val="96"/>
                    </w:numPr>
                  </w:pPr>
                  <w:r>
                    <w:t xml:space="preserve">Oaklawn has Systems of Care in both counties, </w:t>
                  </w:r>
                  <w:r w:rsidR="00B0039B">
                    <w:t xml:space="preserve">which is </w:t>
                  </w:r>
                  <w:r w:rsidR="00B0039B" w:rsidRPr="00B0039B">
                    <w:t>the network of organizations and providers involved in children’s behavioral and mental health. </w:t>
                  </w:r>
                </w:p>
                <w:p w14:paraId="6E0E46A4" w14:textId="5846F170" w:rsidR="00195889" w:rsidRDefault="0026711A" w:rsidP="001434B1">
                  <w:pPr>
                    <w:pStyle w:val="ListParagraph"/>
                    <w:numPr>
                      <w:ilvl w:val="1"/>
                      <w:numId w:val="96"/>
                    </w:numPr>
                  </w:pPr>
                  <w:r>
                    <w:t>Both SO</w:t>
                  </w:r>
                  <w:r w:rsidR="00966E1B">
                    <w:t>C</w:t>
                  </w:r>
                  <w:r>
                    <w:t>s provide community and provider trainings</w:t>
                  </w:r>
                  <w:r w:rsidR="00195889">
                    <w:t xml:space="preserve"> and events.</w:t>
                  </w:r>
                </w:p>
                <w:p w14:paraId="0C22868F" w14:textId="7F8FBE8F" w:rsidR="024FF151" w:rsidRDefault="14231AEE" w:rsidP="001434B1">
                  <w:pPr>
                    <w:pStyle w:val="ListParagraph"/>
                    <w:numPr>
                      <w:ilvl w:val="0"/>
                      <w:numId w:val="96"/>
                    </w:numPr>
                  </w:pPr>
                  <w:r>
                    <w:t>Oaklawn provides Open Walk In times at the Public Library, as an engagement activ</w:t>
                  </w:r>
                  <w:r w:rsidR="00F344CA">
                    <w:t>i</w:t>
                  </w:r>
                  <w:r>
                    <w:t>ty for walk in case management support</w:t>
                  </w:r>
                  <w:r w:rsidR="00A8206F">
                    <w:t>.</w:t>
                  </w:r>
                </w:p>
                <w:p w14:paraId="0E10570B" w14:textId="6354C50D" w:rsidR="44651E8E" w:rsidRDefault="00145C4F" w:rsidP="001434B1">
                  <w:pPr>
                    <w:pStyle w:val="ListParagraph"/>
                    <w:numPr>
                      <w:ilvl w:val="0"/>
                      <w:numId w:val="96"/>
                    </w:numPr>
                  </w:pPr>
                  <w:r>
                    <w:t xml:space="preserve">Oaklawn’s DEI committee is focused on expanding reach and </w:t>
                  </w:r>
                  <w:r w:rsidR="002B0FE1">
                    <w:t>enhancing</w:t>
                  </w:r>
                  <w:r>
                    <w:t xml:space="preserve"> communication to underserved </w:t>
                  </w:r>
                  <w:r w:rsidR="002B0FE1">
                    <w:t>populations.</w:t>
                  </w:r>
                </w:p>
              </w:tc>
              <w:tc>
                <w:tcPr>
                  <w:tcW w:w="1990" w:type="dxa"/>
                </w:tcPr>
                <w:p w14:paraId="40A940BB" w14:textId="1E8A20DB" w:rsidR="44651E8E" w:rsidRDefault="00EB4DD8" w:rsidP="44651E8E">
                  <w:r>
                    <w:t xml:space="preserve">Oaklawn’s </w:t>
                  </w:r>
                  <w:r w:rsidR="7C73ED5C">
                    <w:t>Continuum of Care – CCBHC</w:t>
                  </w:r>
                </w:p>
                <w:p w14:paraId="5673B5BB" w14:textId="0DCB2E1B" w:rsidR="44651E8E" w:rsidRDefault="44651E8E" w:rsidP="44651E8E"/>
              </w:tc>
            </w:tr>
            <w:tr w:rsidR="44651E8E" w14:paraId="29D7A1E3" w14:textId="77777777" w:rsidTr="6C10EAE8">
              <w:trPr>
                <w:trHeight w:val="300"/>
              </w:trPr>
              <w:tc>
                <w:tcPr>
                  <w:tcW w:w="1320" w:type="dxa"/>
                </w:tcPr>
                <w:p w14:paraId="38AB9480" w14:textId="379FA421" w:rsidR="44651E8E" w:rsidRDefault="52762C67" w:rsidP="44651E8E">
                  <w:pPr>
                    <w:rPr>
                      <w:b/>
                      <w:bCs/>
                    </w:rPr>
                  </w:pPr>
                  <w:r w:rsidRPr="6EF85BB0">
                    <w:rPr>
                      <w:b/>
                      <w:bCs/>
                    </w:rPr>
                    <w:t>2.a.</w:t>
                  </w:r>
                  <w:r w:rsidRPr="6A8FBBC1">
                    <w:rPr>
                      <w:b/>
                      <w:bCs/>
                    </w:rPr>
                    <w:t>7</w:t>
                  </w:r>
                </w:p>
              </w:tc>
              <w:tc>
                <w:tcPr>
                  <w:tcW w:w="9470" w:type="dxa"/>
                </w:tcPr>
                <w:p w14:paraId="10719413" w14:textId="058D9821" w:rsidR="44651E8E" w:rsidRDefault="68D61CF3" w:rsidP="44651E8E">
                  <w:r>
                    <w:t>Oaklawn attempts to ensure that each client has the opportunity to evaluate the benefits and risks of recommended treatment, and to accept or</w:t>
                  </w:r>
                  <w:r w:rsidR="735C32DF">
                    <w:t xml:space="preserve"> refuse treatment to the exten</w:t>
                  </w:r>
                  <w:r w:rsidR="003428C6">
                    <w:t>t</w:t>
                  </w:r>
                  <w:r w:rsidR="735C32DF">
                    <w:t xml:space="preserve"> permitted by law. </w:t>
                  </w:r>
                  <w:r w:rsidR="4EC3D091">
                    <w:t xml:space="preserve">Oaklawn </w:t>
                  </w:r>
                  <w:r w:rsidR="0A9EDAF8">
                    <w:t>follows state standards when providing voluntary and court-ordered services.</w:t>
                  </w:r>
                </w:p>
              </w:tc>
              <w:tc>
                <w:tcPr>
                  <w:tcW w:w="1990" w:type="dxa"/>
                </w:tcPr>
                <w:p w14:paraId="01BE0862" w14:textId="09E19CEC" w:rsidR="44651E8E" w:rsidRDefault="52762C67" w:rsidP="44651E8E">
                  <w:r>
                    <w:t>RI 310 Informed Decision Making</w:t>
                  </w:r>
                </w:p>
                <w:p w14:paraId="73FE4133" w14:textId="0532386B" w:rsidR="44651E8E" w:rsidRDefault="44651E8E" w:rsidP="44651E8E"/>
              </w:tc>
            </w:tr>
            <w:tr w:rsidR="44651E8E" w14:paraId="13DC0965" w14:textId="77777777" w:rsidTr="6C10EAE8">
              <w:trPr>
                <w:trHeight w:val="300"/>
              </w:trPr>
              <w:tc>
                <w:tcPr>
                  <w:tcW w:w="1320" w:type="dxa"/>
                </w:tcPr>
                <w:p w14:paraId="6AD5AF04" w14:textId="13F7DCD9" w:rsidR="44651E8E" w:rsidRDefault="52762C67" w:rsidP="44651E8E">
                  <w:pPr>
                    <w:rPr>
                      <w:b/>
                      <w:bCs/>
                    </w:rPr>
                  </w:pPr>
                  <w:r w:rsidRPr="65B68922">
                    <w:rPr>
                      <w:b/>
                      <w:bCs/>
                    </w:rPr>
                    <w:t>2.a.8</w:t>
                  </w:r>
                </w:p>
              </w:tc>
              <w:tc>
                <w:tcPr>
                  <w:tcW w:w="9470" w:type="dxa"/>
                </w:tcPr>
                <w:p w14:paraId="14987595" w14:textId="1A1FDA7C" w:rsidR="2A71D1AC" w:rsidRDefault="2762C554" w:rsidP="2A71D1AC">
                  <w:r>
                    <w:t>Oaklawn</w:t>
                  </w:r>
                  <w:r w:rsidR="1F43FEF2">
                    <w:t xml:space="preserve"> has an Emergency Management Plan (EMP) that is designed for the safety of clients, visitors, and staff in the event of a disaster or other emergency that disrupts its ability to provide care. The EMP is designed to be adapted for any hazard</w:t>
                  </w:r>
                  <w:r w:rsidR="26C8CA0F">
                    <w:t xml:space="preserve"> and is revised at least annually. </w:t>
                  </w:r>
                </w:p>
                <w:p w14:paraId="5FAA37A7" w14:textId="16423227" w:rsidR="44651E8E" w:rsidRDefault="1C099733" w:rsidP="35EEFE06">
                  <w:r>
                    <w:t xml:space="preserve">The EMP, safety codes and related policies/procedures are reviewed with all staff upon hire and annually </w:t>
                  </w:r>
                  <w:r w:rsidR="00211F5A">
                    <w:t>thereafter</w:t>
                  </w:r>
                  <w:r>
                    <w:t xml:space="preserve">. A Hazard Vulnerability Analysis </w:t>
                  </w:r>
                  <w:r w:rsidR="00194402">
                    <w:t>(</w:t>
                  </w:r>
                  <w:r>
                    <w:t xml:space="preserve">HVA) is conducted annually in each </w:t>
                  </w:r>
                  <w:r>
                    <w:lastRenderedPageBreak/>
                    <w:t xml:space="preserve">facility. </w:t>
                  </w:r>
                  <w:r w:rsidR="78E6CDAA">
                    <w:t xml:space="preserve">The HVA identifies risks/vulnerabilities based on an analysis of human, natural, and technological events, including probability, potential impact, and preparedness. </w:t>
                  </w:r>
                  <w:r w:rsidR="2762C554">
                    <w:t xml:space="preserve"> </w:t>
                  </w:r>
                </w:p>
                <w:p w14:paraId="4D2A97FC" w14:textId="5EDD59C4" w:rsidR="0001CBE3" w:rsidRDefault="0001CBE3" w:rsidP="0001CBE3"/>
                <w:p w14:paraId="62C0BEDC" w14:textId="012020B7" w:rsidR="36B44279" w:rsidRDefault="36B44279" w:rsidP="0001CBE3">
                  <w:r>
                    <w:t xml:space="preserve">Oaklawn has a System Interruption Plan that provides information to use when Oaklawn systems are unavailable. Employees are </w:t>
                  </w:r>
                  <w:r w:rsidR="00C049AA">
                    <w:t>trained</w:t>
                  </w:r>
                  <w:r>
                    <w:t xml:space="preserve"> on this plan and the Director </w:t>
                  </w:r>
                  <w:r w:rsidR="6289F10F">
                    <w:t xml:space="preserve">of IT Services checks </w:t>
                  </w:r>
                  <w:r w:rsidR="00C049AA">
                    <w:t>quarterly</w:t>
                  </w:r>
                  <w:r w:rsidR="6289F10F">
                    <w:t xml:space="preserve"> that the materials needed to implement the System Interruption Plan are in place. </w:t>
                  </w:r>
                  <w:r w:rsidR="5E8FF756">
                    <w:t xml:space="preserve">Oaklawn maintains backups of data and applications to allow recovery of data and applications in the event of loss/damage due to disasters, system failure, </w:t>
                  </w:r>
                  <w:r w:rsidR="56D763BC">
                    <w:t>human acts,</w:t>
                  </w:r>
                  <w:r w:rsidR="5E8FF756">
                    <w:t xml:space="preserve"> or other errors. </w:t>
                  </w:r>
                  <w:r w:rsidR="1BCE8547">
                    <w:t xml:space="preserve">This backup and recovery process is documented and reviewed through a Disaster Recovery Plan. </w:t>
                  </w:r>
                </w:p>
                <w:p w14:paraId="40FB337D" w14:textId="11E68FAF" w:rsidR="0001CBE3" w:rsidRDefault="0001CBE3" w:rsidP="0001CBE3"/>
                <w:p w14:paraId="148597ED" w14:textId="04942F88" w:rsidR="2E5EB173" w:rsidRDefault="2E5EB173" w:rsidP="0001CBE3">
                  <w:r>
                    <w:t>Oaklawn is prepared to respond to the mental health needs of the community in the event of disaster. The Resilience and Emotional Support Team (REST) will be deployed when feasible, as requested by local/state government, Indiana’s District 2 emergency coalition, the Indiana Division of Men</w:t>
                  </w:r>
                  <w:r w:rsidR="140BF647">
                    <w:t xml:space="preserve">tal Health and Addiction, and/or FEMA. </w:t>
                  </w:r>
                </w:p>
                <w:p w14:paraId="65766AC1" w14:textId="6F520099" w:rsidR="44651E8E" w:rsidRDefault="44651E8E" w:rsidP="35EEFE06"/>
                <w:p w14:paraId="6BBAF791" w14:textId="5D244DC5" w:rsidR="44651E8E" w:rsidRDefault="6AF713FB" w:rsidP="44651E8E">
                  <w:r>
                    <w:t>The plans, training, and exercises were approved by CMS and</w:t>
                  </w:r>
                  <w:r w:rsidR="5F9E2EAB">
                    <w:t xml:space="preserve"> </w:t>
                  </w:r>
                  <w:r>
                    <w:t>The Joint Commission surveyors in December 2019. The plan has been implemented during the COVID-19 pandemic.</w:t>
                  </w:r>
                </w:p>
              </w:tc>
              <w:tc>
                <w:tcPr>
                  <w:tcW w:w="1990" w:type="dxa"/>
                </w:tcPr>
                <w:p w14:paraId="56333186" w14:textId="4E8B6180" w:rsidR="0079035B" w:rsidRDefault="0FBB8B09" w:rsidP="6D006863">
                  <w:pPr>
                    <w:rPr>
                      <w:color w:val="000000" w:themeColor="text1"/>
                    </w:rPr>
                  </w:pPr>
                  <w:r w:rsidRPr="6D006863">
                    <w:rPr>
                      <w:color w:val="000000" w:themeColor="text1"/>
                    </w:rPr>
                    <w:lastRenderedPageBreak/>
                    <w:t>EC 205 Emergency Management</w:t>
                  </w:r>
                </w:p>
                <w:p w14:paraId="65B7C1B9" w14:textId="4E8B6180" w:rsidR="0079035B" w:rsidRDefault="0079035B" w:rsidP="6D006863">
                  <w:pPr>
                    <w:rPr>
                      <w:color w:val="000000" w:themeColor="text1"/>
                    </w:rPr>
                  </w:pPr>
                </w:p>
                <w:p w14:paraId="64187DB6" w14:textId="4E8B6180" w:rsidR="44651E8E" w:rsidRDefault="0FBB8B09" w:rsidP="6D006863">
                  <w:r w:rsidRPr="6D006863">
                    <w:rPr>
                      <w:color w:val="000000" w:themeColor="text1"/>
                    </w:rPr>
                    <w:t xml:space="preserve">EC 237 Community </w:t>
                  </w:r>
                  <w:r w:rsidRPr="6D006863">
                    <w:rPr>
                      <w:color w:val="000000" w:themeColor="text1"/>
                    </w:rPr>
                    <w:lastRenderedPageBreak/>
                    <w:t>Response - Resilience and Emotional Support Team (REST)</w:t>
                  </w:r>
                </w:p>
                <w:p w14:paraId="31A271DC" w14:textId="4E8B6180" w:rsidR="0079035B" w:rsidRDefault="0079035B" w:rsidP="0001CBE3"/>
                <w:p w14:paraId="1BF8E286" w14:textId="4E8B6180" w:rsidR="44651E8E" w:rsidRDefault="7B0D703B" w:rsidP="0001CBE3">
                  <w:pPr>
                    <w:rPr>
                      <w:color w:val="000000" w:themeColor="text1"/>
                    </w:rPr>
                  </w:pPr>
                  <w:r>
                    <w:t>IS 600 System Interruption Plan</w:t>
                  </w:r>
                </w:p>
                <w:p w14:paraId="247A7586" w14:textId="4E8B6180" w:rsidR="0079035B" w:rsidRDefault="0079035B" w:rsidP="0001CBE3"/>
                <w:p w14:paraId="0F65AC0B" w14:textId="4E8B6180" w:rsidR="44651E8E" w:rsidRDefault="7B0D703B" w:rsidP="0001CBE3">
                  <w:pPr>
                    <w:rPr>
                      <w:color w:val="000000" w:themeColor="text1"/>
                    </w:rPr>
                  </w:pPr>
                  <w:r>
                    <w:t>IS 700 Backup and Information Recovery</w:t>
                  </w:r>
                </w:p>
                <w:p w14:paraId="5E6FC8C0" w14:textId="4E8B6180" w:rsidR="0079035B" w:rsidRDefault="0079035B" w:rsidP="0001CBE3"/>
                <w:p w14:paraId="33F24505" w14:textId="463A5D16" w:rsidR="44651E8E" w:rsidRDefault="60B47B0D" w:rsidP="0001CBE3">
                  <w:pPr>
                    <w:rPr>
                      <w:color w:val="000000" w:themeColor="text1"/>
                    </w:rPr>
                  </w:pPr>
                  <w:r>
                    <w:t>IS 705 Incident Management</w:t>
                  </w:r>
                </w:p>
                <w:p w14:paraId="588A6641" w14:textId="364BA52E" w:rsidR="44651E8E" w:rsidRDefault="44651E8E" w:rsidP="44651E8E"/>
              </w:tc>
            </w:tr>
            <w:tr w:rsidR="0001CBE3" w14:paraId="1E996B86" w14:textId="77777777" w:rsidTr="6C10EAE8">
              <w:trPr>
                <w:trHeight w:val="300"/>
              </w:trPr>
              <w:tc>
                <w:tcPr>
                  <w:tcW w:w="1320" w:type="dxa"/>
                </w:tcPr>
                <w:p w14:paraId="5B47BBA9" w14:textId="344D9725" w:rsidR="190B25FD" w:rsidRDefault="190B25FD" w:rsidP="0001CBE3">
                  <w:pPr>
                    <w:rPr>
                      <w:b/>
                      <w:bCs/>
                    </w:rPr>
                  </w:pPr>
                  <w:r w:rsidRPr="0001CBE3">
                    <w:rPr>
                      <w:b/>
                      <w:bCs/>
                    </w:rPr>
                    <w:lastRenderedPageBreak/>
                    <w:t>2.b.1</w:t>
                  </w:r>
                </w:p>
              </w:tc>
              <w:tc>
                <w:tcPr>
                  <w:tcW w:w="9470" w:type="dxa"/>
                </w:tcPr>
                <w:p w14:paraId="2ABC410D" w14:textId="2A171FFC" w:rsidR="0001CBE3" w:rsidRDefault="268AC50A" w:rsidP="0001CBE3">
                  <w:r>
                    <w:t xml:space="preserve">Oaklawn has provided Open Access services since May 2022. These services are available </w:t>
                  </w:r>
                  <w:r w:rsidR="00956668">
                    <w:t>five</w:t>
                  </w:r>
                  <w:r>
                    <w:t xml:space="preserve"> days a week during day and evening hours at Oaklawn’s three outpatient campuses. </w:t>
                  </w:r>
                  <w:r w:rsidR="7CEC3E33">
                    <w:t>Individuals walk-in to Open Access and are able to meet with a clin</w:t>
                  </w:r>
                  <w:r w:rsidR="670F1900">
                    <w:t xml:space="preserve">ician that same day to complete </w:t>
                  </w:r>
                  <w:r w:rsidR="001E3582">
                    <w:t xml:space="preserve">screening and a comprehensive </w:t>
                  </w:r>
                  <w:r w:rsidR="670F1900">
                    <w:t>assessment. Depending on the needs</w:t>
                  </w:r>
                  <w:r w:rsidR="006A22D8">
                    <w:t xml:space="preserve"> </w:t>
                  </w:r>
                  <w:r w:rsidR="670F1900">
                    <w:t>of the individual</w:t>
                  </w:r>
                  <w:r w:rsidR="006A22D8">
                    <w:t xml:space="preserve">, risk assessment and triaging may only occur in order to escalate care to the appropriate level. </w:t>
                  </w:r>
                </w:p>
                <w:p w14:paraId="52537609" w14:textId="373CBBD5" w:rsidR="0001CBE3" w:rsidRDefault="0001CBE3" w:rsidP="53C14A55"/>
                <w:p w14:paraId="36A25AD7" w14:textId="7C1CB51B" w:rsidR="0001CBE3" w:rsidRDefault="268AC50A" w:rsidP="0001CBE3">
                  <w:r>
                    <w:t xml:space="preserve">In addition, </w:t>
                  </w:r>
                  <w:r w:rsidR="31B62AEE">
                    <w:t xml:space="preserve">Oaklawn </w:t>
                  </w:r>
                  <w:r w:rsidR="00EA0A32">
                    <w:t xml:space="preserve">offers </w:t>
                  </w:r>
                  <w:r w:rsidR="31B62AEE">
                    <w:t>24/7</w:t>
                  </w:r>
                  <w:r w:rsidR="00EA0A32">
                    <w:t xml:space="preserve"> phone services that include triaging risk at each call.</w:t>
                  </w:r>
                  <w:r w:rsidR="31B62AEE">
                    <w:t xml:space="preserve"> </w:t>
                  </w:r>
                  <w:r w:rsidR="150131BC">
                    <w:t xml:space="preserve">If a caller indicates that they are in crisis, they are </w:t>
                  </w:r>
                  <w:r w:rsidR="6BB27493">
                    <w:t xml:space="preserve">connected </w:t>
                  </w:r>
                  <w:r w:rsidR="150131BC">
                    <w:t>to a staff person who will use evidence-based screeners and additional information to determine the caller’s level of risk</w:t>
                  </w:r>
                  <w:r w:rsidR="2EAEF064">
                    <w:t xml:space="preserve"> and determine what response is needed.</w:t>
                  </w:r>
                  <w:r w:rsidR="65058DFE">
                    <w:t xml:space="preserve"> Responses could include consultation with a psychiatrist/supervisor, facilitation of an inpatient admission, safety planning, </w:t>
                  </w:r>
                  <w:r w:rsidR="2F31BD02">
                    <w:t>coordination with emergency responders, and family/support system involvement.</w:t>
                  </w:r>
                  <w:r w:rsidR="07BB40E4">
                    <w:t xml:space="preserve"> In addition to an individual in crisis, family/friends/community members and law enforcement are able to access the crisis</w:t>
                  </w:r>
                  <w:r w:rsidR="2D67FE01">
                    <w:t xml:space="preserve"> line and seek help for someone in crisis. </w:t>
                  </w:r>
                </w:p>
              </w:tc>
              <w:tc>
                <w:tcPr>
                  <w:tcW w:w="1990" w:type="dxa"/>
                </w:tcPr>
                <w:p w14:paraId="10E21CC7" w14:textId="4E8B6180" w:rsidR="0001CBE3" w:rsidRDefault="268AC50A" w:rsidP="0001CBE3">
                  <w:r>
                    <w:t>CS 120 Access to Services</w:t>
                  </w:r>
                </w:p>
                <w:p w14:paraId="7BD20344" w14:textId="4E8B6180" w:rsidR="0079035B" w:rsidRDefault="0079035B" w:rsidP="53C14A55"/>
                <w:p w14:paraId="0F5C26A7" w14:textId="4E8B6180" w:rsidR="0001CBE3" w:rsidRDefault="3F4E1C25" w:rsidP="53C14A55">
                  <w:r>
                    <w:t>HI 110 Initial Assessment</w:t>
                  </w:r>
                </w:p>
                <w:p w14:paraId="0C7902AC" w14:textId="4E8B6180" w:rsidR="0079035B" w:rsidRDefault="0079035B" w:rsidP="53C14A55"/>
                <w:p w14:paraId="617941BF" w14:textId="41F26E29" w:rsidR="0001CBE3" w:rsidRDefault="1328375C" w:rsidP="53C14A55">
                  <w:r>
                    <w:t>CS 250 Suicide/Homicide Risk</w:t>
                  </w:r>
                </w:p>
                <w:p w14:paraId="2081230E" w14:textId="1EE5DA4E" w:rsidR="0001CBE3" w:rsidRDefault="1328375C" w:rsidP="0001CBE3">
                  <w:r>
                    <w:t>Assessment</w:t>
                  </w:r>
                </w:p>
              </w:tc>
            </w:tr>
            <w:tr w:rsidR="0001CBE3" w14:paraId="6D1A839C" w14:textId="77777777" w:rsidTr="6C10EAE8">
              <w:trPr>
                <w:trHeight w:val="300"/>
              </w:trPr>
              <w:tc>
                <w:tcPr>
                  <w:tcW w:w="1320" w:type="dxa"/>
                </w:tcPr>
                <w:p w14:paraId="3AAAD341" w14:textId="3B43ABC1" w:rsidR="190B25FD" w:rsidRDefault="190B25FD" w:rsidP="0001CBE3">
                  <w:pPr>
                    <w:rPr>
                      <w:b/>
                      <w:bCs/>
                    </w:rPr>
                  </w:pPr>
                  <w:r w:rsidRPr="0001CBE3">
                    <w:rPr>
                      <w:b/>
                      <w:bCs/>
                    </w:rPr>
                    <w:lastRenderedPageBreak/>
                    <w:t>2.b.2</w:t>
                  </w:r>
                </w:p>
              </w:tc>
              <w:tc>
                <w:tcPr>
                  <w:tcW w:w="9470" w:type="dxa"/>
                </w:tcPr>
                <w:p w14:paraId="4811EF98" w14:textId="21853CAE" w:rsidR="0001CBE3" w:rsidRDefault="35987B08" w:rsidP="0001CBE3">
                  <w:r>
                    <w:t xml:space="preserve">Every client who seeks ongoing services creates an individualized treatment plan alongside staff. The plan is based on the assessed needs of the client, the client’s preferences, and the services most appropriate to assist in meeting the plan’s goals. </w:t>
                  </w:r>
                  <w:r w:rsidR="08007AD5">
                    <w:t xml:space="preserve">Treatment plans are reviewed at </w:t>
                  </w:r>
                  <w:r w:rsidR="006F4AE6">
                    <w:t>any time</w:t>
                  </w:r>
                  <w:r w:rsidR="08007AD5">
                    <w:t xml:space="preserve"> a change of condition or systems suggest a change is needed, </w:t>
                  </w:r>
                  <w:r w:rsidR="00E4492D">
                    <w:t>and at least</w:t>
                  </w:r>
                  <w:r w:rsidR="44606804">
                    <w:t xml:space="preserve"> every 90 days. </w:t>
                  </w:r>
                </w:p>
              </w:tc>
              <w:tc>
                <w:tcPr>
                  <w:tcW w:w="1990" w:type="dxa"/>
                </w:tcPr>
                <w:p w14:paraId="379E5121" w14:textId="50E87025" w:rsidR="0001CBE3" w:rsidRDefault="35987B08" w:rsidP="0001CBE3">
                  <w:r>
                    <w:t>HI 150 Planning Care, Treatment and Services</w:t>
                  </w:r>
                </w:p>
              </w:tc>
            </w:tr>
            <w:tr w:rsidR="0001CBE3" w14:paraId="0AF6C05D" w14:textId="77777777" w:rsidTr="6C10EAE8">
              <w:trPr>
                <w:trHeight w:val="300"/>
              </w:trPr>
              <w:tc>
                <w:tcPr>
                  <w:tcW w:w="1320" w:type="dxa"/>
                </w:tcPr>
                <w:p w14:paraId="5399685B" w14:textId="74A6189D" w:rsidR="190B25FD" w:rsidRDefault="190B25FD" w:rsidP="0001CBE3">
                  <w:pPr>
                    <w:rPr>
                      <w:b/>
                      <w:bCs/>
                    </w:rPr>
                  </w:pPr>
                  <w:r w:rsidRPr="0001CBE3">
                    <w:rPr>
                      <w:b/>
                      <w:bCs/>
                    </w:rPr>
                    <w:t>2.b.3</w:t>
                  </w:r>
                </w:p>
              </w:tc>
              <w:tc>
                <w:tcPr>
                  <w:tcW w:w="9470" w:type="dxa"/>
                </w:tcPr>
                <w:p w14:paraId="6783F4DA" w14:textId="7D21BCFF" w:rsidR="007278DF" w:rsidRDefault="00B83B85" w:rsidP="0001CBE3">
                  <w:r w:rsidRPr="00D30581">
                    <w:t xml:space="preserve">Oaklawn makes every effort and routinely </w:t>
                  </w:r>
                  <w:r w:rsidR="002401B0" w:rsidRPr="00D30581">
                    <w:t xml:space="preserve">connects active clients to </w:t>
                  </w:r>
                  <w:r w:rsidR="00F078CB" w:rsidRPr="00D30581">
                    <w:t xml:space="preserve">requested outpatient </w:t>
                  </w:r>
                  <w:r w:rsidR="00D30581" w:rsidRPr="00D30581">
                    <w:t>services within 10 days of request.</w:t>
                  </w:r>
                  <w:r w:rsidR="00D30581">
                    <w:t xml:space="preserve"> </w:t>
                  </w:r>
                  <w:r w:rsidR="007278DF">
                    <w:t xml:space="preserve">Oaklawn is actively looking into ways to track this in the system, as this is currently not something that is tracked. </w:t>
                  </w:r>
                </w:p>
                <w:p w14:paraId="748233F4" w14:textId="77777777" w:rsidR="008651DD" w:rsidRDefault="008651DD" w:rsidP="0001CBE3"/>
                <w:p w14:paraId="469072E1" w14:textId="3DC5EF82" w:rsidR="00A1249C" w:rsidRDefault="001E1A53" w:rsidP="0001CBE3">
                  <w:r>
                    <w:t xml:space="preserve">If a person receiving services presents with an emergent or critical need </w:t>
                  </w:r>
                  <w:r w:rsidR="000361C2">
                    <w:t xml:space="preserve">the individual is connected immediately </w:t>
                  </w:r>
                  <w:r w:rsidR="00B504AF">
                    <w:t xml:space="preserve">with the mobile crisis team for further assessment and safety planning. </w:t>
                  </w:r>
                </w:p>
                <w:p w14:paraId="3E01988E" w14:textId="39C6303C" w:rsidR="001E46A0" w:rsidRDefault="00A1249C" w:rsidP="0001CBE3">
                  <w:pPr>
                    <w:rPr>
                      <w:highlight w:val="green"/>
                    </w:rPr>
                  </w:pPr>
                  <w:r>
                    <w:t xml:space="preserve">Discharge planning occurs </w:t>
                  </w:r>
                  <w:r w:rsidR="00C101B5">
                    <w:t xml:space="preserve">on the inpatient unit. Case managers </w:t>
                  </w:r>
                  <w:r w:rsidR="00887070">
                    <w:t>p</w:t>
                  </w:r>
                  <w:r w:rsidR="00120642">
                    <w:t xml:space="preserve">articipate in </w:t>
                  </w:r>
                  <w:r w:rsidR="00887070">
                    <w:t xml:space="preserve">clinical staffing for </w:t>
                  </w:r>
                  <w:r w:rsidR="00DC0126">
                    <w:t xml:space="preserve">clients who are hospitalized </w:t>
                  </w:r>
                  <w:r w:rsidR="009C4DEE">
                    <w:t xml:space="preserve">to collaborate discharge planning. </w:t>
                  </w:r>
                  <w:r w:rsidR="00790ED5">
                    <w:t xml:space="preserve">Oaklawn utilizes Open Access scheduling for connection to services post discharge through </w:t>
                  </w:r>
                  <w:r w:rsidR="009973C7">
                    <w:t>Open Access, with walk in hours daily, 5 days a week including morning and evening hours.</w:t>
                  </w:r>
                  <w:r w:rsidR="00D30581" w:rsidRPr="00D30581">
                    <w:t xml:space="preserve"> </w:t>
                  </w:r>
                </w:p>
              </w:tc>
              <w:tc>
                <w:tcPr>
                  <w:tcW w:w="1990" w:type="dxa"/>
                </w:tcPr>
                <w:p w14:paraId="487BAB6E" w14:textId="002328FE" w:rsidR="0001CBE3" w:rsidRDefault="4811564F" w:rsidP="0001CBE3">
                  <w:r>
                    <w:t>CS 120 Access to Services</w:t>
                  </w:r>
                </w:p>
                <w:p w14:paraId="10AA8FB5" w14:textId="6FED0844" w:rsidR="0001CBE3" w:rsidRDefault="0001CBE3" w:rsidP="0001CBE3"/>
              </w:tc>
            </w:tr>
            <w:tr w:rsidR="0001CBE3" w14:paraId="58DD42A2" w14:textId="77777777" w:rsidTr="6C10EAE8">
              <w:trPr>
                <w:trHeight w:val="300"/>
              </w:trPr>
              <w:tc>
                <w:tcPr>
                  <w:tcW w:w="1320" w:type="dxa"/>
                </w:tcPr>
                <w:p w14:paraId="49B2A4AF" w14:textId="45784BA4" w:rsidR="190B25FD" w:rsidRDefault="190B25FD" w:rsidP="0001CBE3">
                  <w:pPr>
                    <w:rPr>
                      <w:b/>
                      <w:bCs/>
                    </w:rPr>
                  </w:pPr>
                  <w:r w:rsidRPr="0001CBE3">
                    <w:rPr>
                      <w:b/>
                      <w:bCs/>
                    </w:rPr>
                    <w:t>2.c.1</w:t>
                  </w:r>
                </w:p>
              </w:tc>
              <w:tc>
                <w:tcPr>
                  <w:tcW w:w="9470" w:type="dxa"/>
                </w:tcPr>
                <w:p w14:paraId="3F9AB76C" w14:textId="5DAE800F" w:rsidR="0001CBE3" w:rsidRDefault="4841AFD2" w:rsidP="6C10EAE8">
                  <w:pPr>
                    <w:rPr>
                      <w:lang w:val="en-US"/>
                    </w:rPr>
                  </w:pPr>
                  <w:r w:rsidRPr="6C10EAE8">
                    <w:rPr>
                      <w:lang w:val="en-US"/>
                    </w:rPr>
                    <w:t>Oaklawn provides 24/7 crisis services that are guided by its Mission, Vision, Values, program descriptions and limited by available resources. Oaklawn provides a crisis line,</w:t>
                  </w:r>
                  <w:r w:rsidR="296BB747" w:rsidRPr="6C10EAE8">
                    <w:rPr>
                      <w:lang w:val="en-US"/>
                    </w:rPr>
                    <w:t xml:space="preserve"> coordinates with 911/law enforcement, provides</w:t>
                  </w:r>
                  <w:r w:rsidRPr="6C10EAE8">
                    <w:rPr>
                      <w:lang w:val="en-US"/>
                    </w:rPr>
                    <w:t xml:space="preserve"> mobile c</w:t>
                  </w:r>
                  <w:r w:rsidR="793AC77A" w:rsidRPr="6C10EAE8">
                    <w:rPr>
                      <w:lang w:val="en-US"/>
                    </w:rPr>
                    <w:t>risis response and is opening two crisis stabilization centers.</w:t>
                  </w:r>
                  <w:r w:rsidRPr="6C10EAE8">
                    <w:rPr>
                      <w:lang w:val="en-US"/>
                    </w:rPr>
                    <w:t xml:space="preserve"> Details are shared in 4.c.</w:t>
                  </w:r>
                  <w:r w:rsidR="61AA0614" w:rsidRPr="6C10EAE8">
                    <w:rPr>
                      <w:lang w:val="en-US"/>
                    </w:rPr>
                    <w:t xml:space="preserve">1. </w:t>
                  </w:r>
                </w:p>
              </w:tc>
              <w:tc>
                <w:tcPr>
                  <w:tcW w:w="1990" w:type="dxa"/>
                </w:tcPr>
                <w:p w14:paraId="54E9787A" w14:textId="171496AA" w:rsidR="0001CBE3" w:rsidRDefault="00EB4DD8" w:rsidP="0001CBE3">
                  <w:r>
                    <w:t xml:space="preserve">Oaklawn’s </w:t>
                  </w:r>
                  <w:r w:rsidR="1DCD20C0">
                    <w:t>Continuum of Care – CCBHC</w:t>
                  </w:r>
                </w:p>
                <w:p w14:paraId="0D3B59B9" w14:textId="4E8B6180" w:rsidR="0079035B" w:rsidRDefault="0079035B" w:rsidP="6C10EAE8"/>
                <w:p w14:paraId="16381025" w14:textId="4E8B6180" w:rsidR="0001CBE3" w:rsidRDefault="5F86E7E1" w:rsidP="6C10EAE8">
                  <w:r>
                    <w:t>PD 200 Crisis Services</w:t>
                  </w:r>
                </w:p>
                <w:p w14:paraId="5F941F3E" w14:textId="4E8B6180" w:rsidR="0079035B" w:rsidRDefault="0079035B" w:rsidP="6C10EAE8"/>
                <w:p w14:paraId="32FA37FA" w14:textId="1F0FA409" w:rsidR="0001CBE3" w:rsidRDefault="5F86E7E1" w:rsidP="007B42DB">
                  <w:r>
                    <w:t>CS 121 Phone Crisis and Mobile Crisis Services</w:t>
                  </w:r>
                </w:p>
              </w:tc>
            </w:tr>
            <w:tr w:rsidR="0001CBE3" w14:paraId="1448805E" w14:textId="77777777" w:rsidTr="6C10EAE8">
              <w:trPr>
                <w:trHeight w:val="300"/>
              </w:trPr>
              <w:tc>
                <w:tcPr>
                  <w:tcW w:w="1320" w:type="dxa"/>
                </w:tcPr>
                <w:p w14:paraId="6333CB4E" w14:textId="14DCD0DF" w:rsidR="190B25FD" w:rsidRDefault="190B25FD" w:rsidP="0001CBE3">
                  <w:pPr>
                    <w:rPr>
                      <w:b/>
                      <w:bCs/>
                    </w:rPr>
                  </w:pPr>
                  <w:r w:rsidRPr="0001CBE3">
                    <w:rPr>
                      <w:b/>
                      <w:bCs/>
                    </w:rPr>
                    <w:t>2.c.2</w:t>
                  </w:r>
                </w:p>
              </w:tc>
              <w:tc>
                <w:tcPr>
                  <w:tcW w:w="9470" w:type="dxa"/>
                </w:tcPr>
                <w:p w14:paraId="37FFF116" w14:textId="68F32AF8" w:rsidR="0001CBE3" w:rsidRDefault="65E089E0" w:rsidP="0001CBE3">
                  <w:r>
                    <w:t xml:space="preserve">Oaklawn has policies, procedures and a program description that </w:t>
                  </w:r>
                  <w:r w:rsidR="007F4973">
                    <w:t>describe</w:t>
                  </w:r>
                  <w:r>
                    <w:t xml:space="preserve"> how it provides a continuum of crisis prevention, response, and postvention services. Descriptions of crisis services are provided to the public through Oaklawn’s website and a welcome </w:t>
                  </w:r>
                  <w:r w:rsidR="3865CFB1">
                    <w:t xml:space="preserve">packet </w:t>
                  </w:r>
                  <w:r w:rsidR="00A07DD3">
                    <w:t xml:space="preserve">is </w:t>
                  </w:r>
                  <w:r w:rsidR="3865CFB1">
                    <w:t xml:space="preserve">given to clients who come to Open Access. </w:t>
                  </w:r>
                </w:p>
                <w:p w14:paraId="6749332F" w14:textId="77777777" w:rsidR="00B9723F" w:rsidRDefault="00B9723F" w:rsidP="0001CBE3"/>
                <w:p w14:paraId="3F2DB6BA" w14:textId="1BDAD5CA" w:rsidR="00B9723F" w:rsidRPr="00B9723F" w:rsidRDefault="00B9723F" w:rsidP="00B9723F">
                  <w:pPr>
                    <w:rPr>
                      <w:lang w:val="en-US"/>
                    </w:rPr>
                  </w:pPr>
                  <w:r w:rsidRPr="00B9723F">
                    <w:rPr>
                      <w:lang w:val="en-US"/>
                    </w:rPr>
                    <w:t>Oaklawn staff interface with community partners, organizations, and referral sources as requested to support education about accessing services at Oaklawn, connecting to crisis services when needed, and other important behavioral health care system information.</w:t>
                  </w:r>
                </w:p>
                <w:p w14:paraId="736842C0" w14:textId="77777777" w:rsidR="00B9723F" w:rsidRDefault="00B9723F" w:rsidP="00B9723F">
                  <w:pPr>
                    <w:rPr>
                      <w:lang w:val="en-US"/>
                    </w:rPr>
                  </w:pPr>
                </w:p>
                <w:p w14:paraId="57C7DAA1" w14:textId="2C08B8BE" w:rsidR="00B9723F" w:rsidRPr="00B9723F" w:rsidRDefault="00B9723F" w:rsidP="00B9723F">
                  <w:pPr>
                    <w:rPr>
                      <w:lang w:val="en-US"/>
                    </w:rPr>
                  </w:pPr>
                  <w:r w:rsidRPr="00B9723F">
                    <w:rPr>
                      <w:lang w:val="en-US"/>
                    </w:rPr>
                    <w:t xml:space="preserve">Oaklawn’s Marketing department shares crisis services information at community events, health fairs, etc. As appropriate this includes additional resources specific to the Mobile Opioid </w:t>
                  </w:r>
                  <w:r w:rsidRPr="00B9723F">
                    <w:rPr>
                      <w:lang w:val="en-US"/>
                    </w:rPr>
                    <w:lastRenderedPageBreak/>
                    <w:t>Response Team or Mobile Crisis Team. At times, this information is included in social media postings and/or other mailings/publications.</w:t>
                  </w:r>
                </w:p>
                <w:p w14:paraId="18C8BA7F" w14:textId="77777777" w:rsidR="00B9723F" w:rsidRDefault="00B9723F" w:rsidP="0001CBE3"/>
                <w:p w14:paraId="38479E83" w14:textId="13F0E955" w:rsidR="000B06A8" w:rsidRDefault="007C0C82" w:rsidP="0001CBE3">
                  <w:r>
                    <w:t xml:space="preserve">Oaklawn’s crisis continuum has been built upon </w:t>
                  </w:r>
                  <w:r w:rsidR="003660A2">
                    <w:t>SAMHSA’s best practices, as well as the requirements that DMHA has set forth in</w:t>
                  </w:r>
                  <w:r w:rsidR="008A3F0C">
                    <w:t>:</w:t>
                  </w:r>
                </w:p>
                <w:p w14:paraId="5CA725F4" w14:textId="0E5D8790" w:rsidR="000B06A8" w:rsidRDefault="68B98D96" w:rsidP="0001CBE3">
                  <w:r>
                    <w:t xml:space="preserve">     </w:t>
                  </w:r>
                  <w:r w:rsidR="003660A2">
                    <w:t>(1) Indiana</w:t>
                  </w:r>
                  <w:r w:rsidR="00D30D57">
                    <w:t>’s Mobile Crisis Response- Designation Agency Agreement and</w:t>
                  </w:r>
                </w:p>
                <w:p w14:paraId="137CB443" w14:textId="4E7D72D1" w:rsidR="000B06A8" w:rsidRDefault="7A7EDE50" w:rsidP="0001CBE3">
                  <w:r>
                    <w:t xml:space="preserve">    </w:t>
                  </w:r>
                  <w:r w:rsidR="00D30D57">
                    <w:t xml:space="preserve"> (2) the </w:t>
                  </w:r>
                  <w:r w:rsidR="00FE3582">
                    <w:t>contract requirements for Mobile Crisis Teams that Oaklawn has</w:t>
                  </w:r>
                  <w:r w:rsidR="00AF4D15">
                    <w:t xml:space="preserve"> entered in to. </w:t>
                  </w:r>
                </w:p>
                <w:p w14:paraId="57A21210" w14:textId="1DC336A8" w:rsidR="5FE74D9D" w:rsidRDefault="5FE74D9D"/>
                <w:p w14:paraId="1D91E7EB" w14:textId="2127FAD1" w:rsidR="000B06A8" w:rsidRDefault="00135A17" w:rsidP="0001CBE3">
                  <w:r>
                    <w:t xml:space="preserve">The attachment titled “Crisis Triage PowerBI” </w:t>
                  </w:r>
                  <w:r w:rsidR="000A676C">
                    <w:t>(located in Attachment D- Supporting Documents)</w:t>
                  </w:r>
                  <w:r>
                    <w:t xml:space="preserve"> </w:t>
                  </w:r>
                  <w:r w:rsidR="72188E93">
                    <w:t>is one demonstration of</w:t>
                  </w:r>
                  <w:r w:rsidR="002933B1">
                    <w:t xml:space="preserve"> our ability to collect and report on all data.</w:t>
                  </w:r>
                  <w:r w:rsidR="00F67227">
                    <w:t xml:space="preserve"> The attachment does not encompass all the data that we track, but </w:t>
                  </w:r>
                  <w:r w:rsidR="1622DB42">
                    <w:t>serves as an example</w:t>
                  </w:r>
                  <w:r w:rsidR="00F67227">
                    <w:t xml:space="preserve"> of </w:t>
                  </w:r>
                  <w:r w:rsidR="1622DB42">
                    <w:t>how we visualize</w:t>
                  </w:r>
                  <w:r w:rsidR="00AE3348">
                    <w:t xml:space="preserve"> and </w:t>
                  </w:r>
                  <w:r w:rsidR="1622DB42">
                    <w:t>monitor data in order</w:t>
                  </w:r>
                  <w:r w:rsidR="00501420">
                    <w:t xml:space="preserve"> to make meaningful us of it.</w:t>
                  </w:r>
                  <w:r w:rsidR="00C21F3D">
                    <w:t xml:space="preserve"> </w:t>
                  </w:r>
                  <w:r w:rsidR="000B06A8">
                    <w:t xml:space="preserve">Please note on page 3 of the “Crisis Triage PowerBI attachment” </w:t>
                  </w:r>
                  <w:r w:rsidR="000837C2">
                    <w:t xml:space="preserve">the table </w:t>
                  </w:r>
                  <w:r w:rsidR="00EF1138">
                    <w:t>highlighting</w:t>
                  </w:r>
                  <w:r w:rsidR="000837C2">
                    <w:t xml:space="preserve"> dispositions. </w:t>
                  </w:r>
                  <w:r w:rsidR="00AD4389">
                    <w:t>For the majority of the calls that our mobile crisis line receive</w:t>
                  </w:r>
                  <w:r w:rsidR="000A734D">
                    <w:t>s</w:t>
                  </w:r>
                  <w:r w:rsidR="00AD4389">
                    <w:t>, nearly 73% are resolved over the phone</w:t>
                  </w:r>
                  <w:r w:rsidR="00590357">
                    <w:t xml:space="preserve"> and </w:t>
                  </w:r>
                  <w:r w:rsidR="0049057D">
                    <w:t>5</w:t>
                  </w:r>
                  <w:r w:rsidR="00590357">
                    <w:t>.</w:t>
                  </w:r>
                  <w:r w:rsidR="0049057D">
                    <w:t xml:space="preserve">28% </w:t>
                  </w:r>
                  <w:r w:rsidR="1D5DF624">
                    <w:t>require</w:t>
                  </w:r>
                  <w:r w:rsidR="0049057D">
                    <w:t xml:space="preserve"> mobilization</w:t>
                  </w:r>
                  <w:r w:rsidR="00590357">
                    <w:t>.</w:t>
                  </w:r>
                  <w:r w:rsidR="0049057D">
                    <w:t xml:space="preserve"> </w:t>
                  </w:r>
                  <w:r w:rsidR="008D00CF">
                    <w:t xml:space="preserve">Only about 20% of </w:t>
                  </w:r>
                  <w:r w:rsidR="0003759C">
                    <w:t xml:space="preserve">all calls </w:t>
                  </w:r>
                  <w:r w:rsidR="2755E85E">
                    <w:t>require</w:t>
                  </w:r>
                  <w:r w:rsidR="0003759C">
                    <w:t xml:space="preserve"> </w:t>
                  </w:r>
                  <w:r w:rsidR="00C87C78">
                    <w:t xml:space="preserve">an escalation of care. </w:t>
                  </w:r>
                </w:p>
                <w:p w14:paraId="388DB3D0" w14:textId="6297DE31" w:rsidR="005410B9" w:rsidRDefault="005410B9" w:rsidP="0001CBE3"/>
                <w:p w14:paraId="1BDC10CF" w14:textId="39379B2E" w:rsidR="005410B9" w:rsidRDefault="005410B9" w:rsidP="0001CBE3">
                  <w:r>
                    <w:t>As noted in</w:t>
                  </w:r>
                  <w:r w:rsidR="00790D8E">
                    <w:t xml:space="preserve"> the</w:t>
                  </w:r>
                  <w:r>
                    <w:t xml:space="preserve"> </w:t>
                  </w:r>
                  <w:r w:rsidR="00790D8E">
                    <w:t>“Community Partners-Agreement” document located in the folder titled “Attachment E- Supporting Documents,”</w:t>
                  </w:r>
                  <w:r w:rsidR="00C81576">
                    <w:t xml:space="preserve"> there are LOSS teams in each</w:t>
                  </w:r>
                  <w:r w:rsidR="000F50BC">
                    <w:t xml:space="preserve"> </w:t>
                  </w:r>
                  <w:r w:rsidR="00C81576">
                    <w:t xml:space="preserve">county. Currently, neither are active, but they are moving in the right direction. Once they are further along, they will be added as a resource in our postvention services. </w:t>
                  </w:r>
                  <w:r w:rsidR="1B5FCA6A">
                    <w:t>Both</w:t>
                  </w:r>
                  <w:r w:rsidR="00D74CA2">
                    <w:t xml:space="preserve"> LOSS</w:t>
                  </w:r>
                  <w:r w:rsidR="1B5FCA6A">
                    <w:t xml:space="preserve"> teams have Oaklawn representation.</w:t>
                  </w:r>
                  <w:r w:rsidR="00C81576">
                    <w:t xml:space="preserve"> </w:t>
                  </w:r>
                </w:p>
                <w:p w14:paraId="45EA019E" w14:textId="77777777" w:rsidR="00C81576" w:rsidRDefault="00C81576" w:rsidP="0001CBE3"/>
                <w:p w14:paraId="41764450" w14:textId="77777777" w:rsidR="00636DB1" w:rsidRDefault="00347A80" w:rsidP="0001CBE3">
                  <w:r>
                    <w:t>Oaklawn is exceeding in this area in the following ways.</w:t>
                  </w:r>
                </w:p>
                <w:p w14:paraId="7D5F32AD" w14:textId="7F42D1C4" w:rsidR="00347A80" w:rsidRDefault="00347A80" w:rsidP="0001CBE3">
                  <w:r>
                    <w:t xml:space="preserve"> </w:t>
                  </w:r>
                </w:p>
                <w:p w14:paraId="6C3FDBEB" w14:textId="32166389" w:rsidR="00931625" w:rsidRDefault="00347A80" w:rsidP="0001CBE3">
                  <w:r>
                    <w:t>As Oaklawn has been implementing new services, notably Open Access and Crisis Services, to align with the CCBHC model,</w:t>
                  </w:r>
                  <w:r w:rsidR="006B48CC">
                    <w:t xml:space="preserve"> we have accepted that this is </w:t>
                  </w:r>
                  <w:r w:rsidR="00213732">
                    <w:t>ultimately a system reform</w:t>
                  </w:r>
                  <w:r w:rsidR="004305D6">
                    <w:t>, o</w:t>
                  </w:r>
                  <w:r w:rsidR="006B48CC">
                    <w:t xml:space="preserve">ne that we are </w:t>
                  </w:r>
                  <w:r w:rsidR="000F50BC">
                    <w:t>embracing and</w:t>
                  </w:r>
                  <w:r w:rsidR="006B48CC">
                    <w:t xml:space="preserve"> working d</w:t>
                  </w:r>
                  <w:r w:rsidR="35E1B0B4">
                    <w:t>iligently</w:t>
                  </w:r>
                  <w:r w:rsidR="006B48CC">
                    <w:t xml:space="preserve"> to communicate and demonstrate </w:t>
                  </w:r>
                  <w:r w:rsidR="3F3DC42A">
                    <w:t>the values of</w:t>
                  </w:r>
                  <w:r w:rsidR="006B48CC">
                    <w:t xml:space="preserve"> to staff and the community</w:t>
                  </w:r>
                  <w:r w:rsidR="77603277">
                    <w:t>.</w:t>
                  </w:r>
                  <w:r w:rsidR="009C10A8">
                    <w:t xml:space="preserve"> For Crisis Services in particular, Oaklawn has worked </w:t>
                  </w:r>
                  <w:r w:rsidR="21ECF60A">
                    <w:t>dutifully</w:t>
                  </w:r>
                  <w:r w:rsidR="009C10A8">
                    <w:t xml:space="preserve"> to </w:t>
                  </w:r>
                  <w:r w:rsidR="00213732">
                    <w:t>collaborate and educate community partners</w:t>
                  </w:r>
                  <w:r w:rsidR="0E946665">
                    <w:t xml:space="preserve"> through the following activities</w:t>
                  </w:r>
                  <w:r w:rsidR="00213732">
                    <w:t xml:space="preserve">. </w:t>
                  </w:r>
                </w:p>
                <w:p w14:paraId="62A5AEC9" w14:textId="657FD46E" w:rsidR="00931625" w:rsidRDefault="00931625" w:rsidP="001434B1">
                  <w:pPr>
                    <w:pStyle w:val="ListParagraph"/>
                    <w:numPr>
                      <w:ilvl w:val="0"/>
                      <w:numId w:val="80"/>
                    </w:numPr>
                  </w:pPr>
                  <w:r>
                    <w:t>Oaklawn leads the St. Joseph County CIT and is active in the Elkhart County CIT</w:t>
                  </w:r>
                  <w:r w:rsidR="00380CDB">
                    <w:t>.</w:t>
                  </w:r>
                </w:p>
                <w:p w14:paraId="474A9BC9" w14:textId="0BB071E0" w:rsidR="00931625" w:rsidRDefault="000D7F26" w:rsidP="001434B1">
                  <w:pPr>
                    <w:pStyle w:val="ListParagraph"/>
                    <w:numPr>
                      <w:ilvl w:val="0"/>
                      <w:numId w:val="80"/>
                    </w:numPr>
                  </w:pPr>
                  <w:r>
                    <w:t>Oaklawn has two community advisory committees</w:t>
                  </w:r>
                  <w:r w:rsidR="008B4A56">
                    <w:t xml:space="preserve"> for our crisis centers (one for each county)- if the State would like members list or meeting minutes we can provide those. </w:t>
                  </w:r>
                </w:p>
                <w:p w14:paraId="1840B2EC" w14:textId="6F632B95" w:rsidR="008B4A56" w:rsidRDefault="008B4A56" w:rsidP="001434B1">
                  <w:pPr>
                    <w:pStyle w:val="ListParagraph"/>
                    <w:numPr>
                      <w:ilvl w:val="0"/>
                      <w:numId w:val="80"/>
                    </w:numPr>
                  </w:pPr>
                  <w:r>
                    <w:t xml:space="preserve">Oaklawn has an internal steering committee that meets monthly and workgroups that have developed out of which include a group for: medical stability, </w:t>
                  </w:r>
                  <w:r w:rsidR="00CE1352">
                    <w:t>admissions, Care</w:t>
                  </w:r>
                  <w:r w:rsidR="00310818">
                    <w:t>L</w:t>
                  </w:r>
                  <w:r w:rsidR="00CE1352">
                    <w:t>ogic (EHR),</w:t>
                  </w:r>
                  <w:r w:rsidR="0088023C">
                    <w:t xml:space="preserve"> clinical screening, </w:t>
                  </w:r>
                  <w:r w:rsidR="00BF1B7F">
                    <w:t xml:space="preserve">and </w:t>
                  </w:r>
                  <w:r w:rsidR="0088023C">
                    <w:t>communications/marketing</w:t>
                  </w:r>
                  <w:r w:rsidR="00BF1B7F">
                    <w:t>.</w:t>
                  </w:r>
                </w:p>
                <w:p w14:paraId="30E22367" w14:textId="58AE16E3" w:rsidR="008B4A56" w:rsidRDefault="00BF1B7F" w:rsidP="001434B1">
                  <w:pPr>
                    <w:pStyle w:val="ListParagraph"/>
                    <w:numPr>
                      <w:ilvl w:val="0"/>
                      <w:numId w:val="80"/>
                    </w:numPr>
                  </w:pPr>
                  <w:r>
                    <w:t>Oaklawn presents at Grand Rounds</w:t>
                  </w:r>
                  <w:r w:rsidR="007A2E51">
                    <w:t xml:space="preserve"> that occur at our local hospitals</w:t>
                  </w:r>
                  <w:r w:rsidR="00F5775F">
                    <w:t>.</w:t>
                  </w:r>
                </w:p>
                <w:p w14:paraId="7C068D9A" w14:textId="05223E6B" w:rsidR="007A2E51" w:rsidRDefault="007A2E51" w:rsidP="001434B1">
                  <w:pPr>
                    <w:pStyle w:val="ListParagraph"/>
                    <w:numPr>
                      <w:ilvl w:val="0"/>
                      <w:numId w:val="80"/>
                    </w:numPr>
                  </w:pPr>
                  <w:r>
                    <w:lastRenderedPageBreak/>
                    <w:t>Oaklawn attend</w:t>
                  </w:r>
                  <w:r w:rsidR="00F5775F">
                    <w:t>s</w:t>
                  </w:r>
                  <w:r>
                    <w:t xml:space="preserve"> roll calls at the local police stations</w:t>
                  </w:r>
                  <w:r w:rsidR="00F5775F">
                    <w:t>.</w:t>
                  </w:r>
                </w:p>
                <w:p w14:paraId="1561BE54" w14:textId="77777777" w:rsidR="00347A80" w:rsidRDefault="000A607B" w:rsidP="001434B1">
                  <w:pPr>
                    <w:pStyle w:val="ListParagraph"/>
                    <w:numPr>
                      <w:ilvl w:val="0"/>
                      <w:numId w:val="80"/>
                    </w:numPr>
                  </w:pPr>
                  <w:r>
                    <w:t xml:space="preserve">Oaklawn presents at local universities </w:t>
                  </w:r>
                  <w:r w:rsidR="00837033">
                    <w:t>including</w:t>
                  </w:r>
                  <w:r>
                    <w:t xml:space="preserve"> Norte Dame, St. Mary’s, </w:t>
                  </w:r>
                  <w:r w:rsidR="00837033">
                    <w:t xml:space="preserve">and </w:t>
                  </w:r>
                  <w:r>
                    <w:t>Indiana University South Bend</w:t>
                  </w:r>
                  <w:r w:rsidR="00E66BFA">
                    <w:t>.</w:t>
                  </w:r>
                </w:p>
                <w:p w14:paraId="0554F861" w14:textId="34755C46" w:rsidR="0001CBE3" w:rsidRDefault="00163088" w:rsidP="001434B1">
                  <w:pPr>
                    <w:pStyle w:val="ListParagraph"/>
                    <w:numPr>
                      <w:ilvl w:val="0"/>
                      <w:numId w:val="80"/>
                    </w:numPr>
                  </w:pPr>
                  <w:r>
                    <w:t xml:space="preserve">Oaklawn works very closely with its community and </w:t>
                  </w:r>
                  <w:r w:rsidR="00760A1C">
                    <w:t xml:space="preserve">recognizes </w:t>
                  </w:r>
                  <w:r w:rsidR="00751D8C">
                    <w:t>the effort it will take to successfully educate and inform the public what the 988 crisis response system is, what to expect, and the differences between this new system and 911.</w:t>
                  </w:r>
                </w:p>
              </w:tc>
              <w:tc>
                <w:tcPr>
                  <w:tcW w:w="1990" w:type="dxa"/>
                </w:tcPr>
                <w:p w14:paraId="49D85087" w14:textId="43B6511D" w:rsidR="0001CBE3" w:rsidRDefault="00EB4DD8" w:rsidP="0001CBE3">
                  <w:r>
                    <w:lastRenderedPageBreak/>
                    <w:t xml:space="preserve">Oaklawn’s </w:t>
                  </w:r>
                  <w:r w:rsidR="61D4CBDC">
                    <w:t>Continuum of Care – CCBHC</w:t>
                  </w:r>
                </w:p>
                <w:p w14:paraId="5CAA7A18" w14:textId="4E8B6180" w:rsidR="0079035B" w:rsidRDefault="0079035B" w:rsidP="6C10EAE8"/>
                <w:p w14:paraId="249E884D" w14:textId="5AF0038C" w:rsidR="0001CBE3" w:rsidRDefault="61D4CBDC" w:rsidP="6C10EAE8">
                  <w:r>
                    <w:t>PD 200 Crisis Services</w:t>
                  </w:r>
                </w:p>
                <w:p w14:paraId="1F1CC499" w14:textId="5AF0038C" w:rsidR="00A30EF7" w:rsidRDefault="00A30EF7" w:rsidP="6C10EAE8"/>
                <w:p w14:paraId="5009A533" w14:textId="576D81E3" w:rsidR="0001CBE3" w:rsidRDefault="61D4CBDC" w:rsidP="6C10EAE8">
                  <w:r>
                    <w:t>CS 121 Phone Crisis and Mobile Crisis Services</w:t>
                  </w:r>
                </w:p>
                <w:p w14:paraId="39B69317" w14:textId="6675EAB9" w:rsidR="00D14B16" w:rsidRDefault="00D14B16" w:rsidP="6C10EAE8"/>
                <w:p w14:paraId="1692AC69" w14:textId="5AF0038C" w:rsidR="00D14B16" w:rsidRDefault="00D14B16" w:rsidP="6C10EAE8">
                  <w:r>
                    <w:lastRenderedPageBreak/>
                    <w:t>Oaklawn’s Welcome Packet</w:t>
                  </w:r>
                </w:p>
                <w:p w14:paraId="748ED803" w14:textId="77777777" w:rsidR="00B9723F" w:rsidRDefault="00B9723F" w:rsidP="6C10EAE8"/>
                <w:p w14:paraId="2FD9E20E" w14:textId="645790AC" w:rsidR="0001CBE3" w:rsidRDefault="00B9723F" w:rsidP="6C10EAE8">
                  <w:r>
                    <w:t xml:space="preserve">CS 150 Client and Community Crisis Education </w:t>
                  </w:r>
                </w:p>
              </w:tc>
            </w:tr>
            <w:tr w:rsidR="0001CBE3" w14:paraId="6A8B8A04" w14:textId="77777777" w:rsidTr="6C10EAE8">
              <w:trPr>
                <w:trHeight w:val="300"/>
              </w:trPr>
              <w:tc>
                <w:tcPr>
                  <w:tcW w:w="1320" w:type="dxa"/>
                </w:tcPr>
                <w:p w14:paraId="58412559" w14:textId="04F1AE8C" w:rsidR="190B25FD" w:rsidRDefault="190B25FD" w:rsidP="0001CBE3">
                  <w:pPr>
                    <w:rPr>
                      <w:b/>
                      <w:bCs/>
                    </w:rPr>
                  </w:pPr>
                  <w:r w:rsidRPr="0001CBE3">
                    <w:rPr>
                      <w:b/>
                      <w:bCs/>
                    </w:rPr>
                    <w:lastRenderedPageBreak/>
                    <w:t>2.c.3</w:t>
                  </w:r>
                </w:p>
              </w:tc>
              <w:tc>
                <w:tcPr>
                  <w:tcW w:w="9470" w:type="dxa"/>
                </w:tcPr>
                <w:p w14:paraId="772845F7" w14:textId="339904EE" w:rsidR="00693359" w:rsidRPr="00693359" w:rsidRDefault="00AE09DC" w:rsidP="00693359">
                  <w:pPr>
                    <w:rPr>
                      <w:lang w:val="en-US"/>
                    </w:rPr>
                  </w:pPr>
                  <w:r w:rsidRPr="00AE09DC">
                    <w:t>In keeping with its mission, Oaklawn is committed to educating its clients and the communities it serves about crisis prevention planning and safety planning, psychiatric advanced directives, and crisis services</w:t>
                  </w:r>
                  <w:r>
                    <w:t xml:space="preserve">. During Open Access, and as needed throughout a client’s engagement with Oaklawn, staff provide information about: </w:t>
                  </w:r>
                </w:p>
                <w:p w14:paraId="7DECFF8A" w14:textId="21F0671E" w:rsidR="00693359" w:rsidRPr="00693359" w:rsidRDefault="00693359" w:rsidP="001434B1">
                  <w:pPr>
                    <w:numPr>
                      <w:ilvl w:val="0"/>
                      <w:numId w:val="81"/>
                    </w:numPr>
                    <w:rPr>
                      <w:lang w:val="en-US"/>
                    </w:rPr>
                  </w:pPr>
                  <w:r w:rsidRPr="00693359">
                    <w:rPr>
                      <w:lang w:val="en-US"/>
                    </w:rPr>
                    <w:t>988 Suicide &amp; Crisis Lifeline (by call, chat, or text)</w:t>
                  </w:r>
                </w:p>
                <w:p w14:paraId="081454B6" w14:textId="7CD68C66" w:rsidR="00693359" w:rsidRPr="00693359" w:rsidRDefault="00693359" w:rsidP="001434B1">
                  <w:pPr>
                    <w:numPr>
                      <w:ilvl w:val="0"/>
                      <w:numId w:val="82"/>
                    </w:numPr>
                    <w:rPr>
                      <w:lang w:val="en-US"/>
                    </w:rPr>
                  </w:pPr>
                  <w:r w:rsidRPr="00693359">
                    <w:rPr>
                      <w:lang w:val="en-US"/>
                    </w:rPr>
                    <w:t>Oaklawn’s Mobile Crisis Response Team and Mobile Opiate Response Team</w:t>
                  </w:r>
                </w:p>
                <w:p w14:paraId="0F027C19" w14:textId="4DD52BB3" w:rsidR="00693359" w:rsidRPr="00693359" w:rsidRDefault="00693359" w:rsidP="001434B1">
                  <w:pPr>
                    <w:numPr>
                      <w:ilvl w:val="0"/>
                      <w:numId w:val="83"/>
                    </w:numPr>
                    <w:rPr>
                      <w:lang w:val="en-US"/>
                    </w:rPr>
                  </w:pPr>
                  <w:r w:rsidRPr="00693359">
                    <w:rPr>
                      <w:lang w:val="en-US"/>
                    </w:rPr>
                    <w:t>availability of peer support professionals</w:t>
                  </w:r>
                </w:p>
                <w:p w14:paraId="6D5F847A" w14:textId="05FA5B9B" w:rsidR="00693359" w:rsidRPr="00693359" w:rsidRDefault="00693359" w:rsidP="001434B1">
                  <w:pPr>
                    <w:numPr>
                      <w:ilvl w:val="0"/>
                      <w:numId w:val="84"/>
                    </w:numPr>
                    <w:rPr>
                      <w:lang w:val="en-US"/>
                    </w:rPr>
                  </w:pPr>
                  <w:r w:rsidRPr="00693359">
                    <w:rPr>
                      <w:lang w:val="en-US"/>
                    </w:rPr>
                    <w:t>other area hotlines and warmlines</w:t>
                  </w:r>
                </w:p>
                <w:p w14:paraId="046A1B69" w14:textId="37C1E138" w:rsidR="00693359" w:rsidRPr="00693359" w:rsidRDefault="00693359" w:rsidP="001434B1">
                  <w:pPr>
                    <w:numPr>
                      <w:ilvl w:val="0"/>
                      <w:numId w:val="85"/>
                    </w:numPr>
                    <w:rPr>
                      <w:lang w:val="en-US"/>
                    </w:rPr>
                  </w:pPr>
                  <w:r w:rsidRPr="00693359">
                    <w:rPr>
                      <w:lang w:val="en-US"/>
                    </w:rPr>
                    <w:t>overdose prevention</w:t>
                  </w:r>
                </w:p>
                <w:p w14:paraId="60E61C4C" w14:textId="77777777" w:rsidR="00127E0B" w:rsidRDefault="00127E0B" w:rsidP="00693359">
                  <w:pPr>
                    <w:rPr>
                      <w:lang w:val="en-US"/>
                    </w:rPr>
                  </w:pPr>
                </w:p>
                <w:p w14:paraId="75AA2B96" w14:textId="2B5E99D7" w:rsidR="00693359" w:rsidRPr="00693359" w:rsidRDefault="00693359" w:rsidP="00693359">
                  <w:pPr>
                    <w:rPr>
                      <w:lang w:val="en-US"/>
                    </w:rPr>
                  </w:pPr>
                  <w:r w:rsidRPr="00693359">
                    <w:rPr>
                      <w:lang w:val="en-US"/>
                    </w:rPr>
                    <w:t>This includes assistance that is available in the appropriate methods, language(s), and literacy levels for the clients and communities that Oaklawn serves. This information is readily available at Oaklawn.</w:t>
                  </w:r>
                </w:p>
                <w:p w14:paraId="6B90C190" w14:textId="77777777" w:rsidR="00127E0B" w:rsidRDefault="00127E0B" w:rsidP="0001CBE3"/>
                <w:p w14:paraId="3BC8EEEF" w14:textId="6DF0E60E" w:rsidR="0001CBE3" w:rsidRDefault="0050532F" w:rsidP="0001CBE3">
                  <w:r>
                    <w:t>Information about services and how to access them are on our website in both Spanish and English</w:t>
                  </w:r>
                  <w:r w:rsidR="00B679AB">
                    <w:t>.</w:t>
                  </w:r>
                  <w:r>
                    <w:t xml:space="preserve"> </w:t>
                  </w:r>
                  <w:r w:rsidR="00B679AB">
                    <w:t>W</w:t>
                  </w:r>
                  <w:r>
                    <w:t>e have written welcome materials in both languages as well, and numerous staff who are bilingual, as well as our language line Propio that can help with accessing services.</w:t>
                  </w:r>
                </w:p>
              </w:tc>
              <w:tc>
                <w:tcPr>
                  <w:tcW w:w="1990" w:type="dxa"/>
                </w:tcPr>
                <w:p w14:paraId="79B0D0D2" w14:textId="40167C3C" w:rsidR="0001CBE3" w:rsidRDefault="00B9723F" w:rsidP="0001CBE3">
                  <w:r>
                    <w:t>CS 150 Client and Community Crisis Education</w:t>
                  </w:r>
                </w:p>
              </w:tc>
            </w:tr>
            <w:tr w:rsidR="0001CBE3" w14:paraId="19865D5E" w14:textId="77777777" w:rsidTr="6C10EAE8">
              <w:trPr>
                <w:trHeight w:val="300"/>
              </w:trPr>
              <w:tc>
                <w:tcPr>
                  <w:tcW w:w="1320" w:type="dxa"/>
                </w:tcPr>
                <w:p w14:paraId="5293C4EA" w14:textId="5961FB76" w:rsidR="190B25FD" w:rsidRDefault="190B25FD" w:rsidP="0001CBE3">
                  <w:pPr>
                    <w:rPr>
                      <w:b/>
                      <w:bCs/>
                    </w:rPr>
                  </w:pPr>
                  <w:r w:rsidRPr="0001CBE3">
                    <w:rPr>
                      <w:b/>
                      <w:bCs/>
                    </w:rPr>
                    <w:t>2.c.4</w:t>
                  </w:r>
                </w:p>
              </w:tc>
              <w:tc>
                <w:tcPr>
                  <w:tcW w:w="9470" w:type="dxa"/>
                </w:tcPr>
                <w:p w14:paraId="371D76F2" w14:textId="546CBC73" w:rsidR="0001CBE3" w:rsidRDefault="00BB7FE0" w:rsidP="0001CBE3">
                  <w:r>
                    <w:t xml:space="preserve">As established in Oaklawn’s Continuum of Care- CCBHC, </w:t>
                  </w:r>
                  <w:r w:rsidR="0029669A">
                    <w:t xml:space="preserve">Oaklawn maintains a working relationship with local Emergency </w:t>
                  </w:r>
                  <w:r w:rsidR="009549FA">
                    <w:t>Departments</w:t>
                  </w:r>
                  <w:r w:rsidR="0029669A">
                    <w:t xml:space="preserve"> and Acute Psych Emergency Departments. Staff address the needs of the cli</w:t>
                  </w:r>
                  <w:r w:rsidR="009549FA">
                    <w:t>e</w:t>
                  </w:r>
                  <w:r w:rsidR="0029669A">
                    <w:t>nts who come</w:t>
                  </w:r>
                  <w:r w:rsidR="009549FA">
                    <w:t xml:space="preserve"> to</w:t>
                  </w:r>
                  <w:r w:rsidR="0029669A">
                    <w:t xml:space="preserve"> those emergency departments in psychiatric crisis. </w:t>
                  </w:r>
                  <w:r w:rsidR="002A7E32">
                    <w:t xml:space="preserve">As demonstrated in </w:t>
                  </w:r>
                  <w:r w:rsidR="00D40037">
                    <w:t>the “Community Partners- Agreements” documented located in “Attachment E- Supporting Documents,”</w:t>
                  </w:r>
                  <w:r w:rsidR="002A7E32">
                    <w:t xml:space="preserve"> Oaklawn has agreements with the local hospitals to provide on-call services</w:t>
                  </w:r>
                  <w:r w:rsidR="005F78F3">
                    <w:t xml:space="preserve">. The on-call team is staffed by </w:t>
                  </w:r>
                  <w:r w:rsidR="003C6B97">
                    <w:t>Ma</w:t>
                  </w:r>
                  <w:r w:rsidR="00E55090">
                    <w:t>ster</w:t>
                  </w:r>
                  <w:r w:rsidR="00647BB5">
                    <w:t>’s</w:t>
                  </w:r>
                  <w:r w:rsidR="009549FA">
                    <w:t xml:space="preserve"> </w:t>
                  </w:r>
                  <w:r w:rsidR="00647BB5">
                    <w:t>l</w:t>
                  </w:r>
                  <w:r w:rsidR="009549FA">
                    <w:t xml:space="preserve">evel </w:t>
                  </w:r>
                  <w:r w:rsidR="00647BB5">
                    <w:t>s</w:t>
                  </w:r>
                  <w:r w:rsidR="009549FA">
                    <w:t xml:space="preserve">ocial </w:t>
                  </w:r>
                  <w:r w:rsidR="00647BB5">
                    <w:t>w</w:t>
                  </w:r>
                  <w:r w:rsidR="009549FA">
                    <w:t xml:space="preserve">orkers or other qualifying Master’s </w:t>
                  </w:r>
                  <w:r w:rsidR="00647BB5">
                    <w:t>l</w:t>
                  </w:r>
                  <w:r w:rsidR="009549FA">
                    <w:t xml:space="preserve">evel </w:t>
                  </w:r>
                  <w:r w:rsidR="00647BB5">
                    <w:t>s</w:t>
                  </w:r>
                  <w:r w:rsidR="009549FA">
                    <w:t>taff who provide assessment and consultation to our local emergency rooms. Our Mobile Opioid Team also responds to emergency rooms when there has been an overdose and the person is interested in recovery</w:t>
                  </w:r>
                  <w:r w:rsidR="00F677DB">
                    <w:t>;</w:t>
                  </w:r>
                  <w:r w:rsidR="009549FA">
                    <w:t xml:space="preserve"> they provide services 24/7 and </w:t>
                  </w:r>
                  <w:r w:rsidR="003F466F">
                    <w:t xml:space="preserve">are </w:t>
                  </w:r>
                  <w:r w:rsidR="009549FA">
                    <w:t>primarily staff</w:t>
                  </w:r>
                  <w:r w:rsidR="003F466F">
                    <w:t>ed</w:t>
                  </w:r>
                  <w:r w:rsidR="009549FA">
                    <w:t xml:space="preserve"> by peer support professionals</w:t>
                  </w:r>
                  <w:r w:rsidR="00DF6315">
                    <w:t>. The team</w:t>
                  </w:r>
                  <w:r w:rsidR="00D13EE5">
                    <w:t xml:space="preserve"> dispatches within 30 minutes</w:t>
                  </w:r>
                  <w:r w:rsidR="00DF6315">
                    <w:t xml:space="preserve"> of an identified need</w:t>
                  </w:r>
                  <w:r w:rsidR="00D13EE5">
                    <w:t xml:space="preserve">. </w:t>
                  </w:r>
                </w:p>
                <w:p w14:paraId="55D9D4EF" w14:textId="77777777" w:rsidR="006C3AD9" w:rsidRDefault="006C3AD9" w:rsidP="0001CBE3"/>
                <w:p w14:paraId="184ADF95" w14:textId="571C53CA" w:rsidR="0001CBE3" w:rsidRPr="006C3AD9" w:rsidRDefault="006C3AD9" w:rsidP="0001CBE3">
                  <w:pPr>
                    <w:rPr>
                      <w:lang w:val="en-US"/>
                    </w:rPr>
                  </w:pPr>
                  <w:r>
                    <w:rPr>
                      <w:lang w:val="en-US"/>
                    </w:rPr>
                    <w:lastRenderedPageBreak/>
                    <w:t xml:space="preserve">Additionally, </w:t>
                  </w:r>
                  <w:r w:rsidRPr="006C3AD9">
                    <w:rPr>
                      <w:lang w:val="en-US"/>
                    </w:rPr>
                    <w:t>Oaklawn ensures psychiatric availability and oversight for clinical needs 24/7 with an on</w:t>
                  </w:r>
                  <w:r w:rsidR="00616118" w:rsidRPr="006C3AD9">
                    <w:rPr>
                      <w:lang w:val="en-US"/>
                    </w:rPr>
                    <w:t>-</w:t>
                  </w:r>
                  <w:r w:rsidRPr="006C3AD9">
                    <w:rPr>
                      <w:lang w:val="en-US"/>
                    </w:rPr>
                    <w:t>call</w:t>
                  </w:r>
                  <w:r>
                    <w:rPr>
                      <w:lang w:val="en-US"/>
                    </w:rPr>
                    <w:t xml:space="preserve"> </w:t>
                  </w:r>
                  <w:r w:rsidRPr="006C3AD9">
                    <w:rPr>
                      <w:lang w:val="en-US"/>
                    </w:rPr>
                    <w:t>rotation of psychiatrists. These providers are available to respond to requests, assess</w:t>
                  </w:r>
                  <w:r>
                    <w:rPr>
                      <w:lang w:val="en-US"/>
                    </w:rPr>
                    <w:t xml:space="preserve"> </w:t>
                  </w:r>
                  <w:r w:rsidRPr="006C3AD9">
                    <w:rPr>
                      <w:lang w:val="en-US"/>
                    </w:rPr>
                    <w:t>need, facilitate inpatient admissions, and provide consultation regarding Oaklawn clients</w:t>
                  </w:r>
                  <w:r>
                    <w:rPr>
                      <w:lang w:val="en-US"/>
                    </w:rPr>
                    <w:t xml:space="preserve"> </w:t>
                  </w:r>
                  <w:r w:rsidRPr="006C3AD9">
                    <w:rPr>
                      <w:lang w:val="en-US"/>
                    </w:rPr>
                    <w:t>in other facilities and crisis placements in other facilities.</w:t>
                  </w:r>
                </w:p>
              </w:tc>
              <w:tc>
                <w:tcPr>
                  <w:tcW w:w="1990" w:type="dxa"/>
                </w:tcPr>
                <w:p w14:paraId="23D3A277" w14:textId="77777777" w:rsidR="0001CBE3" w:rsidRDefault="00005CF7" w:rsidP="0001CBE3">
                  <w:r>
                    <w:lastRenderedPageBreak/>
                    <w:t>Oaklawn’s Continuum of Care- CCBHC</w:t>
                  </w:r>
                </w:p>
                <w:p w14:paraId="6052CDD5" w14:textId="77777777" w:rsidR="0025211B" w:rsidRDefault="0025211B" w:rsidP="0001CBE3"/>
                <w:p w14:paraId="56DAEDF2" w14:textId="77777777" w:rsidR="00374D23" w:rsidRPr="00374D23" w:rsidRDefault="00374D23" w:rsidP="00374D23">
                  <w:pPr>
                    <w:rPr>
                      <w:lang w:val="en-US"/>
                    </w:rPr>
                  </w:pPr>
                  <w:r w:rsidRPr="00374D23">
                    <w:rPr>
                      <w:lang w:val="en-US"/>
                    </w:rPr>
                    <w:t>CS 426 After-Hours On-Call</w:t>
                  </w:r>
                </w:p>
                <w:p w14:paraId="5DD2674B" w14:textId="77777777" w:rsidR="0025211B" w:rsidRDefault="0025211B" w:rsidP="00374D23">
                  <w:pPr>
                    <w:rPr>
                      <w:lang w:val="en-US"/>
                    </w:rPr>
                  </w:pPr>
                </w:p>
                <w:p w14:paraId="59B5852E" w14:textId="77777777" w:rsidR="00374D23" w:rsidRDefault="00374D23" w:rsidP="00374D23">
                  <w:pPr>
                    <w:rPr>
                      <w:lang w:val="en-US"/>
                    </w:rPr>
                  </w:pPr>
                  <w:r w:rsidRPr="00374D23">
                    <w:rPr>
                      <w:lang w:val="en-US"/>
                    </w:rPr>
                    <w:t>Hospital ED Service Agreements</w:t>
                  </w:r>
                </w:p>
                <w:p w14:paraId="0FC208AC" w14:textId="77777777" w:rsidR="0025211B" w:rsidRDefault="0025211B" w:rsidP="00374D23">
                  <w:pPr>
                    <w:rPr>
                      <w:lang w:val="en-US"/>
                    </w:rPr>
                  </w:pPr>
                </w:p>
                <w:p w14:paraId="323CCD34" w14:textId="7A2A3390" w:rsidR="0001CBE3" w:rsidRPr="0025211B" w:rsidRDefault="0025211B" w:rsidP="0001CBE3">
                  <w:pPr>
                    <w:rPr>
                      <w:lang w:val="en-US"/>
                    </w:rPr>
                  </w:pPr>
                  <w:r w:rsidRPr="0025211B">
                    <w:rPr>
                      <w:lang w:val="en-US"/>
                    </w:rPr>
                    <w:t>CS 427 On Call Psychiatrist</w:t>
                  </w:r>
                </w:p>
              </w:tc>
            </w:tr>
            <w:tr w:rsidR="0001CBE3" w14:paraId="72DD4A91" w14:textId="77777777" w:rsidTr="6C10EAE8">
              <w:trPr>
                <w:trHeight w:val="300"/>
              </w:trPr>
              <w:tc>
                <w:tcPr>
                  <w:tcW w:w="1320" w:type="dxa"/>
                </w:tcPr>
                <w:p w14:paraId="54A43FEA" w14:textId="61CBB231" w:rsidR="190B25FD" w:rsidRDefault="190B25FD" w:rsidP="0001CBE3">
                  <w:pPr>
                    <w:rPr>
                      <w:b/>
                      <w:bCs/>
                    </w:rPr>
                  </w:pPr>
                  <w:r w:rsidRPr="0001CBE3">
                    <w:rPr>
                      <w:b/>
                      <w:bCs/>
                    </w:rPr>
                    <w:t>2.c.5</w:t>
                  </w:r>
                </w:p>
              </w:tc>
              <w:tc>
                <w:tcPr>
                  <w:tcW w:w="9470" w:type="dxa"/>
                </w:tcPr>
                <w:p w14:paraId="7E3E91D9" w14:textId="2A97E49F" w:rsidR="0001CBE3" w:rsidRDefault="0027773A" w:rsidP="0001CBE3">
                  <w:r>
                    <w:t xml:space="preserve">Oaklawn is a committed partner in </w:t>
                  </w:r>
                  <w:r w:rsidR="003A0021">
                    <w:t>diversion-based</w:t>
                  </w:r>
                  <w:r>
                    <w:t xml:space="preserve"> programming and response. Both counties have active CIT committees who have completed SIM mapping. </w:t>
                  </w:r>
                  <w:r w:rsidR="00CC6B25">
                    <w:t>Oaklawn partners with the justice system to provide clinical staff, peer support</w:t>
                  </w:r>
                  <w:r w:rsidR="00504A6F">
                    <w:t>,</w:t>
                  </w:r>
                  <w:r w:rsidR="00CC6B25">
                    <w:t xml:space="preserve"> and </w:t>
                  </w:r>
                  <w:r w:rsidR="0027392B">
                    <w:t xml:space="preserve">ongoing treatment for individuals involved with Drug Court, Behavioral Health Court, and </w:t>
                  </w:r>
                  <w:r w:rsidR="00BA65CC">
                    <w:t>V</w:t>
                  </w:r>
                  <w:r w:rsidR="0027392B">
                    <w:t xml:space="preserve">eterans </w:t>
                  </w:r>
                  <w:r w:rsidR="00BA65CC">
                    <w:t>C</w:t>
                  </w:r>
                  <w:r w:rsidR="0027392B">
                    <w:t>ourt. In addition, Oaklawn has staffed embedded in the jail who provide services as well as linkages and bridge medication for individuals being released from jail. Oaklawn’s CEO is a member of the local JRAC</w:t>
                  </w:r>
                  <w:r w:rsidR="00B82E17">
                    <w:t xml:space="preserve">.  </w:t>
                  </w:r>
                </w:p>
                <w:p w14:paraId="17481ED0" w14:textId="77777777" w:rsidR="001E414B" w:rsidRDefault="001E414B" w:rsidP="0001CBE3"/>
                <w:p w14:paraId="4B73E8D3" w14:textId="37AE07D9" w:rsidR="000E454F" w:rsidRDefault="000E454F" w:rsidP="0001CBE3">
                  <w:r>
                    <w:t xml:space="preserve">Oaklawn has worked with local first responders and dispatch to develop protocols to divert 911 and 988 calls from law enforcement to Oaklawn’s mobile crisis team when indicated and has created the Crisis Centers with a separate entrance for law enforcement to drop off individuals. </w:t>
                  </w:r>
                </w:p>
                <w:p w14:paraId="33179793" w14:textId="10C63672" w:rsidR="002721D1" w:rsidRDefault="002721D1" w:rsidP="0001CBE3">
                  <w:r>
                    <w:t xml:space="preserve">Further exceeding recommendations is Oaklawn’s Open Access, which allows for same day access to assessment and planning for follow up. Law enforcement </w:t>
                  </w:r>
                  <w:r w:rsidR="00F0091F">
                    <w:t>is</w:t>
                  </w:r>
                  <w:r>
                    <w:t xml:space="preserve"> currently able to drop individuals off at Open Access for additional assessment. </w:t>
                  </w:r>
                </w:p>
              </w:tc>
              <w:tc>
                <w:tcPr>
                  <w:tcW w:w="1990" w:type="dxa"/>
                </w:tcPr>
                <w:p w14:paraId="386CDB7E" w14:textId="72342B1E" w:rsidR="0001CBE3" w:rsidRDefault="0001CBE3" w:rsidP="0001CBE3"/>
              </w:tc>
            </w:tr>
            <w:tr w:rsidR="0001CBE3" w14:paraId="4DF0D8B7" w14:textId="77777777" w:rsidTr="6C10EAE8">
              <w:trPr>
                <w:trHeight w:val="300"/>
              </w:trPr>
              <w:tc>
                <w:tcPr>
                  <w:tcW w:w="1320" w:type="dxa"/>
                </w:tcPr>
                <w:p w14:paraId="0BA4C5BD" w14:textId="3C5FA731" w:rsidR="190B25FD" w:rsidRDefault="190B25FD" w:rsidP="0001CBE3">
                  <w:pPr>
                    <w:rPr>
                      <w:b/>
                      <w:bCs/>
                    </w:rPr>
                  </w:pPr>
                  <w:r w:rsidRPr="0001CBE3">
                    <w:rPr>
                      <w:b/>
                      <w:bCs/>
                    </w:rPr>
                    <w:t>2.c.6</w:t>
                  </w:r>
                </w:p>
              </w:tc>
              <w:tc>
                <w:tcPr>
                  <w:tcW w:w="9470" w:type="dxa"/>
                </w:tcPr>
                <w:p w14:paraId="5B930EBC" w14:textId="752BFF5E" w:rsidR="006D07F1" w:rsidRDefault="00506CDD" w:rsidP="0001CBE3">
                  <w:r>
                    <w:t xml:space="preserve">Oaklawn provides postvention services </w:t>
                  </w:r>
                  <w:r w:rsidR="00EE282E">
                    <w:t xml:space="preserve">following a psychiatric emergency or crisis for CCBHC clients. </w:t>
                  </w:r>
                  <w:r w:rsidR="005A0846">
                    <w:t>Staff partner with the client to create, maintain</w:t>
                  </w:r>
                  <w:r w:rsidR="008F64EF">
                    <w:t>,</w:t>
                  </w:r>
                  <w:r w:rsidR="005A0846">
                    <w:t xml:space="preserve"> and follow a crisis prevention plan to prevent and de-escalate future </w:t>
                  </w:r>
                  <w:r w:rsidR="00521E64">
                    <w:t>crises</w:t>
                  </w:r>
                  <w:r w:rsidR="005A0846">
                    <w:t>. The crisis prevention plan is documented in the electronic health record and is shared with the client and their caregiver/support person when possible and with permission.</w:t>
                  </w:r>
                  <w:r>
                    <w:t xml:space="preserve"> </w:t>
                  </w:r>
                  <w:r w:rsidR="0072693F">
                    <w:t xml:space="preserve">The crisis prevention plans include, but are not limited to, </w:t>
                  </w:r>
                  <w:r w:rsidR="00AF679C">
                    <w:t xml:space="preserve">education on the use of </w:t>
                  </w:r>
                  <w:r w:rsidR="00AF679C" w:rsidRPr="00AF679C">
                    <w:t>National Suicide &amp; Crisis Lifeline (988), local hotlines, warmlines, mobile crisis, stabilization services, and Recovery Hubs peer recovery supports (211) should a crisis arise when providers are not in their office.</w:t>
                  </w:r>
                  <w:r w:rsidR="006D07F1">
                    <w:t xml:space="preserve"> </w:t>
                  </w:r>
                </w:p>
                <w:p w14:paraId="11B96E88" w14:textId="77777777" w:rsidR="006D07F1" w:rsidRDefault="006D07F1" w:rsidP="0001CBE3"/>
                <w:p w14:paraId="4B8172B0" w14:textId="6A3FB90A" w:rsidR="0001CBE3" w:rsidRDefault="006D07F1" w:rsidP="0001CBE3">
                  <w:r>
                    <w:t xml:space="preserve">Oaklawn does crisis prevention planning as part of our intake process in Open Access, but also for clients whose point of entry is post crisis. </w:t>
                  </w:r>
                  <w:r w:rsidR="00224CD9">
                    <w:t xml:space="preserve">All clients who come to Open Access receive a risk assessment with safety planning that includes crisis prevention planning for those screening at an elevated risk.  </w:t>
                  </w:r>
                </w:p>
              </w:tc>
              <w:tc>
                <w:tcPr>
                  <w:tcW w:w="1990" w:type="dxa"/>
                </w:tcPr>
                <w:p w14:paraId="3B76B84E" w14:textId="77777777" w:rsidR="0001CBE3" w:rsidRDefault="005A0846" w:rsidP="0001CBE3">
                  <w:r>
                    <w:t>CS 121 Phone Crisis and Mobile Services</w:t>
                  </w:r>
                </w:p>
                <w:p w14:paraId="5B6D57B8" w14:textId="77777777" w:rsidR="006D07F1" w:rsidRDefault="006D07F1" w:rsidP="0001CBE3"/>
                <w:p w14:paraId="0B696DFF" w14:textId="4AC3D72C" w:rsidR="0001CBE3" w:rsidRDefault="006D07F1" w:rsidP="0001CBE3">
                  <w:r>
                    <w:t>CS 120 Access to Services</w:t>
                  </w:r>
                </w:p>
              </w:tc>
            </w:tr>
            <w:tr w:rsidR="0001CBE3" w14:paraId="3411A000" w14:textId="77777777" w:rsidTr="6C10EAE8">
              <w:trPr>
                <w:trHeight w:val="300"/>
              </w:trPr>
              <w:tc>
                <w:tcPr>
                  <w:tcW w:w="1320" w:type="dxa"/>
                </w:tcPr>
                <w:p w14:paraId="4C102FD9" w14:textId="098A6495" w:rsidR="190B25FD" w:rsidRDefault="190B25FD" w:rsidP="0001CBE3">
                  <w:pPr>
                    <w:rPr>
                      <w:b/>
                      <w:bCs/>
                    </w:rPr>
                  </w:pPr>
                  <w:r w:rsidRPr="0001CBE3">
                    <w:rPr>
                      <w:b/>
                      <w:bCs/>
                    </w:rPr>
                    <w:t>2.d.1</w:t>
                  </w:r>
                </w:p>
              </w:tc>
              <w:tc>
                <w:tcPr>
                  <w:tcW w:w="9470" w:type="dxa"/>
                </w:tcPr>
                <w:p w14:paraId="70E9509D" w14:textId="16731D4D" w:rsidR="00CF4977" w:rsidRDefault="000E67BB" w:rsidP="00CF4977">
                  <w:pPr>
                    <w:rPr>
                      <w:lang w:val="en-US"/>
                    </w:rPr>
                  </w:pPr>
                  <w:r w:rsidRPr="000E67BB">
                    <w:rPr>
                      <w:lang w:val="en-US"/>
                    </w:rPr>
                    <w:t>Oaklawn provides quality mental health and substance use services regardless of the</w:t>
                  </w:r>
                  <w:r w:rsidR="00633483">
                    <w:rPr>
                      <w:lang w:val="en-US"/>
                    </w:rPr>
                    <w:t xml:space="preserve"> </w:t>
                  </w:r>
                  <w:r w:rsidRPr="000E67BB">
                    <w:rPr>
                      <w:lang w:val="en-US"/>
                    </w:rPr>
                    <w:t>client's ability to p</w:t>
                  </w:r>
                  <w:r w:rsidR="00DC05CE">
                    <w:rPr>
                      <w:lang w:val="en-US"/>
                    </w:rPr>
                    <w:t>ay, what service provider they work with, and other personal information including diagnosis, age, and history.</w:t>
                  </w:r>
                </w:p>
                <w:p w14:paraId="79575FE8" w14:textId="77777777" w:rsidR="00CF4977" w:rsidRDefault="00CF4977" w:rsidP="00CF4977">
                  <w:pPr>
                    <w:rPr>
                      <w:lang w:val="en-US"/>
                    </w:rPr>
                  </w:pPr>
                </w:p>
                <w:p w14:paraId="1C3D9985" w14:textId="16C03729" w:rsidR="000E67BB" w:rsidRPr="000E67BB" w:rsidRDefault="00A541CA" w:rsidP="000E67BB">
                  <w:pPr>
                    <w:rPr>
                      <w:lang w:val="en-US"/>
                    </w:rPr>
                  </w:pPr>
                  <w:r>
                    <w:rPr>
                      <w:lang w:val="en-US"/>
                    </w:rPr>
                    <w:lastRenderedPageBreak/>
                    <w:t xml:space="preserve">Oaklawn </w:t>
                  </w:r>
                  <w:r w:rsidR="001C2616">
                    <w:rPr>
                      <w:lang w:val="en-US"/>
                    </w:rPr>
                    <w:t xml:space="preserve">has a published sliding fee schedule (ability-to-pay schedule) that includes all services. Oaklawn also assists clients and families to access benefits, including Medicaid, and enroll in programs or other supports that may benefit them. </w:t>
                  </w:r>
                  <w:r w:rsidR="002A3772">
                    <w:rPr>
                      <w:lang w:val="en-US"/>
                    </w:rPr>
                    <w:t xml:space="preserve">Both our </w:t>
                  </w:r>
                  <w:r w:rsidR="00905A7E" w:rsidRPr="00905A7E">
                    <w:rPr>
                      <w:lang w:val="en-US"/>
                    </w:rPr>
                    <w:t>Medicaid Navigator</w:t>
                  </w:r>
                  <w:r w:rsidR="002A3772">
                    <w:rPr>
                      <w:lang w:val="en-US"/>
                    </w:rPr>
                    <w:t xml:space="preserve"> and </w:t>
                  </w:r>
                  <w:r w:rsidR="00ED529E">
                    <w:rPr>
                      <w:lang w:val="en-US"/>
                    </w:rPr>
                    <w:t>a</w:t>
                  </w:r>
                  <w:r w:rsidR="005A5363">
                    <w:rPr>
                      <w:lang w:val="en-US"/>
                    </w:rPr>
                    <w:t>dult case management services</w:t>
                  </w:r>
                  <w:r w:rsidR="00905A7E" w:rsidRPr="00905A7E">
                    <w:rPr>
                      <w:lang w:val="en-US"/>
                    </w:rPr>
                    <w:t xml:space="preserve"> provide in-clinic assistance with applications.</w:t>
                  </w:r>
                  <w:r w:rsidR="007F1949">
                    <w:rPr>
                      <w:lang w:val="en-US"/>
                    </w:rPr>
                    <w:t xml:space="preserve"> </w:t>
                  </w:r>
                </w:p>
                <w:p w14:paraId="1152A562" w14:textId="77777777" w:rsidR="00E60557" w:rsidRDefault="00E60557" w:rsidP="00CF4977">
                  <w:pPr>
                    <w:rPr>
                      <w:lang w:val="en-US"/>
                    </w:rPr>
                  </w:pPr>
                </w:p>
                <w:p w14:paraId="73DB6DC0" w14:textId="55E25587" w:rsidR="009E29F6" w:rsidRDefault="009D1415" w:rsidP="00CF4977">
                  <w:pPr>
                    <w:rPr>
                      <w:lang w:val="en-US"/>
                    </w:rPr>
                  </w:pPr>
                  <w:r>
                    <w:rPr>
                      <w:lang w:val="en-US"/>
                    </w:rPr>
                    <w:t>Additionally</w:t>
                  </w:r>
                  <w:r w:rsidR="00900808">
                    <w:rPr>
                      <w:lang w:val="en-US"/>
                    </w:rPr>
                    <w:t>, Oaklawn will provide an estimated cost of p</w:t>
                  </w:r>
                  <w:r>
                    <w:rPr>
                      <w:lang w:val="en-US"/>
                    </w:rPr>
                    <w:t xml:space="preserve">roposed services and anticipated coverage as well as offer available fee assistance and provide notice that </w:t>
                  </w:r>
                  <w:r w:rsidR="5E5469AE" w:rsidRPr="53E03365">
                    <w:rPr>
                      <w:lang w:val="en-US"/>
                    </w:rPr>
                    <w:t>emergency response</w:t>
                  </w:r>
                  <w:r>
                    <w:rPr>
                      <w:lang w:val="en-US"/>
                    </w:rPr>
                    <w:t xml:space="preserve"> services are provided as </w:t>
                  </w:r>
                  <w:r w:rsidR="5B5DDD2F" w:rsidRPr="3862E375">
                    <w:rPr>
                      <w:lang w:val="en-US"/>
                    </w:rPr>
                    <w:t>clinically</w:t>
                  </w:r>
                  <w:r>
                    <w:rPr>
                      <w:lang w:val="en-US"/>
                    </w:rPr>
                    <w:t xml:space="preserve"> indicated regardless of ability to pay.</w:t>
                  </w:r>
                  <w:r w:rsidR="00C03B27">
                    <w:rPr>
                      <w:lang w:val="en-US"/>
                    </w:rPr>
                    <w:t xml:space="preserve"> </w:t>
                  </w:r>
                </w:p>
                <w:p w14:paraId="777FDB3F" w14:textId="77777777" w:rsidR="009E29F6" w:rsidRDefault="009E29F6" w:rsidP="00CF4977">
                  <w:pPr>
                    <w:rPr>
                      <w:lang w:val="en-US"/>
                    </w:rPr>
                  </w:pPr>
                </w:p>
                <w:p w14:paraId="3F40BFBA" w14:textId="1CFD6479" w:rsidR="00E60557" w:rsidRPr="00CF4977" w:rsidRDefault="00C03B27" w:rsidP="00CF4977">
                  <w:pPr>
                    <w:rPr>
                      <w:lang w:val="en-US"/>
                    </w:rPr>
                  </w:pPr>
                  <w:r>
                    <w:rPr>
                      <w:lang w:val="en-US"/>
                    </w:rPr>
                    <w:t xml:space="preserve">Oaklawn’s foundation </w:t>
                  </w:r>
                  <w:r w:rsidR="00356270">
                    <w:rPr>
                      <w:lang w:val="en-US"/>
                    </w:rPr>
                    <w:t xml:space="preserve">provides funding for individuals with SMI </w:t>
                  </w:r>
                  <w:r w:rsidR="004A3BA0">
                    <w:rPr>
                      <w:lang w:val="en-US"/>
                    </w:rPr>
                    <w:t>when prescriptions are not covered</w:t>
                  </w:r>
                  <w:r w:rsidR="77FE263F" w:rsidRPr="53E03365">
                    <w:rPr>
                      <w:lang w:val="en-US"/>
                    </w:rPr>
                    <w:t>,</w:t>
                  </w:r>
                  <w:r w:rsidR="004A3BA0">
                    <w:rPr>
                      <w:lang w:val="en-US"/>
                    </w:rPr>
                    <w:t xml:space="preserve"> and the client is unable to afford the cost. </w:t>
                  </w:r>
                </w:p>
                <w:p w14:paraId="6999F0EB" w14:textId="60F230CB" w:rsidR="0001CBE3" w:rsidRDefault="0001CBE3" w:rsidP="0001CBE3"/>
              </w:tc>
              <w:tc>
                <w:tcPr>
                  <w:tcW w:w="1990" w:type="dxa"/>
                </w:tcPr>
                <w:p w14:paraId="30CF6C68" w14:textId="77777777" w:rsidR="0001CBE3" w:rsidRDefault="00E43294" w:rsidP="0001CBE3">
                  <w:r>
                    <w:lastRenderedPageBreak/>
                    <w:t xml:space="preserve">FIN 200 Financial Assistance </w:t>
                  </w:r>
                </w:p>
                <w:p w14:paraId="32D90EFC" w14:textId="77777777" w:rsidR="00641ECA" w:rsidRDefault="00641ECA" w:rsidP="0001CBE3"/>
                <w:p w14:paraId="275BF2B8" w14:textId="763E2DAE" w:rsidR="0001CBE3" w:rsidRDefault="00641ECA" w:rsidP="0001CBE3">
                  <w:r>
                    <w:t>CS 120 Access to Services</w:t>
                  </w:r>
                </w:p>
              </w:tc>
            </w:tr>
            <w:tr w:rsidR="0001CBE3" w14:paraId="0F78CBEC" w14:textId="77777777" w:rsidTr="6C10EAE8">
              <w:trPr>
                <w:trHeight w:val="300"/>
              </w:trPr>
              <w:tc>
                <w:tcPr>
                  <w:tcW w:w="1320" w:type="dxa"/>
                </w:tcPr>
                <w:p w14:paraId="419D0F03" w14:textId="73C2A922" w:rsidR="190B25FD" w:rsidRDefault="190B25FD" w:rsidP="0001CBE3">
                  <w:pPr>
                    <w:rPr>
                      <w:b/>
                      <w:bCs/>
                    </w:rPr>
                  </w:pPr>
                  <w:r w:rsidRPr="0001CBE3">
                    <w:rPr>
                      <w:b/>
                      <w:bCs/>
                    </w:rPr>
                    <w:t>2.d.2</w:t>
                  </w:r>
                </w:p>
              </w:tc>
              <w:tc>
                <w:tcPr>
                  <w:tcW w:w="9470" w:type="dxa"/>
                </w:tcPr>
                <w:p w14:paraId="32BEF0AF" w14:textId="621FFA8A" w:rsidR="0001CBE3" w:rsidRDefault="00006979" w:rsidP="00006979">
                  <w:pPr>
                    <w:tabs>
                      <w:tab w:val="left" w:pos="7815"/>
                    </w:tabs>
                  </w:pPr>
                  <w:r>
                    <w:t xml:space="preserve">Oaklawn has a published sliding fee </w:t>
                  </w:r>
                  <w:r w:rsidR="008A0900">
                    <w:t>schedule (ability to pay schedule) that includes all services. It is posted on our website, in waiting rooms, and is readily accessible to people receiving services and families. The ability to pay schedule is communicated in languages/format appropriate for individuals seeking services with limited English proficiency, literacy barriers or disabilities.</w:t>
                  </w:r>
                </w:p>
              </w:tc>
              <w:tc>
                <w:tcPr>
                  <w:tcW w:w="1990" w:type="dxa"/>
                </w:tcPr>
                <w:p w14:paraId="2F904F49" w14:textId="1E963725" w:rsidR="0001CBE3" w:rsidRDefault="00F24C5C" w:rsidP="0001CBE3">
                  <w:r>
                    <w:t xml:space="preserve">FIN 200 Financial Assistance </w:t>
                  </w:r>
                </w:p>
              </w:tc>
            </w:tr>
            <w:tr w:rsidR="0001CBE3" w14:paraId="09713BB7" w14:textId="77777777" w:rsidTr="6C10EAE8">
              <w:trPr>
                <w:trHeight w:val="300"/>
              </w:trPr>
              <w:tc>
                <w:tcPr>
                  <w:tcW w:w="1320" w:type="dxa"/>
                </w:tcPr>
                <w:p w14:paraId="0D845120" w14:textId="159AFF25" w:rsidR="190B25FD" w:rsidRDefault="190B25FD" w:rsidP="0001CBE3">
                  <w:pPr>
                    <w:rPr>
                      <w:b/>
                      <w:bCs/>
                    </w:rPr>
                  </w:pPr>
                  <w:r w:rsidRPr="0001CBE3">
                    <w:rPr>
                      <w:b/>
                      <w:bCs/>
                    </w:rPr>
                    <w:t>2.d.3</w:t>
                  </w:r>
                </w:p>
              </w:tc>
              <w:tc>
                <w:tcPr>
                  <w:tcW w:w="9470" w:type="dxa"/>
                </w:tcPr>
                <w:p w14:paraId="057409A4" w14:textId="2F612B63" w:rsidR="0001CBE3" w:rsidRDefault="005C3A8E" w:rsidP="0001CBE3">
                  <w:r w:rsidRPr="005C3A8E">
                    <w:t>Oaklawn’s full fee is intended to be reasonably priced in comparison with fees charged by other mental health providers in the area while covering the full cost of services.</w:t>
                  </w:r>
                  <w:r w:rsidR="00A11E8F">
                    <w:t xml:space="preserve"> Oaklawn’s fee schedule is based off of the </w:t>
                  </w:r>
                  <w:r w:rsidR="0097327B">
                    <w:t>Federal Poverty Guidelines</w:t>
                  </w:r>
                  <w:r w:rsidR="005D23C3">
                    <w:t xml:space="preserve"> and reviewed and updated annually to ensure it continues to align with prevailing rates. </w:t>
                  </w:r>
                </w:p>
              </w:tc>
              <w:tc>
                <w:tcPr>
                  <w:tcW w:w="1990" w:type="dxa"/>
                </w:tcPr>
                <w:p w14:paraId="79441C6A" w14:textId="2998B597" w:rsidR="0001CBE3" w:rsidRDefault="003367F8" w:rsidP="0001CBE3">
                  <w:r>
                    <w:t xml:space="preserve">FIN 200 Financial Assistance </w:t>
                  </w:r>
                </w:p>
              </w:tc>
            </w:tr>
            <w:tr w:rsidR="0001CBE3" w14:paraId="4592103A" w14:textId="77777777" w:rsidTr="6C10EAE8">
              <w:trPr>
                <w:trHeight w:val="300"/>
              </w:trPr>
              <w:tc>
                <w:tcPr>
                  <w:tcW w:w="1320" w:type="dxa"/>
                </w:tcPr>
                <w:p w14:paraId="4751CD07" w14:textId="699DE763" w:rsidR="190B25FD" w:rsidRDefault="190B25FD" w:rsidP="0001CBE3">
                  <w:pPr>
                    <w:rPr>
                      <w:b/>
                      <w:bCs/>
                    </w:rPr>
                  </w:pPr>
                  <w:r w:rsidRPr="0001CBE3">
                    <w:rPr>
                      <w:b/>
                      <w:bCs/>
                    </w:rPr>
                    <w:t>2.d.4</w:t>
                  </w:r>
                </w:p>
              </w:tc>
              <w:tc>
                <w:tcPr>
                  <w:tcW w:w="9470" w:type="dxa"/>
                </w:tcPr>
                <w:p w14:paraId="6DEC1017" w14:textId="6B993FC7" w:rsidR="0001CBE3" w:rsidRDefault="00222B4A" w:rsidP="0001CBE3">
                  <w:r>
                    <w:t xml:space="preserve">Oaklawn obtains financial information on all individuals obtaining services. </w:t>
                  </w:r>
                  <w:r w:rsidR="007D71CA">
                    <w:t xml:space="preserve">FIN 200 Financial Assistance outlines eligibility. The policy is applied to all individuals seeking services. </w:t>
                  </w:r>
                </w:p>
              </w:tc>
              <w:tc>
                <w:tcPr>
                  <w:tcW w:w="1990" w:type="dxa"/>
                </w:tcPr>
                <w:p w14:paraId="583E70D3" w14:textId="59609BE5" w:rsidR="0001CBE3" w:rsidRDefault="00EC1F6E" w:rsidP="0001CBE3">
                  <w:r>
                    <w:t>FIN 200 Financial Assistance</w:t>
                  </w:r>
                </w:p>
              </w:tc>
            </w:tr>
            <w:tr w:rsidR="0001CBE3" w14:paraId="36AB0264" w14:textId="77777777" w:rsidTr="6C10EAE8">
              <w:trPr>
                <w:trHeight w:val="300"/>
              </w:trPr>
              <w:tc>
                <w:tcPr>
                  <w:tcW w:w="1320" w:type="dxa"/>
                </w:tcPr>
                <w:p w14:paraId="2D2A651B" w14:textId="67A516F3" w:rsidR="190B25FD" w:rsidRDefault="190B25FD" w:rsidP="0001CBE3">
                  <w:pPr>
                    <w:rPr>
                      <w:b/>
                      <w:bCs/>
                    </w:rPr>
                  </w:pPr>
                  <w:r w:rsidRPr="0001CBE3">
                    <w:rPr>
                      <w:b/>
                      <w:bCs/>
                    </w:rPr>
                    <w:t>2.e.1</w:t>
                  </w:r>
                </w:p>
              </w:tc>
              <w:tc>
                <w:tcPr>
                  <w:tcW w:w="9470" w:type="dxa"/>
                </w:tcPr>
                <w:p w14:paraId="0E642E81" w14:textId="3F9F9FCC" w:rsidR="0001CBE3" w:rsidRDefault="00D636C4" w:rsidP="0001CBE3">
                  <w:r>
                    <w:t>As CS 120 Access to Services states “services are not limited within our catchment area or denied due to place of residence, homelessness, or lack of a permanent address.</w:t>
                  </w:r>
                  <w:r w:rsidR="00C33C77">
                    <w:t xml:space="preserve"> Individuals living outside St. Joseph and Elkhart Counties will be provided crisis and other services as available and appropriate, as well as care coordination and follow-up providers in the individuals catchment area.</w:t>
                  </w:r>
                  <w:r w:rsidR="00BA413A">
                    <w:t>”</w:t>
                  </w:r>
                  <w:r w:rsidR="00C33C77">
                    <w:t xml:space="preserve"> </w:t>
                  </w:r>
                </w:p>
              </w:tc>
              <w:tc>
                <w:tcPr>
                  <w:tcW w:w="1990" w:type="dxa"/>
                </w:tcPr>
                <w:p w14:paraId="21161FD1" w14:textId="304D3073" w:rsidR="0001CBE3" w:rsidRDefault="003367F8" w:rsidP="0001CBE3">
                  <w:r>
                    <w:t>CS 120 Access to Services</w:t>
                  </w:r>
                </w:p>
              </w:tc>
            </w:tr>
            <w:tr w:rsidR="0001CBE3" w14:paraId="17522734" w14:textId="77777777" w:rsidTr="6C10EAE8">
              <w:trPr>
                <w:trHeight w:val="300"/>
              </w:trPr>
              <w:tc>
                <w:tcPr>
                  <w:tcW w:w="1320" w:type="dxa"/>
                </w:tcPr>
                <w:p w14:paraId="13281ADC" w14:textId="7E643CCA" w:rsidR="190B25FD" w:rsidRDefault="190B25FD" w:rsidP="0001CBE3">
                  <w:pPr>
                    <w:rPr>
                      <w:b/>
                      <w:bCs/>
                    </w:rPr>
                  </w:pPr>
                  <w:r w:rsidRPr="0001CBE3">
                    <w:rPr>
                      <w:b/>
                      <w:bCs/>
                    </w:rPr>
                    <w:t>2.e.2</w:t>
                  </w:r>
                </w:p>
              </w:tc>
              <w:tc>
                <w:tcPr>
                  <w:tcW w:w="9470" w:type="dxa"/>
                </w:tcPr>
                <w:p w14:paraId="1EE81CB2" w14:textId="202629BB" w:rsidR="0001CBE3" w:rsidRDefault="00330295" w:rsidP="0001CBE3">
                  <w:r>
                    <w:t>Oaklawn’s 24/7</w:t>
                  </w:r>
                  <w:r w:rsidR="007919A5">
                    <w:t xml:space="preserve"> line</w:t>
                  </w:r>
                  <w:r>
                    <w:t xml:space="preserve"> is available to anyone. </w:t>
                  </w:r>
                  <w:r w:rsidR="00B90630">
                    <w:t xml:space="preserve">Between </w:t>
                  </w:r>
                  <w:r w:rsidR="007919A5">
                    <w:t>on-call</w:t>
                  </w:r>
                  <w:r w:rsidR="00B90630">
                    <w:t xml:space="preserve"> clinicians, </w:t>
                  </w:r>
                  <w:r w:rsidR="007919A5">
                    <w:t xml:space="preserve">the </w:t>
                  </w:r>
                  <w:r w:rsidR="00B90630">
                    <w:t>mobile crisis team</w:t>
                  </w:r>
                  <w:r w:rsidR="007919A5">
                    <w:t>s</w:t>
                  </w:r>
                  <w:r w:rsidR="00B90630">
                    <w:t>, and mobile opioid team</w:t>
                  </w:r>
                  <w:r w:rsidR="00615824">
                    <w:t xml:space="preserve"> (includes Marshall County)</w:t>
                  </w:r>
                  <w:r w:rsidR="00B90630">
                    <w:t xml:space="preserve">, Oaklawn can provide crisis management services (including risk assessment, safety planning, crisis prevention planning, de-escalation, and care coordination) over the phone to anyone, regardless of place of residence. </w:t>
                  </w:r>
                  <w:r w:rsidR="000E59AA">
                    <w:t xml:space="preserve">Oaklawn assists individuals who are outside of our catchment </w:t>
                  </w:r>
                  <w:r w:rsidR="00B84C00">
                    <w:t xml:space="preserve">by </w:t>
                  </w:r>
                  <w:r w:rsidR="001C5A39">
                    <w:t>help</w:t>
                  </w:r>
                  <w:r w:rsidR="00B84C00">
                    <w:t>ing</w:t>
                  </w:r>
                  <w:r w:rsidR="001C5A39">
                    <w:t xml:space="preserve"> </w:t>
                  </w:r>
                  <w:r w:rsidR="008A2C98">
                    <w:t xml:space="preserve">facilitate care that is appropriate to the </w:t>
                  </w:r>
                  <w:r w:rsidR="00B84C00">
                    <w:t>person</w:t>
                  </w:r>
                  <w:r w:rsidR="00D956C4">
                    <w:t>’</w:t>
                  </w:r>
                  <w:r w:rsidR="00B84C00">
                    <w:t>s</w:t>
                  </w:r>
                  <w:r w:rsidR="008A2C98">
                    <w:t xml:space="preserve"> needs in the are</w:t>
                  </w:r>
                  <w:r w:rsidR="00CB44CE">
                    <w:t>a</w:t>
                  </w:r>
                  <w:r w:rsidR="008A2C98">
                    <w:t xml:space="preserve"> in which they are located. </w:t>
                  </w:r>
                </w:p>
              </w:tc>
              <w:tc>
                <w:tcPr>
                  <w:tcW w:w="1990" w:type="dxa"/>
                </w:tcPr>
                <w:p w14:paraId="75471EF1" w14:textId="77777777" w:rsidR="00C32A03" w:rsidRPr="00C32A03" w:rsidRDefault="00C32A03" w:rsidP="00C32A03">
                  <w:r w:rsidRPr="00C32A03">
                    <w:t>Oaklawn’s Continuum of Care- CCBHC</w:t>
                  </w:r>
                </w:p>
                <w:p w14:paraId="447B0C85" w14:textId="77777777" w:rsidR="00C32A03" w:rsidRPr="00C32A03" w:rsidRDefault="00C32A03" w:rsidP="00C32A03"/>
                <w:p w14:paraId="3F9C25A8" w14:textId="77777777" w:rsidR="00C32A03" w:rsidRPr="00C32A03" w:rsidRDefault="00C32A03" w:rsidP="00C32A03">
                  <w:pPr>
                    <w:rPr>
                      <w:lang w:val="en-US"/>
                    </w:rPr>
                  </w:pPr>
                  <w:r w:rsidRPr="00C32A03">
                    <w:rPr>
                      <w:lang w:val="en-US"/>
                    </w:rPr>
                    <w:t>CS 426 After-Hours On-Call</w:t>
                  </w:r>
                </w:p>
                <w:p w14:paraId="023585BE" w14:textId="77777777" w:rsidR="0001CBE3" w:rsidRDefault="0001CBE3" w:rsidP="0001CBE3"/>
                <w:p w14:paraId="30E06DB4" w14:textId="081B162D" w:rsidR="0001CBE3" w:rsidRDefault="00C32A03" w:rsidP="0001CBE3">
                  <w:r>
                    <w:lastRenderedPageBreak/>
                    <w:t>CS 121 Phone Crisis and Mobile Services</w:t>
                  </w:r>
                </w:p>
              </w:tc>
            </w:tr>
          </w:tbl>
          <w:p w14:paraId="1529D344" w14:textId="1C51FEEB" w:rsidR="00077324" w:rsidRPr="00586C9F" w:rsidRDefault="00077324" w:rsidP="44651E8E">
            <w:pPr>
              <w:widowControl w:val="0"/>
              <w:spacing w:line="276" w:lineRule="auto"/>
              <w:rPr>
                <w:b/>
                <w:bCs/>
              </w:rPr>
            </w:pPr>
          </w:p>
        </w:tc>
      </w:tr>
    </w:tbl>
    <w:p w14:paraId="5D9E69CE" w14:textId="05B5935A" w:rsidR="54C9192E" w:rsidRDefault="54C9192E">
      <w:r>
        <w:lastRenderedPageBreak/>
        <w:br w:type="page"/>
      </w:r>
    </w:p>
    <w:p w14:paraId="1529D349" w14:textId="4F069BC2" w:rsidR="00077324" w:rsidRPr="00586C9F" w:rsidRDefault="00FB5034">
      <w:pPr>
        <w:pStyle w:val="Heading1"/>
        <w:rPr>
          <w:sz w:val="28"/>
          <w:szCs w:val="28"/>
        </w:rPr>
      </w:pPr>
      <w:bookmarkStart w:id="7" w:name="_heading=h.48u7dufiajd8" w:colFirst="0" w:colLast="0"/>
      <w:bookmarkStart w:id="8" w:name="_heading=h.vtyey7y9kzjv" w:colFirst="0" w:colLast="0"/>
      <w:bookmarkEnd w:id="7"/>
      <w:bookmarkEnd w:id="8"/>
      <w:r w:rsidRPr="00586C9F">
        <w:rPr>
          <w:sz w:val="28"/>
          <w:szCs w:val="28"/>
        </w:rPr>
        <w:lastRenderedPageBreak/>
        <w:t>Program Requirement 3: Care Coordination</w:t>
      </w:r>
    </w:p>
    <w:tbl>
      <w:tblPr>
        <w:tblStyle w:val="10"/>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34E" w14:textId="77777777" w:rsidTr="00586C9F">
        <w:tc>
          <w:tcPr>
            <w:tcW w:w="1185" w:type="dxa"/>
            <w:shd w:val="clear" w:color="auto" w:fill="D9D9D9" w:themeFill="background1" w:themeFillShade="D9"/>
            <w:tcMar>
              <w:top w:w="100" w:type="dxa"/>
              <w:left w:w="100" w:type="dxa"/>
              <w:bottom w:w="100" w:type="dxa"/>
              <w:right w:w="100" w:type="dxa"/>
            </w:tcMar>
          </w:tcPr>
          <w:p w14:paraId="1529D34A" w14:textId="77777777" w:rsidR="00077324" w:rsidRPr="00586C9F" w:rsidRDefault="00FB5034">
            <w:pPr>
              <w:widowControl w:val="0"/>
              <w:pBdr>
                <w:top w:val="nil"/>
                <w:left w:val="nil"/>
                <w:bottom w:val="nil"/>
                <w:right w:val="nil"/>
                <w:between w:val="nil"/>
              </w:pBdr>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14:paraId="1529D34B" w14:textId="77777777" w:rsidR="00077324" w:rsidRPr="00586C9F" w:rsidRDefault="00FB5034">
            <w:pPr>
              <w:widowControl w:val="0"/>
              <w:pBdr>
                <w:top w:val="nil"/>
                <w:left w:val="nil"/>
                <w:bottom w:val="nil"/>
                <w:right w:val="nil"/>
                <w:between w:val="nil"/>
              </w:pBdr>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34C" w14:textId="77777777" w:rsidR="00077324" w:rsidRPr="00586C9F" w:rsidRDefault="00FB5034">
            <w:pPr>
              <w:widowControl w:val="0"/>
              <w:pBdr>
                <w:top w:val="nil"/>
                <w:left w:val="nil"/>
                <w:bottom w:val="nil"/>
                <w:right w:val="nil"/>
                <w:between w:val="nil"/>
              </w:pBdr>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34D" w14:textId="77777777" w:rsidR="00077324" w:rsidRPr="00586C9F" w:rsidRDefault="00FB5034">
            <w:pPr>
              <w:widowControl w:val="0"/>
              <w:rPr>
                <w:b/>
              </w:rPr>
            </w:pPr>
            <w:r w:rsidRPr="00586C9F">
              <w:rPr>
                <w:b/>
              </w:rPr>
              <w:t>If not, will you be able to meet this criterion by 7/1/24?</w:t>
            </w:r>
          </w:p>
        </w:tc>
      </w:tr>
      <w:tr w:rsidR="00586C9F" w:rsidRPr="00586C9F" w14:paraId="1529D353" w14:textId="77777777">
        <w:tc>
          <w:tcPr>
            <w:tcW w:w="1185" w:type="dxa"/>
            <w:shd w:val="clear" w:color="auto" w:fill="auto"/>
            <w:tcMar>
              <w:top w:w="100" w:type="dxa"/>
              <w:left w:w="100" w:type="dxa"/>
              <w:bottom w:w="100" w:type="dxa"/>
              <w:right w:w="100" w:type="dxa"/>
            </w:tcMar>
          </w:tcPr>
          <w:p w14:paraId="1529D34F" w14:textId="77777777" w:rsidR="00077324" w:rsidRPr="00586C9F" w:rsidRDefault="00FB5034">
            <w:pPr>
              <w:widowControl w:val="0"/>
              <w:pBdr>
                <w:top w:val="nil"/>
                <w:left w:val="nil"/>
                <w:bottom w:val="nil"/>
                <w:right w:val="nil"/>
                <w:between w:val="nil"/>
              </w:pBdr>
            </w:pPr>
            <w:r w:rsidRPr="00586C9F">
              <w:t>3.a.1</w:t>
            </w:r>
          </w:p>
        </w:tc>
        <w:tc>
          <w:tcPr>
            <w:tcW w:w="8429" w:type="dxa"/>
            <w:shd w:val="clear" w:color="auto" w:fill="auto"/>
            <w:tcMar>
              <w:top w:w="100" w:type="dxa"/>
              <w:left w:w="100" w:type="dxa"/>
              <w:bottom w:w="100" w:type="dxa"/>
              <w:right w:w="100" w:type="dxa"/>
            </w:tcMar>
          </w:tcPr>
          <w:p w14:paraId="1529D350" w14:textId="77777777" w:rsidR="00077324" w:rsidRPr="00586C9F" w:rsidRDefault="00FB5034">
            <w:r w:rsidRPr="00586C9F">
              <w:t>Based on a person-centered and family-centered treatment plan aligned with the requirements of Section 2402(a) of the Affordable Care Act and aligned with state regulations and consistent with best practices, the CCBHC coordinates care across the spectrum of health services. This includes access to high-quality physical health (both acute and chronic) and behavioral health care, as well as social services, housing, educational systems, and employment opportunities as necessary to facilitate wellness and recovery of the whole person. The CCBHC also coordinates with other systems to meet the needs of the people they serve, including criminal and juvenile justice and child welfare.</w:t>
            </w:r>
            <w:r w:rsidRPr="00586C9F">
              <w:br/>
            </w:r>
            <w:r w:rsidRPr="00586C9F">
              <w:br/>
            </w:r>
            <w:r w:rsidRPr="00586C9F">
              <w:rPr>
                <w:i/>
              </w:rPr>
              <w:t xml:space="preserve">Note: See criteria 4.k relating to care coordination requirements for veterans. </w:t>
            </w:r>
          </w:p>
        </w:tc>
        <w:tc>
          <w:tcPr>
            <w:tcW w:w="1680" w:type="dxa"/>
            <w:shd w:val="clear" w:color="auto" w:fill="auto"/>
            <w:tcMar>
              <w:top w:w="100" w:type="dxa"/>
              <w:left w:w="100" w:type="dxa"/>
              <w:bottom w:w="100" w:type="dxa"/>
              <w:right w:w="100" w:type="dxa"/>
            </w:tcMar>
          </w:tcPr>
          <w:p w14:paraId="1529D351" w14:textId="71B53868" w:rsidR="00077324" w:rsidRPr="00586C9F" w:rsidRDefault="009341CF">
            <w:pPr>
              <w:widowControl w:val="0"/>
              <w:pBdr>
                <w:top w:val="nil"/>
                <w:left w:val="nil"/>
                <w:bottom w:val="nil"/>
                <w:right w:val="nil"/>
                <w:between w:val="nil"/>
              </w:pBdr>
              <w:rPr>
                <w:b/>
              </w:rPr>
            </w:pPr>
            <w:r>
              <w:rPr>
                <w:b/>
              </w:rPr>
              <w:t xml:space="preserve">YES, exceeding </w:t>
            </w:r>
          </w:p>
        </w:tc>
        <w:tc>
          <w:tcPr>
            <w:tcW w:w="1680" w:type="dxa"/>
            <w:shd w:val="clear" w:color="auto" w:fill="auto"/>
            <w:tcMar>
              <w:top w:w="100" w:type="dxa"/>
              <w:left w:w="100" w:type="dxa"/>
              <w:bottom w:w="100" w:type="dxa"/>
              <w:right w:w="100" w:type="dxa"/>
            </w:tcMar>
          </w:tcPr>
          <w:p w14:paraId="1529D352" w14:textId="77777777" w:rsidR="00077324" w:rsidRPr="00586C9F" w:rsidRDefault="00077324">
            <w:pPr>
              <w:widowControl w:val="0"/>
              <w:pBdr>
                <w:top w:val="nil"/>
                <w:left w:val="nil"/>
                <w:bottom w:val="nil"/>
                <w:right w:val="nil"/>
                <w:between w:val="nil"/>
              </w:pBdr>
              <w:rPr>
                <w:b/>
              </w:rPr>
            </w:pPr>
          </w:p>
        </w:tc>
      </w:tr>
      <w:tr w:rsidR="00586C9F" w:rsidRPr="00586C9F" w14:paraId="1529D358" w14:textId="77777777" w:rsidTr="005D23C3">
        <w:tc>
          <w:tcPr>
            <w:tcW w:w="1185" w:type="dxa"/>
            <w:shd w:val="clear" w:color="auto" w:fill="auto"/>
            <w:tcMar>
              <w:top w:w="100" w:type="dxa"/>
              <w:left w:w="100" w:type="dxa"/>
              <w:bottom w:w="100" w:type="dxa"/>
              <w:right w:w="100" w:type="dxa"/>
            </w:tcMar>
          </w:tcPr>
          <w:p w14:paraId="1529D354" w14:textId="77777777" w:rsidR="00077324" w:rsidRPr="00586C9F" w:rsidRDefault="00FB5034">
            <w:pPr>
              <w:widowControl w:val="0"/>
              <w:pBdr>
                <w:top w:val="nil"/>
                <w:left w:val="nil"/>
                <w:bottom w:val="nil"/>
                <w:right w:val="nil"/>
                <w:between w:val="nil"/>
              </w:pBdr>
            </w:pPr>
            <w:r w:rsidRPr="00586C9F">
              <w:t>3.a.2</w:t>
            </w:r>
          </w:p>
        </w:tc>
        <w:tc>
          <w:tcPr>
            <w:tcW w:w="8429" w:type="dxa"/>
            <w:shd w:val="clear" w:color="auto" w:fill="auto"/>
            <w:tcMar>
              <w:top w:w="100" w:type="dxa"/>
              <w:left w:w="100" w:type="dxa"/>
              <w:bottom w:w="100" w:type="dxa"/>
              <w:right w:w="100" w:type="dxa"/>
            </w:tcMar>
          </w:tcPr>
          <w:p w14:paraId="1529D355" w14:textId="2412D7D7" w:rsidR="00077324" w:rsidRPr="00CA4FE6" w:rsidRDefault="00FB5034">
            <w:pPr>
              <w:rPr>
                <w:i/>
              </w:rPr>
            </w:pPr>
            <w:r w:rsidRPr="00C906E7">
              <w:t>The CCBHC maintains the necessary documentation to satisfy the requirements of HIPAA (Pub. L. No. 104-191, 110 Stat. 1936 (1996)), 42 CFR Part 2, and other federal and state privacy laws, including patient privacy requirements specific to the care of minors. To promote coordination of care, the CCBHC will obtain necessary consents for sharing information with community partners where information is not able to be shared under HIPAA and other federal and state laws and regulations. If the CCBHC is unable, after reasonable attempts, to obtain consent for any care coordination activity specified in program requirement 3, such attempts must be documented and revisited at time of treatment plan review and/or as needed.</w:t>
            </w:r>
            <w:r w:rsidRPr="003011A9">
              <w:rPr>
                <w:shd w:val="clear" w:color="auto" w:fill="F79646" w:themeFill="accent6"/>
              </w:rPr>
              <w:br/>
            </w:r>
            <w:r w:rsidRPr="003011A9">
              <w:rPr>
                <w:shd w:val="clear" w:color="auto" w:fill="F79646" w:themeFill="accent6"/>
              </w:rPr>
              <w:br/>
            </w:r>
            <w:r w:rsidRPr="00C906E7">
              <w:rPr>
                <w:i/>
              </w:rPr>
              <w:t>Note: CCBHCs are encouraged to explore options for electronic documentation of</w:t>
            </w:r>
            <w:r w:rsidRPr="00586C9F">
              <w:rPr>
                <w:i/>
              </w:rPr>
              <w:t xml:space="preserve"> </w:t>
            </w:r>
            <w:r w:rsidRPr="00586C9F">
              <w:rPr>
                <w:i/>
              </w:rPr>
              <w:lastRenderedPageBreak/>
              <w:t>consent where feasible and responsive to the needs and capabilities of the person receiving services. See standards within the Interoperability Standards Advisory.</w:t>
            </w:r>
          </w:p>
        </w:tc>
        <w:tc>
          <w:tcPr>
            <w:tcW w:w="1680" w:type="dxa"/>
            <w:shd w:val="clear" w:color="auto" w:fill="auto"/>
            <w:tcMar>
              <w:top w:w="100" w:type="dxa"/>
              <w:left w:w="100" w:type="dxa"/>
              <w:bottom w:w="100" w:type="dxa"/>
              <w:right w:w="100" w:type="dxa"/>
            </w:tcMar>
          </w:tcPr>
          <w:p w14:paraId="41338236" w14:textId="181C7844" w:rsidR="00EE245A" w:rsidRPr="00EE245A" w:rsidRDefault="5D2398AB" w:rsidP="2EA35066">
            <w:pPr>
              <w:widowControl w:val="0"/>
            </w:pPr>
            <w:r w:rsidRPr="2EA35066">
              <w:rPr>
                <w:b/>
                <w:bCs/>
              </w:rPr>
              <w:lastRenderedPageBreak/>
              <w:t>Yes</w:t>
            </w:r>
          </w:p>
          <w:p w14:paraId="1529D356" w14:textId="3EE3E58B" w:rsidR="003011A9" w:rsidRPr="00EE245A" w:rsidRDefault="003011A9">
            <w:pPr>
              <w:widowControl w:val="0"/>
              <w:pBdr>
                <w:top w:val="nil"/>
                <w:left w:val="nil"/>
                <w:bottom w:val="nil"/>
                <w:right w:val="nil"/>
                <w:between w:val="nil"/>
              </w:pBdr>
              <w:rPr>
                <w:b/>
                <w:sz w:val="16"/>
                <w:szCs w:val="16"/>
              </w:rPr>
            </w:pPr>
          </w:p>
        </w:tc>
        <w:tc>
          <w:tcPr>
            <w:tcW w:w="1680" w:type="dxa"/>
            <w:shd w:val="clear" w:color="auto" w:fill="auto"/>
            <w:tcMar>
              <w:top w:w="100" w:type="dxa"/>
              <w:left w:w="100" w:type="dxa"/>
              <w:bottom w:w="100" w:type="dxa"/>
              <w:right w:w="100" w:type="dxa"/>
            </w:tcMar>
          </w:tcPr>
          <w:p w14:paraId="1529D357" w14:textId="77777777" w:rsidR="00077324" w:rsidRPr="00586C9F" w:rsidRDefault="00077324">
            <w:pPr>
              <w:widowControl w:val="0"/>
              <w:pBdr>
                <w:top w:val="nil"/>
                <w:left w:val="nil"/>
                <w:bottom w:val="nil"/>
                <w:right w:val="nil"/>
                <w:between w:val="nil"/>
              </w:pBdr>
              <w:rPr>
                <w:b/>
              </w:rPr>
            </w:pPr>
          </w:p>
        </w:tc>
      </w:tr>
      <w:tr w:rsidR="00586C9F" w:rsidRPr="00586C9F" w14:paraId="1529D35D" w14:textId="77777777" w:rsidTr="4BA4774A">
        <w:tc>
          <w:tcPr>
            <w:tcW w:w="1185" w:type="dxa"/>
            <w:shd w:val="clear" w:color="auto" w:fill="auto"/>
            <w:tcMar>
              <w:top w:w="100" w:type="dxa"/>
              <w:left w:w="100" w:type="dxa"/>
              <w:bottom w:w="100" w:type="dxa"/>
              <w:right w:w="100" w:type="dxa"/>
            </w:tcMar>
          </w:tcPr>
          <w:p w14:paraId="1529D359" w14:textId="77777777" w:rsidR="00077324" w:rsidRPr="00586C9F" w:rsidRDefault="00FB5034">
            <w:pPr>
              <w:widowControl w:val="0"/>
              <w:pBdr>
                <w:top w:val="nil"/>
                <w:left w:val="nil"/>
                <w:bottom w:val="nil"/>
                <w:right w:val="nil"/>
                <w:between w:val="nil"/>
              </w:pBdr>
            </w:pPr>
            <w:r w:rsidRPr="00586C9F">
              <w:t>3.a.3</w:t>
            </w:r>
          </w:p>
        </w:tc>
        <w:tc>
          <w:tcPr>
            <w:tcW w:w="8429" w:type="dxa"/>
            <w:tcMar>
              <w:top w:w="100" w:type="dxa"/>
              <w:left w:w="100" w:type="dxa"/>
              <w:bottom w:w="100" w:type="dxa"/>
              <w:right w:w="100" w:type="dxa"/>
            </w:tcMar>
          </w:tcPr>
          <w:p w14:paraId="1529D35A" w14:textId="77777777" w:rsidR="00077324" w:rsidRPr="00586C9F" w:rsidRDefault="00FB5034">
            <w:r w:rsidRPr="00586C9F">
              <w:t>Consistent with requirements of privacy, confidentiality, and the preferences and needs of people receiving services, the CCBHC assists people receiving services and the families of children and youth referred to external providers or resources in obtaining an appointment and tracking participation in services to ensure coordination and receipt of supports. The CCBHC must follow up with the person receiving services or their parent/guardian to ensure they were able to access services they were referred to, including external referral sources. The CCBHC must document follow-up services in the patient's record.</w:t>
            </w:r>
          </w:p>
        </w:tc>
        <w:tc>
          <w:tcPr>
            <w:tcW w:w="1680" w:type="dxa"/>
            <w:shd w:val="clear" w:color="auto" w:fill="auto"/>
            <w:tcMar>
              <w:top w:w="100" w:type="dxa"/>
              <w:left w:w="100" w:type="dxa"/>
              <w:bottom w:w="100" w:type="dxa"/>
              <w:right w:w="100" w:type="dxa"/>
            </w:tcMar>
          </w:tcPr>
          <w:p w14:paraId="1447DEEA" w14:textId="181C7844" w:rsidR="00077324" w:rsidRPr="00D31DBF" w:rsidRDefault="3A62B351" w:rsidP="4BA4774A">
            <w:pPr>
              <w:widowControl w:val="0"/>
            </w:pPr>
            <w:r w:rsidRPr="4BA4774A">
              <w:rPr>
                <w:b/>
                <w:bCs/>
              </w:rPr>
              <w:t>Yes</w:t>
            </w:r>
          </w:p>
          <w:p w14:paraId="1529D35B" w14:textId="10EEE4CE" w:rsidR="00077324" w:rsidRPr="00D31DBF" w:rsidRDefault="00077324">
            <w:pPr>
              <w:widowControl w:val="0"/>
              <w:pBdr>
                <w:top w:val="nil"/>
                <w:left w:val="nil"/>
                <w:bottom w:val="nil"/>
                <w:right w:val="nil"/>
                <w:between w:val="nil"/>
              </w:pBdr>
              <w:rPr>
                <w:b/>
                <w:sz w:val="16"/>
                <w:szCs w:val="16"/>
              </w:rPr>
            </w:pPr>
          </w:p>
        </w:tc>
        <w:tc>
          <w:tcPr>
            <w:tcW w:w="1680" w:type="dxa"/>
            <w:shd w:val="clear" w:color="auto" w:fill="auto"/>
            <w:tcMar>
              <w:top w:w="100" w:type="dxa"/>
              <w:left w:w="100" w:type="dxa"/>
              <w:bottom w:w="100" w:type="dxa"/>
              <w:right w:w="100" w:type="dxa"/>
            </w:tcMar>
          </w:tcPr>
          <w:p w14:paraId="1529D35C" w14:textId="77777777" w:rsidR="00077324" w:rsidRPr="00586C9F" w:rsidRDefault="00077324">
            <w:pPr>
              <w:widowControl w:val="0"/>
              <w:pBdr>
                <w:top w:val="nil"/>
                <w:left w:val="nil"/>
                <w:bottom w:val="nil"/>
                <w:right w:val="nil"/>
                <w:between w:val="nil"/>
              </w:pBdr>
              <w:rPr>
                <w:b/>
              </w:rPr>
            </w:pPr>
          </w:p>
        </w:tc>
      </w:tr>
      <w:tr w:rsidR="00586C9F" w:rsidRPr="00586C9F" w14:paraId="1529D362" w14:textId="77777777">
        <w:tc>
          <w:tcPr>
            <w:tcW w:w="1185" w:type="dxa"/>
            <w:shd w:val="clear" w:color="auto" w:fill="auto"/>
            <w:tcMar>
              <w:top w:w="100" w:type="dxa"/>
              <w:left w:w="100" w:type="dxa"/>
              <w:bottom w:w="100" w:type="dxa"/>
              <w:right w:w="100" w:type="dxa"/>
            </w:tcMar>
          </w:tcPr>
          <w:p w14:paraId="1529D35E" w14:textId="77777777" w:rsidR="00077324" w:rsidRPr="00586C9F" w:rsidRDefault="00FB5034">
            <w:pPr>
              <w:widowControl w:val="0"/>
              <w:pBdr>
                <w:top w:val="nil"/>
                <w:left w:val="nil"/>
                <w:bottom w:val="nil"/>
                <w:right w:val="nil"/>
                <w:between w:val="nil"/>
              </w:pBdr>
            </w:pPr>
            <w:r w:rsidRPr="00586C9F">
              <w:t>3.a.4</w:t>
            </w:r>
          </w:p>
        </w:tc>
        <w:tc>
          <w:tcPr>
            <w:tcW w:w="8429" w:type="dxa"/>
            <w:shd w:val="clear" w:color="auto" w:fill="auto"/>
            <w:tcMar>
              <w:top w:w="100" w:type="dxa"/>
              <w:left w:w="100" w:type="dxa"/>
              <w:bottom w:w="100" w:type="dxa"/>
              <w:right w:w="100" w:type="dxa"/>
            </w:tcMar>
          </w:tcPr>
          <w:p w14:paraId="1529D35F" w14:textId="77777777" w:rsidR="00077324" w:rsidRPr="00586C9F" w:rsidRDefault="00FB5034">
            <w:r w:rsidRPr="00586C9F">
              <w:t>The CCBHC shall coordinate care in keeping with the preferences of the person receiving services and their care needs. To the extent possible, care coordination should be provided, as appropriate, in collaboration with the family/caregiver of the person receiving services and other supports identified by the person. To identify the preferences of the person in the event of psychiatric or substance use crisis, the CCBHC develops a crisis prevention plan with each person receiving services. At minimum, people receiving services should be counseled about the use of the National Suicide &amp; Crisis Lifeline (988), local hotlines, warmlines, mobile crisis, stabilization services, and Recovery Hubs peer recovery supports (211) should a crisis arise when providers are not in their office. Crisis prevention plan specifics are detailed in Criteria 2.c.6.</w:t>
            </w:r>
          </w:p>
        </w:tc>
        <w:tc>
          <w:tcPr>
            <w:tcW w:w="1680" w:type="dxa"/>
            <w:shd w:val="clear" w:color="auto" w:fill="auto"/>
            <w:tcMar>
              <w:top w:w="100" w:type="dxa"/>
              <w:left w:w="100" w:type="dxa"/>
              <w:bottom w:w="100" w:type="dxa"/>
              <w:right w:w="100" w:type="dxa"/>
            </w:tcMar>
          </w:tcPr>
          <w:p w14:paraId="1529D360" w14:textId="63C5986F" w:rsidR="00077324" w:rsidRPr="00586C9F" w:rsidRDefault="007F4277">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61" w14:textId="77777777" w:rsidR="00077324" w:rsidRPr="00586C9F" w:rsidRDefault="00077324">
            <w:pPr>
              <w:widowControl w:val="0"/>
              <w:pBdr>
                <w:top w:val="nil"/>
                <w:left w:val="nil"/>
                <w:bottom w:val="nil"/>
                <w:right w:val="nil"/>
                <w:between w:val="nil"/>
              </w:pBdr>
              <w:rPr>
                <w:b/>
              </w:rPr>
            </w:pPr>
          </w:p>
        </w:tc>
      </w:tr>
      <w:tr w:rsidR="00586C9F" w:rsidRPr="00586C9F" w14:paraId="1529D367" w14:textId="77777777">
        <w:tc>
          <w:tcPr>
            <w:tcW w:w="1185" w:type="dxa"/>
            <w:shd w:val="clear" w:color="auto" w:fill="auto"/>
            <w:tcMar>
              <w:top w:w="100" w:type="dxa"/>
              <w:left w:w="100" w:type="dxa"/>
              <w:bottom w:w="100" w:type="dxa"/>
              <w:right w:w="100" w:type="dxa"/>
            </w:tcMar>
          </w:tcPr>
          <w:p w14:paraId="1529D363" w14:textId="77777777" w:rsidR="00077324" w:rsidRPr="00586C9F" w:rsidRDefault="00FB5034">
            <w:pPr>
              <w:widowControl w:val="0"/>
              <w:pBdr>
                <w:top w:val="nil"/>
                <w:left w:val="nil"/>
                <w:bottom w:val="nil"/>
                <w:right w:val="nil"/>
                <w:between w:val="nil"/>
              </w:pBdr>
            </w:pPr>
            <w:r w:rsidRPr="00586C9F">
              <w:t>3.a.5</w:t>
            </w:r>
          </w:p>
        </w:tc>
        <w:tc>
          <w:tcPr>
            <w:tcW w:w="8429" w:type="dxa"/>
            <w:shd w:val="clear" w:color="auto" w:fill="auto"/>
            <w:tcMar>
              <w:top w:w="100" w:type="dxa"/>
              <w:left w:w="100" w:type="dxa"/>
              <w:bottom w:w="100" w:type="dxa"/>
              <w:right w:w="100" w:type="dxa"/>
            </w:tcMar>
          </w:tcPr>
          <w:p w14:paraId="1529D364" w14:textId="77777777" w:rsidR="00077324" w:rsidRPr="00586C9F" w:rsidRDefault="00FB5034">
            <w:r w:rsidRPr="00586C9F">
              <w:t xml:space="preserve">Appropriate care coordination requires the CCBHC to make and document reasonable attempts to determine any medications prescribed by other providers. To the extent that state laws allow, the state Prescription Drug Monitoring Program (PDMP) must be consulted before prescribing medications. The PDMP should also be consulted during the comprehensive evaluation. Upon appropriate consent to release of information, the CCBHC is also required to provide such information to other providers not affiliated with the CCBHC to the extent necessary for safe and quality care. If the person receiving services is on methadone treatment, the CCBHC </w:t>
            </w:r>
            <w:r w:rsidRPr="00586C9F">
              <w:lastRenderedPageBreak/>
              <w:t>must connect with the Opioid Treatment Program (OTP) to adequately provide services.</w:t>
            </w:r>
          </w:p>
        </w:tc>
        <w:tc>
          <w:tcPr>
            <w:tcW w:w="1680" w:type="dxa"/>
            <w:shd w:val="clear" w:color="auto" w:fill="auto"/>
            <w:tcMar>
              <w:top w:w="100" w:type="dxa"/>
              <w:left w:w="100" w:type="dxa"/>
              <w:bottom w:w="100" w:type="dxa"/>
              <w:right w:w="100" w:type="dxa"/>
            </w:tcMar>
          </w:tcPr>
          <w:p w14:paraId="06646D81" w14:textId="77777777" w:rsidR="00077324" w:rsidRDefault="00C463F8">
            <w:pPr>
              <w:widowControl w:val="0"/>
              <w:pBdr>
                <w:top w:val="nil"/>
                <w:left w:val="nil"/>
                <w:bottom w:val="nil"/>
                <w:right w:val="nil"/>
                <w:between w:val="nil"/>
              </w:pBdr>
              <w:rPr>
                <w:b/>
              </w:rPr>
            </w:pPr>
            <w:r>
              <w:rPr>
                <w:b/>
              </w:rPr>
              <w:lastRenderedPageBreak/>
              <w:t>YES-</w:t>
            </w:r>
          </w:p>
          <w:p w14:paraId="1529D365" w14:textId="6CB6E694" w:rsidR="00077324" w:rsidRPr="00586C9F" w:rsidRDefault="002D1F31">
            <w:pPr>
              <w:widowControl w:val="0"/>
              <w:pBdr>
                <w:top w:val="nil"/>
                <w:left w:val="nil"/>
                <w:bottom w:val="nil"/>
                <w:right w:val="nil"/>
                <w:between w:val="nil"/>
              </w:pBdr>
              <w:rPr>
                <w:b/>
              </w:rPr>
            </w:pPr>
            <w:r>
              <w:rPr>
                <w:b/>
              </w:rPr>
              <w:t>Exceeding</w:t>
            </w:r>
          </w:p>
        </w:tc>
        <w:tc>
          <w:tcPr>
            <w:tcW w:w="1680" w:type="dxa"/>
            <w:shd w:val="clear" w:color="auto" w:fill="auto"/>
            <w:tcMar>
              <w:top w:w="100" w:type="dxa"/>
              <w:left w:w="100" w:type="dxa"/>
              <w:bottom w:w="100" w:type="dxa"/>
              <w:right w:w="100" w:type="dxa"/>
            </w:tcMar>
          </w:tcPr>
          <w:p w14:paraId="1529D366" w14:textId="77777777" w:rsidR="00077324" w:rsidRPr="00586C9F" w:rsidRDefault="00077324">
            <w:pPr>
              <w:widowControl w:val="0"/>
              <w:pBdr>
                <w:top w:val="nil"/>
                <w:left w:val="nil"/>
                <w:bottom w:val="nil"/>
                <w:right w:val="nil"/>
                <w:between w:val="nil"/>
              </w:pBdr>
              <w:rPr>
                <w:b/>
              </w:rPr>
            </w:pPr>
          </w:p>
        </w:tc>
      </w:tr>
      <w:tr w:rsidR="00586C9F" w:rsidRPr="00586C9F" w14:paraId="1529D36C" w14:textId="77777777">
        <w:tc>
          <w:tcPr>
            <w:tcW w:w="1185" w:type="dxa"/>
            <w:shd w:val="clear" w:color="auto" w:fill="auto"/>
            <w:tcMar>
              <w:top w:w="100" w:type="dxa"/>
              <w:left w:w="100" w:type="dxa"/>
              <w:bottom w:w="100" w:type="dxa"/>
              <w:right w:w="100" w:type="dxa"/>
            </w:tcMar>
          </w:tcPr>
          <w:p w14:paraId="1529D368" w14:textId="77777777" w:rsidR="00077324" w:rsidRPr="00586C9F" w:rsidRDefault="00FB5034">
            <w:pPr>
              <w:widowControl w:val="0"/>
              <w:pBdr>
                <w:top w:val="nil"/>
                <w:left w:val="nil"/>
                <w:bottom w:val="nil"/>
                <w:right w:val="nil"/>
                <w:between w:val="nil"/>
              </w:pBdr>
            </w:pPr>
            <w:r w:rsidRPr="00586C9F">
              <w:t>3.a.6</w:t>
            </w:r>
          </w:p>
        </w:tc>
        <w:tc>
          <w:tcPr>
            <w:tcW w:w="8429" w:type="dxa"/>
            <w:shd w:val="clear" w:color="auto" w:fill="auto"/>
            <w:tcMar>
              <w:top w:w="100" w:type="dxa"/>
              <w:left w:w="100" w:type="dxa"/>
              <w:bottom w:w="100" w:type="dxa"/>
              <w:right w:w="100" w:type="dxa"/>
            </w:tcMar>
          </w:tcPr>
          <w:p w14:paraId="1529D369" w14:textId="77777777" w:rsidR="00077324" w:rsidRPr="00586C9F" w:rsidRDefault="00FB5034">
            <w:r w:rsidRPr="00586C9F">
              <w:t>Nothing about a CCBHC’s agreements for care coordination should limit the freedom of a person receiving services and/or their parent/guardian to choose their provider within the CCBHC, with its DCOs, or with any other provider.  The CCBHC must include language around freedom of choice, as part of the patient's rights documents. This language shall include that a person receiving services has the freedom to choose their provider and to change their provider, without having to specify a reason.</w:t>
            </w:r>
          </w:p>
        </w:tc>
        <w:tc>
          <w:tcPr>
            <w:tcW w:w="1680" w:type="dxa"/>
            <w:shd w:val="clear" w:color="auto" w:fill="auto"/>
            <w:tcMar>
              <w:top w:w="100" w:type="dxa"/>
              <w:left w:w="100" w:type="dxa"/>
              <w:bottom w:w="100" w:type="dxa"/>
              <w:right w:w="100" w:type="dxa"/>
            </w:tcMar>
          </w:tcPr>
          <w:p w14:paraId="1529D36A" w14:textId="6ED143CE" w:rsidR="00077324" w:rsidRPr="00586C9F" w:rsidRDefault="00C463F8">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6B" w14:textId="77777777" w:rsidR="00077324" w:rsidRPr="00586C9F" w:rsidRDefault="00077324">
            <w:pPr>
              <w:widowControl w:val="0"/>
              <w:pBdr>
                <w:top w:val="nil"/>
                <w:left w:val="nil"/>
                <w:bottom w:val="nil"/>
                <w:right w:val="nil"/>
                <w:between w:val="nil"/>
              </w:pBdr>
              <w:rPr>
                <w:b/>
              </w:rPr>
            </w:pPr>
          </w:p>
        </w:tc>
      </w:tr>
      <w:tr w:rsidR="00586C9F" w:rsidRPr="00586C9F" w14:paraId="1529D371" w14:textId="77777777">
        <w:tc>
          <w:tcPr>
            <w:tcW w:w="1185" w:type="dxa"/>
            <w:shd w:val="clear" w:color="auto" w:fill="auto"/>
            <w:tcMar>
              <w:top w:w="100" w:type="dxa"/>
              <w:left w:w="100" w:type="dxa"/>
              <w:bottom w:w="100" w:type="dxa"/>
              <w:right w:w="100" w:type="dxa"/>
            </w:tcMar>
          </w:tcPr>
          <w:p w14:paraId="1529D36D" w14:textId="77777777" w:rsidR="00077324" w:rsidRPr="00586C9F" w:rsidRDefault="00FB5034">
            <w:pPr>
              <w:widowControl w:val="0"/>
              <w:pBdr>
                <w:top w:val="nil"/>
                <w:left w:val="nil"/>
                <w:bottom w:val="nil"/>
                <w:right w:val="nil"/>
                <w:between w:val="nil"/>
              </w:pBdr>
            </w:pPr>
            <w:r w:rsidRPr="00586C9F">
              <w:t>3.a.7</w:t>
            </w:r>
          </w:p>
        </w:tc>
        <w:tc>
          <w:tcPr>
            <w:tcW w:w="8429" w:type="dxa"/>
            <w:shd w:val="clear" w:color="auto" w:fill="auto"/>
            <w:tcMar>
              <w:top w:w="100" w:type="dxa"/>
              <w:left w:w="100" w:type="dxa"/>
              <w:bottom w:w="100" w:type="dxa"/>
              <w:right w:w="100" w:type="dxa"/>
            </w:tcMar>
          </w:tcPr>
          <w:p w14:paraId="1529D36E" w14:textId="77777777" w:rsidR="00077324" w:rsidRPr="00586C9F" w:rsidRDefault="00FB5034">
            <w:r w:rsidRPr="00586C9F">
              <w:t xml:space="preserve">The CCBHC assists people receiving services and families to access benefits, including Medicaid, and enroll in programs or supports that may benefit them. </w:t>
            </w:r>
          </w:p>
        </w:tc>
        <w:tc>
          <w:tcPr>
            <w:tcW w:w="1680" w:type="dxa"/>
            <w:shd w:val="clear" w:color="auto" w:fill="auto"/>
            <w:tcMar>
              <w:top w:w="100" w:type="dxa"/>
              <w:left w:w="100" w:type="dxa"/>
              <w:bottom w:w="100" w:type="dxa"/>
              <w:right w:w="100" w:type="dxa"/>
            </w:tcMar>
          </w:tcPr>
          <w:p w14:paraId="1529D36F" w14:textId="6FD8FFB5" w:rsidR="00077324" w:rsidRPr="00586C9F" w:rsidRDefault="00896821">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70" w14:textId="77777777" w:rsidR="00077324" w:rsidRPr="00586C9F" w:rsidRDefault="00077324">
            <w:pPr>
              <w:widowControl w:val="0"/>
              <w:pBdr>
                <w:top w:val="nil"/>
                <w:left w:val="nil"/>
                <w:bottom w:val="nil"/>
                <w:right w:val="nil"/>
                <w:between w:val="nil"/>
              </w:pBdr>
              <w:rPr>
                <w:b/>
              </w:rPr>
            </w:pPr>
          </w:p>
        </w:tc>
      </w:tr>
      <w:tr w:rsidR="00586C9F" w:rsidRPr="00586C9F" w14:paraId="1529D376" w14:textId="77777777">
        <w:tc>
          <w:tcPr>
            <w:tcW w:w="1185" w:type="dxa"/>
            <w:shd w:val="clear" w:color="auto" w:fill="auto"/>
            <w:tcMar>
              <w:top w:w="100" w:type="dxa"/>
              <w:left w:w="100" w:type="dxa"/>
              <w:bottom w:w="100" w:type="dxa"/>
              <w:right w:w="100" w:type="dxa"/>
            </w:tcMar>
          </w:tcPr>
          <w:p w14:paraId="1529D372" w14:textId="77777777" w:rsidR="00077324" w:rsidRPr="00586C9F" w:rsidRDefault="00FB5034">
            <w:pPr>
              <w:widowControl w:val="0"/>
              <w:pBdr>
                <w:top w:val="nil"/>
                <w:left w:val="nil"/>
                <w:bottom w:val="nil"/>
                <w:right w:val="nil"/>
                <w:between w:val="nil"/>
              </w:pBdr>
            </w:pPr>
            <w:r w:rsidRPr="00586C9F">
              <w:t>3.b.1</w:t>
            </w:r>
          </w:p>
        </w:tc>
        <w:tc>
          <w:tcPr>
            <w:tcW w:w="8429" w:type="dxa"/>
            <w:shd w:val="clear" w:color="auto" w:fill="auto"/>
            <w:tcMar>
              <w:top w:w="100" w:type="dxa"/>
              <w:left w:w="100" w:type="dxa"/>
              <w:bottom w:w="100" w:type="dxa"/>
              <w:right w:w="100" w:type="dxa"/>
            </w:tcMar>
          </w:tcPr>
          <w:p w14:paraId="1529D373" w14:textId="77777777" w:rsidR="00077324" w:rsidRPr="00586C9F" w:rsidRDefault="00FB5034">
            <w:r w:rsidRPr="00586C9F">
              <w:t>The CCBHC establishes or maintains a health information technology (IT) system that includes, but is not limited to, electronic health records. The CCBHC must agree to interact with</w:t>
            </w:r>
            <w:r w:rsidRPr="00586C9F">
              <w:rPr>
                <w:b/>
              </w:rPr>
              <w:t xml:space="preserve"> </w:t>
            </w:r>
            <w:r w:rsidRPr="00586C9F">
              <w:t>988 state-owned software for mobile crisis dispatch and Crisis Receiving and Stabilization Services providers and outpatient follow-up referral.</w:t>
            </w:r>
          </w:p>
        </w:tc>
        <w:tc>
          <w:tcPr>
            <w:tcW w:w="1680" w:type="dxa"/>
            <w:shd w:val="clear" w:color="auto" w:fill="auto"/>
            <w:tcMar>
              <w:top w:w="100" w:type="dxa"/>
              <w:left w:w="100" w:type="dxa"/>
              <w:bottom w:w="100" w:type="dxa"/>
              <w:right w:w="100" w:type="dxa"/>
            </w:tcMar>
          </w:tcPr>
          <w:p w14:paraId="1529D374" w14:textId="41244982" w:rsidR="00077324" w:rsidRPr="00586C9F" w:rsidRDefault="0058477E">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75" w14:textId="77777777" w:rsidR="00077324" w:rsidRPr="00586C9F" w:rsidRDefault="00077324">
            <w:pPr>
              <w:widowControl w:val="0"/>
              <w:pBdr>
                <w:top w:val="nil"/>
                <w:left w:val="nil"/>
                <w:bottom w:val="nil"/>
                <w:right w:val="nil"/>
                <w:between w:val="nil"/>
              </w:pBdr>
              <w:rPr>
                <w:b/>
              </w:rPr>
            </w:pPr>
          </w:p>
        </w:tc>
      </w:tr>
      <w:tr w:rsidR="00586C9F" w:rsidRPr="00586C9F" w14:paraId="1529D37B" w14:textId="77777777">
        <w:tc>
          <w:tcPr>
            <w:tcW w:w="1185" w:type="dxa"/>
            <w:shd w:val="clear" w:color="auto" w:fill="auto"/>
            <w:tcMar>
              <w:top w:w="100" w:type="dxa"/>
              <w:left w:w="100" w:type="dxa"/>
              <w:bottom w:w="100" w:type="dxa"/>
              <w:right w:w="100" w:type="dxa"/>
            </w:tcMar>
          </w:tcPr>
          <w:p w14:paraId="1529D377" w14:textId="77777777" w:rsidR="00077324" w:rsidRPr="00586C9F" w:rsidRDefault="00FB5034">
            <w:pPr>
              <w:widowControl w:val="0"/>
              <w:pBdr>
                <w:top w:val="nil"/>
                <w:left w:val="nil"/>
                <w:bottom w:val="nil"/>
                <w:right w:val="nil"/>
                <w:between w:val="nil"/>
              </w:pBdr>
            </w:pPr>
            <w:r w:rsidRPr="00586C9F">
              <w:t>3.b.2</w:t>
            </w:r>
          </w:p>
        </w:tc>
        <w:tc>
          <w:tcPr>
            <w:tcW w:w="8429" w:type="dxa"/>
            <w:shd w:val="clear" w:color="auto" w:fill="auto"/>
            <w:tcMar>
              <w:top w:w="100" w:type="dxa"/>
              <w:left w:w="100" w:type="dxa"/>
              <w:bottom w:w="100" w:type="dxa"/>
              <w:right w:w="100" w:type="dxa"/>
            </w:tcMar>
          </w:tcPr>
          <w:p w14:paraId="1529D378" w14:textId="77777777" w:rsidR="00077324" w:rsidRPr="00586C9F" w:rsidRDefault="00FB5034">
            <w:r w:rsidRPr="00586C9F">
              <w:t xml:space="preserve">The CCBHC uses its secure health IT system(s) and related technology tools, ensuring appropriate protections are in place, to conduct activities such as population health management, quality improvement, quality measurement and reporting, reducing disparities, outreach, and for research. When CCBHCs use federal funding to acquire, upgrade, or implement technology to support these activities, systems should utilize nationally recognized, HHS-adopted standards, where available, to enable health information exchange. For example, this may include simply using common terminology mapped to standards adopted by HHS to represent a concept such as race, ethnicity, or other demographic information. While this requirement does not apply to incidental use of existing IT systems to support these activities when there is no targeted use of program funding, CCBHCs are encouraged to explore ways to support alignment with standards across data-driven activities. </w:t>
            </w:r>
            <w:r w:rsidRPr="00586C9F">
              <w:br/>
            </w:r>
            <w:r w:rsidRPr="00586C9F">
              <w:lastRenderedPageBreak/>
              <w:br/>
              <w:t xml:space="preserve">The CCBHC is expected to share data with the State in accordance with the requirements set forth in its contractual agreement to provide CCBHC services. </w:t>
            </w:r>
          </w:p>
        </w:tc>
        <w:tc>
          <w:tcPr>
            <w:tcW w:w="1680" w:type="dxa"/>
            <w:shd w:val="clear" w:color="auto" w:fill="auto"/>
            <w:tcMar>
              <w:top w:w="100" w:type="dxa"/>
              <w:left w:w="100" w:type="dxa"/>
              <w:bottom w:w="100" w:type="dxa"/>
              <w:right w:w="100" w:type="dxa"/>
            </w:tcMar>
          </w:tcPr>
          <w:p w14:paraId="1529D379" w14:textId="10BC6A45" w:rsidR="00077324" w:rsidRPr="00586C9F" w:rsidRDefault="0058477E">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37A" w14:textId="77777777" w:rsidR="00077324" w:rsidRPr="00586C9F" w:rsidRDefault="00077324">
            <w:pPr>
              <w:widowControl w:val="0"/>
              <w:pBdr>
                <w:top w:val="nil"/>
                <w:left w:val="nil"/>
                <w:bottom w:val="nil"/>
                <w:right w:val="nil"/>
                <w:between w:val="nil"/>
              </w:pBdr>
              <w:rPr>
                <w:b/>
              </w:rPr>
            </w:pPr>
          </w:p>
        </w:tc>
      </w:tr>
      <w:tr w:rsidR="00586C9F" w:rsidRPr="00586C9F" w14:paraId="1529D380" w14:textId="77777777">
        <w:tc>
          <w:tcPr>
            <w:tcW w:w="1185" w:type="dxa"/>
            <w:shd w:val="clear" w:color="auto" w:fill="auto"/>
            <w:tcMar>
              <w:top w:w="100" w:type="dxa"/>
              <w:left w:w="100" w:type="dxa"/>
              <w:bottom w:w="100" w:type="dxa"/>
              <w:right w:w="100" w:type="dxa"/>
            </w:tcMar>
          </w:tcPr>
          <w:p w14:paraId="1529D37C" w14:textId="77777777" w:rsidR="00077324" w:rsidRPr="00586C9F" w:rsidRDefault="00FB5034">
            <w:pPr>
              <w:widowControl w:val="0"/>
              <w:pBdr>
                <w:top w:val="nil"/>
                <w:left w:val="nil"/>
                <w:bottom w:val="nil"/>
                <w:right w:val="nil"/>
                <w:between w:val="nil"/>
              </w:pBdr>
            </w:pPr>
            <w:r w:rsidRPr="00586C9F">
              <w:t>3.b.3</w:t>
            </w:r>
          </w:p>
        </w:tc>
        <w:tc>
          <w:tcPr>
            <w:tcW w:w="8429" w:type="dxa"/>
            <w:shd w:val="clear" w:color="auto" w:fill="auto"/>
            <w:tcMar>
              <w:top w:w="100" w:type="dxa"/>
              <w:left w:w="100" w:type="dxa"/>
              <w:bottom w:w="100" w:type="dxa"/>
              <w:right w:w="100" w:type="dxa"/>
            </w:tcMar>
          </w:tcPr>
          <w:p w14:paraId="1529D37D" w14:textId="77777777" w:rsidR="00077324" w:rsidRPr="00586C9F" w:rsidRDefault="00FB5034">
            <w:r w:rsidRPr="00586C9F">
              <w:t>The CCBHC uses technology that has been certified to current criteria13 under the ONC Health IT Certification Program for the following required core set of certified health IT capabilities (see footnotes for citations to the required health IT certification criteria and standards) that align with key clinical practice and care delivery requirements for CCBHCs:</w:t>
            </w:r>
            <w:r w:rsidRPr="00586C9F">
              <w:br/>
            </w:r>
            <w:r w:rsidRPr="00586C9F">
              <w:br/>
              <w:t>-Capture health information, including demographic information such as race, ethnicity, preferred language, sexual and gender identity, and disability status (as feasible).</w:t>
            </w:r>
            <w:r w:rsidRPr="00586C9F">
              <w:br/>
              <w:t>-At a minimum, support care coordination by sending and receiving summary of care records.</w:t>
            </w:r>
            <w:r w:rsidRPr="00586C9F">
              <w:br/>
              <w:t>-Provide people receiving services with timely electronic access to view, download, or transmit their health information or to access their health information via an API using a personal health app of their choice.</w:t>
            </w:r>
            <w:r w:rsidRPr="00586C9F">
              <w:br/>
              <w:t>-Provide evidence-based clinical decision support.</w:t>
            </w:r>
            <w:r w:rsidRPr="00586C9F">
              <w:br/>
              <w:t>-Conduct electronic prescribing.</w:t>
            </w:r>
            <w:r w:rsidRPr="00586C9F">
              <w:br/>
            </w:r>
            <w:r w:rsidRPr="00586C9F">
              <w:br/>
            </w:r>
            <w:r w:rsidRPr="00586C9F">
              <w:rPr>
                <w:i/>
              </w:rPr>
              <w:t xml:space="preserve">Note: Under the CCBHC program, CCBHCs are not required to have all these capabilities in place when certified or when submitting their attestation but should plan to adopt and use technology meeting these requirements over time, consistent with any applicable program timeframes. In addition, CCBHCs do not need to adopt a single system that provides all these certified capabilities but can adopt either a single system or a combination of tools that provide these capabilities. Finally, CCBHC providers who successfully participate in the Promoting Interoperability Performance Category of the Quality Payment Program will already have health IT systems that successfully meet all the core certified health IT capabilities. </w:t>
            </w:r>
          </w:p>
        </w:tc>
        <w:tc>
          <w:tcPr>
            <w:tcW w:w="1680" w:type="dxa"/>
            <w:shd w:val="clear" w:color="auto" w:fill="auto"/>
            <w:tcMar>
              <w:top w:w="100" w:type="dxa"/>
              <w:left w:w="100" w:type="dxa"/>
              <w:bottom w:w="100" w:type="dxa"/>
              <w:right w:w="100" w:type="dxa"/>
            </w:tcMar>
          </w:tcPr>
          <w:p w14:paraId="1529D37E" w14:textId="7521E321" w:rsidR="00077324" w:rsidRPr="00586C9F" w:rsidRDefault="007E60DE">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7F" w14:textId="77777777" w:rsidR="00077324" w:rsidRPr="00586C9F" w:rsidRDefault="00077324">
            <w:pPr>
              <w:widowControl w:val="0"/>
              <w:pBdr>
                <w:top w:val="nil"/>
                <w:left w:val="nil"/>
                <w:bottom w:val="nil"/>
                <w:right w:val="nil"/>
                <w:between w:val="nil"/>
              </w:pBdr>
              <w:rPr>
                <w:b/>
              </w:rPr>
            </w:pPr>
          </w:p>
        </w:tc>
      </w:tr>
      <w:tr w:rsidR="00586C9F" w:rsidRPr="00586C9F" w14:paraId="1529D385" w14:textId="77777777">
        <w:tc>
          <w:tcPr>
            <w:tcW w:w="1185" w:type="dxa"/>
            <w:shd w:val="clear" w:color="auto" w:fill="auto"/>
            <w:tcMar>
              <w:top w:w="100" w:type="dxa"/>
              <w:left w:w="100" w:type="dxa"/>
              <w:bottom w:w="100" w:type="dxa"/>
              <w:right w:w="100" w:type="dxa"/>
            </w:tcMar>
          </w:tcPr>
          <w:p w14:paraId="1529D381" w14:textId="77777777" w:rsidR="00077324" w:rsidRPr="00586C9F" w:rsidRDefault="00FB5034">
            <w:pPr>
              <w:widowControl w:val="0"/>
              <w:pBdr>
                <w:top w:val="nil"/>
                <w:left w:val="nil"/>
                <w:bottom w:val="nil"/>
                <w:right w:val="nil"/>
                <w:between w:val="nil"/>
              </w:pBdr>
            </w:pPr>
            <w:r w:rsidRPr="00586C9F">
              <w:lastRenderedPageBreak/>
              <w:t>3.b.4</w:t>
            </w:r>
          </w:p>
        </w:tc>
        <w:tc>
          <w:tcPr>
            <w:tcW w:w="8429" w:type="dxa"/>
            <w:shd w:val="clear" w:color="auto" w:fill="auto"/>
            <w:tcMar>
              <w:top w:w="100" w:type="dxa"/>
              <w:left w:w="100" w:type="dxa"/>
              <w:bottom w:w="100" w:type="dxa"/>
              <w:right w:w="100" w:type="dxa"/>
            </w:tcMar>
          </w:tcPr>
          <w:p w14:paraId="1529D382" w14:textId="77777777" w:rsidR="00077324" w:rsidRPr="00586C9F" w:rsidRDefault="00FB5034">
            <w:r w:rsidRPr="00586C9F">
              <w:t xml:space="preserve">The CCBHC will work with DCOs to ensure all steps are taken, including obtaining consent from people receiving services, to comply with privacy and confidentiality requirements. These include, but are not limited to, those of HIPAA (Pub. L. No. 104-191, 110 Stat. 1936 (1996)), 42 CFR Part 2, and other federal and state laws, including patient privacy requirements specific to the care of minors. </w:t>
            </w:r>
          </w:p>
        </w:tc>
        <w:tc>
          <w:tcPr>
            <w:tcW w:w="1680" w:type="dxa"/>
            <w:shd w:val="clear" w:color="auto" w:fill="auto"/>
            <w:tcMar>
              <w:top w:w="100" w:type="dxa"/>
              <w:left w:w="100" w:type="dxa"/>
              <w:bottom w:w="100" w:type="dxa"/>
              <w:right w:w="100" w:type="dxa"/>
            </w:tcMar>
          </w:tcPr>
          <w:p w14:paraId="1529D383" w14:textId="04E5D4D6" w:rsidR="00077324" w:rsidRPr="00586C9F" w:rsidRDefault="00F8779D">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84" w14:textId="77777777" w:rsidR="00077324" w:rsidRPr="00586C9F" w:rsidRDefault="00077324">
            <w:pPr>
              <w:widowControl w:val="0"/>
              <w:pBdr>
                <w:top w:val="nil"/>
                <w:left w:val="nil"/>
                <w:bottom w:val="nil"/>
                <w:right w:val="nil"/>
                <w:between w:val="nil"/>
              </w:pBdr>
              <w:rPr>
                <w:b/>
              </w:rPr>
            </w:pPr>
          </w:p>
        </w:tc>
      </w:tr>
      <w:tr w:rsidR="00586C9F" w:rsidRPr="00586C9F" w14:paraId="1529D38A" w14:textId="77777777">
        <w:tc>
          <w:tcPr>
            <w:tcW w:w="1185" w:type="dxa"/>
            <w:shd w:val="clear" w:color="auto" w:fill="auto"/>
            <w:tcMar>
              <w:top w:w="100" w:type="dxa"/>
              <w:left w:w="100" w:type="dxa"/>
              <w:bottom w:w="100" w:type="dxa"/>
              <w:right w:w="100" w:type="dxa"/>
            </w:tcMar>
          </w:tcPr>
          <w:p w14:paraId="1529D386" w14:textId="77777777" w:rsidR="00077324" w:rsidRPr="00586C9F" w:rsidRDefault="00FB5034">
            <w:pPr>
              <w:widowControl w:val="0"/>
              <w:pBdr>
                <w:top w:val="nil"/>
                <w:left w:val="nil"/>
                <w:bottom w:val="nil"/>
                <w:right w:val="nil"/>
                <w:between w:val="nil"/>
              </w:pBdr>
            </w:pPr>
            <w:r w:rsidRPr="00586C9F">
              <w:t>3.b.5</w:t>
            </w:r>
          </w:p>
        </w:tc>
        <w:tc>
          <w:tcPr>
            <w:tcW w:w="8429" w:type="dxa"/>
            <w:shd w:val="clear" w:color="auto" w:fill="auto"/>
            <w:tcMar>
              <w:top w:w="100" w:type="dxa"/>
              <w:left w:w="100" w:type="dxa"/>
              <w:bottom w:w="100" w:type="dxa"/>
              <w:right w:w="100" w:type="dxa"/>
            </w:tcMar>
          </w:tcPr>
          <w:p w14:paraId="1529D387" w14:textId="77777777" w:rsidR="00077324" w:rsidRPr="00586C9F" w:rsidRDefault="00FB5034">
            <w:r w:rsidRPr="00586C9F">
              <w:t xml:space="preserve">The CCBHC develops and implements a plan within two-years from CCBHC certification or submission of attestation to focus on ways to improve care coordination between the CCBHC and all DCOs using a health IT system. This plan includes information on how the CCBHC can support electronic health information exchange to improve care transition to and from the CCBHC using the health IT system they have in place or are implementing for transitions of care. To support integrated evaluation planning, treatment, and care coordination, the CCBHC works with DCOs to integrate clinically relevant treatment records generated by the DCO for people receiving CCBHC services and incorporate them into the CCBHC health record. Further, all clinically relevant treatment records maintained by the CCBHC are available to DCOs within the confines of federal and/or state laws governing sharing of health records. </w:t>
            </w:r>
          </w:p>
        </w:tc>
        <w:tc>
          <w:tcPr>
            <w:tcW w:w="1680" w:type="dxa"/>
            <w:shd w:val="clear" w:color="auto" w:fill="auto"/>
            <w:tcMar>
              <w:top w:w="100" w:type="dxa"/>
              <w:left w:w="100" w:type="dxa"/>
              <w:bottom w:w="100" w:type="dxa"/>
              <w:right w:w="100" w:type="dxa"/>
            </w:tcMar>
          </w:tcPr>
          <w:p w14:paraId="1529D388" w14:textId="6F21C34A" w:rsidR="00077324" w:rsidRPr="00586C9F" w:rsidRDefault="00A04D62">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89" w14:textId="77777777" w:rsidR="00077324" w:rsidRPr="00586C9F" w:rsidRDefault="00077324">
            <w:pPr>
              <w:widowControl w:val="0"/>
              <w:pBdr>
                <w:top w:val="nil"/>
                <w:left w:val="nil"/>
                <w:bottom w:val="nil"/>
                <w:right w:val="nil"/>
                <w:between w:val="nil"/>
              </w:pBdr>
              <w:rPr>
                <w:b/>
              </w:rPr>
            </w:pPr>
          </w:p>
        </w:tc>
      </w:tr>
      <w:tr w:rsidR="00586C9F" w:rsidRPr="00586C9F" w14:paraId="1529D38F" w14:textId="77777777" w:rsidTr="487B81A9">
        <w:tc>
          <w:tcPr>
            <w:tcW w:w="1185" w:type="dxa"/>
            <w:shd w:val="clear" w:color="auto" w:fill="auto"/>
            <w:tcMar>
              <w:top w:w="100" w:type="dxa"/>
              <w:left w:w="100" w:type="dxa"/>
              <w:bottom w:w="100" w:type="dxa"/>
              <w:right w:w="100" w:type="dxa"/>
            </w:tcMar>
          </w:tcPr>
          <w:p w14:paraId="1529D38B" w14:textId="77777777" w:rsidR="00077324" w:rsidRPr="00586C9F" w:rsidRDefault="00FB5034">
            <w:pPr>
              <w:widowControl w:val="0"/>
              <w:pBdr>
                <w:top w:val="nil"/>
                <w:left w:val="nil"/>
                <w:bottom w:val="nil"/>
                <w:right w:val="nil"/>
                <w:between w:val="nil"/>
              </w:pBdr>
            </w:pPr>
            <w:r w:rsidRPr="00586C9F">
              <w:t>3.c.1</w:t>
            </w:r>
          </w:p>
        </w:tc>
        <w:tc>
          <w:tcPr>
            <w:tcW w:w="8429" w:type="dxa"/>
            <w:tcMar>
              <w:top w:w="100" w:type="dxa"/>
              <w:left w:w="100" w:type="dxa"/>
              <w:bottom w:w="100" w:type="dxa"/>
              <w:right w:w="100" w:type="dxa"/>
            </w:tcMar>
          </w:tcPr>
          <w:p w14:paraId="1529D38C" w14:textId="77777777" w:rsidR="00077324" w:rsidRPr="00586C9F" w:rsidRDefault="00FB5034">
            <w:r w:rsidRPr="00586C9F">
              <w:t xml:space="preserve">The CCBHC has a partnership establishing care coordination expectations with Federally Qualified Health Centers (FQHCs) (and, as applicable, Rural Health Clinics (RHCs)) to provide health care services, to the extent the services are not provided directly through the CCBHC. For people receiving services who are served by other primary care providers, including but not limited to FQHC Look-Alikes and Community Health Centers, the CCBHC has established protocols to ensure adequate care coordination. </w:t>
            </w:r>
            <w:r w:rsidRPr="00586C9F">
              <w:br/>
            </w:r>
            <w:r w:rsidRPr="00586C9F">
              <w:br/>
            </w:r>
            <w:r w:rsidRPr="00586C9F">
              <w:rPr>
                <w:i/>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w:t>
            </w:r>
            <w:r w:rsidRPr="00586C9F">
              <w:rPr>
                <w:i/>
              </w:rPr>
              <w:lastRenderedPageBreak/>
              <w:t xml:space="preserve">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14:paraId="023645C4" w14:textId="466AACAE" w:rsidR="00077324" w:rsidRPr="00586C9F" w:rsidRDefault="49291327" w:rsidP="143DD746">
            <w:pPr>
              <w:widowControl w:val="0"/>
            </w:pPr>
            <w:r w:rsidRPr="143DD746">
              <w:lastRenderedPageBreak/>
              <w:t xml:space="preserve"> </w:t>
            </w:r>
          </w:p>
          <w:p w14:paraId="3826D2A2" w14:textId="069DDA8F" w:rsidR="00077324" w:rsidRPr="00586C9F" w:rsidRDefault="001104B2" w:rsidP="0B6E90A1">
            <w:pPr>
              <w:widowControl w:val="0"/>
              <w:pBdr>
                <w:top w:val="nil"/>
                <w:left w:val="nil"/>
                <w:bottom w:val="nil"/>
                <w:right w:val="nil"/>
                <w:between w:val="nil"/>
              </w:pBdr>
              <w:rPr>
                <w:b/>
                <w:bCs/>
              </w:rPr>
            </w:pPr>
            <w:r>
              <w:br/>
            </w:r>
            <w:r w:rsidR="49291327" w:rsidRPr="0B6E90A1">
              <w:rPr>
                <w:b/>
                <w:bCs/>
              </w:rPr>
              <w:t>YES</w:t>
            </w:r>
          </w:p>
          <w:p w14:paraId="2F45FCED" w14:textId="069DDA8F" w:rsidR="00077324" w:rsidRPr="00586C9F" w:rsidRDefault="00077324" w:rsidP="0B6E90A1">
            <w:pPr>
              <w:widowControl w:val="0"/>
            </w:pPr>
          </w:p>
          <w:p w14:paraId="1529D38D" w14:textId="51820F50" w:rsidR="00077324" w:rsidRPr="00586C9F" w:rsidRDefault="00077324">
            <w:pPr>
              <w:widowControl w:val="0"/>
              <w:pBdr>
                <w:top w:val="nil"/>
                <w:left w:val="nil"/>
                <w:bottom w:val="nil"/>
                <w:right w:val="nil"/>
                <w:between w:val="nil"/>
              </w:pBdr>
              <w:rPr>
                <w:b/>
              </w:rPr>
            </w:pPr>
          </w:p>
        </w:tc>
        <w:tc>
          <w:tcPr>
            <w:tcW w:w="1680" w:type="dxa"/>
            <w:shd w:val="clear" w:color="auto" w:fill="auto"/>
            <w:tcMar>
              <w:top w:w="100" w:type="dxa"/>
              <w:left w:w="100" w:type="dxa"/>
              <w:bottom w:w="100" w:type="dxa"/>
              <w:right w:w="100" w:type="dxa"/>
            </w:tcMar>
          </w:tcPr>
          <w:p w14:paraId="1529D38E" w14:textId="77777777" w:rsidR="00077324" w:rsidRPr="00586C9F" w:rsidRDefault="00077324">
            <w:pPr>
              <w:widowControl w:val="0"/>
              <w:pBdr>
                <w:top w:val="nil"/>
                <w:left w:val="nil"/>
                <w:bottom w:val="nil"/>
                <w:right w:val="nil"/>
                <w:between w:val="nil"/>
              </w:pBdr>
              <w:rPr>
                <w:b/>
              </w:rPr>
            </w:pPr>
          </w:p>
        </w:tc>
      </w:tr>
      <w:tr w:rsidR="00586C9F" w:rsidRPr="00586C9F" w14:paraId="1529D394" w14:textId="77777777">
        <w:tc>
          <w:tcPr>
            <w:tcW w:w="1185" w:type="dxa"/>
            <w:shd w:val="clear" w:color="auto" w:fill="auto"/>
            <w:tcMar>
              <w:top w:w="100" w:type="dxa"/>
              <w:left w:w="100" w:type="dxa"/>
              <w:bottom w:w="100" w:type="dxa"/>
              <w:right w:w="100" w:type="dxa"/>
            </w:tcMar>
          </w:tcPr>
          <w:p w14:paraId="1529D390" w14:textId="77777777" w:rsidR="00077324" w:rsidRPr="00586C9F" w:rsidRDefault="00FB5034">
            <w:pPr>
              <w:widowControl w:val="0"/>
              <w:pBdr>
                <w:top w:val="nil"/>
                <w:left w:val="nil"/>
                <w:bottom w:val="nil"/>
                <w:right w:val="nil"/>
                <w:between w:val="nil"/>
              </w:pBdr>
            </w:pPr>
            <w:r w:rsidRPr="00586C9F">
              <w:t>3.c.2</w:t>
            </w:r>
          </w:p>
        </w:tc>
        <w:tc>
          <w:tcPr>
            <w:tcW w:w="8429" w:type="dxa"/>
            <w:shd w:val="clear" w:color="auto" w:fill="auto"/>
            <w:tcMar>
              <w:top w:w="100" w:type="dxa"/>
              <w:left w:w="100" w:type="dxa"/>
              <w:bottom w:w="100" w:type="dxa"/>
              <w:right w:w="100" w:type="dxa"/>
            </w:tcMar>
          </w:tcPr>
          <w:p w14:paraId="1529D391" w14:textId="77777777" w:rsidR="00077324" w:rsidRPr="00586C9F" w:rsidRDefault="00FB5034">
            <w:r w:rsidRPr="00586C9F">
              <w:t xml:space="preserve">The CCBHC has partnerships that establish care coordination expectations with programs that utilize evidence-based practices to provide inpatient psychiatric treatment, OTP services, medical withdrawal management facilities and ambulatory medical withdrawal management providers for substance use disorders, residential substance use disorder treatment programs, school-based mental and behavioral health services, and/or social work services (if any exist within the CCBHC service area). These include tribally operated mental health and substance use services including crisis services that are in the service area. The clinic tracks when people receiving CCBHC services are admitted to facilities providing the services listed above, as well as when they are discharged, unless there is a formal transfer of care to a non-CCBHC entity. The CCBHC has established protocols and procedures for transitioning individuals from EDs, inpatient psychiatric programs, medically monitored withdrawal management services, and residential or inpatient facilities that serve children and youth such as Psychiatric Residential Treatment Facilities and other residential treatment facilities, to a safe community setting. This includes transfer of health records of services received (e.g., prescriptions), active follow-up after discharge (including a plan if the person receiving services is not being referred or receiving additional care), and, as appropriate, a plan for suicide prevention and safety, overdose prevention, and provision for peer services. </w:t>
            </w:r>
            <w:r w:rsidRPr="00586C9F">
              <w:br/>
            </w:r>
            <w:r w:rsidRPr="003B299C">
              <w:rPr>
                <w:shd w:val="clear" w:color="auto" w:fill="F79646" w:themeFill="accent6"/>
              </w:rPr>
              <w:br/>
            </w:r>
            <w:r w:rsidRPr="00A82298">
              <w:rPr>
                <w:i/>
              </w:rPr>
              <w:t>Note: These partnerships should be supported by a formal, signed agreement detailing the roles of each party; the CCBHC may utilize guidance documents from the State for such partnerships if they exist. If the partnering entity is unable to enter into a formal agreement, the CCBHC may work with the partner to develop unsigned joint protocols that describe procedures for working together and roles in care</w:t>
            </w:r>
            <w:r w:rsidRPr="003B299C">
              <w:rPr>
                <w:i/>
                <w:shd w:val="clear" w:color="auto" w:fill="F79646" w:themeFill="accent6"/>
              </w:rPr>
              <w:t xml:space="preserve"> </w:t>
            </w:r>
            <w:r w:rsidRPr="00A82298">
              <w:rPr>
                <w:i/>
              </w:rPr>
              <w:lastRenderedPageBreak/>
              <w:t>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w:t>
            </w:r>
            <w:r w:rsidRPr="00586C9F">
              <w:rPr>
                <w:i/>
              </w:rPr>
              <w:t xml:space="preserve"> </w:t>
            </w:r>
          </w:p>
        </w:tc>
        <w:tc>
          <w:tcPr>
            <w:tcW w:w="1680" w:type="dxa"/>
            <w:shd w:val="clear" w:color="auto" w:fill="auto"/>
            <w:tcMar>
              <w:top w:w="100" w:type="dxa"/>
              <w:left w:w="100" w:type="dxa"/>
              <w:bottom w:w="100" w:type="dxa"/>
              <w:right w:w="100" w:type="dxa"/>
            </w:tcMar>
          </w:tcPr>
          <w:p w14:paraId="1529D392" w14:textId="7B47F302" w:rsidR="00077324" w:rsidRPr="00586C9F" w:rsidRDefault="00CC0373">
            <w:pPr>
              <w:widowControl w:val="0"/>
              <w:pBdr>
                <w:top w:val="nil"/>
                <w:left w:val="nil"/>
                <w:bottom w:val="nil"/>
                <w:right w:val="nil"/>
                <w:between w:val="nil"/>
              </w:pBdr>
              <w:rPr>
                <w:b/>
              </w:rPr>
            </w:pPr>
            <w:r w:rsidRPr="08BE4D0C">
              <w:rPr>
                <w:b/>
                <w:bCs/>
              </w:rPr>
              <w:lastRenderedPageBreak/>
              <w:t>Y</w:t>
            </w:r>
            <w:r w:rsidR="3A7AE7D1" w:rsidRPr="08BE4D0C">
              <w:rPr>
                <w:b/>
                <w:bCs/>
              </w:rPr>
              <w:t>ES</w:t>
            </w:r>
          </w:p>
        </w:tc>
        <w:tc>
          <w:tcPr>
            <w:tcW w:w="1680" w:type="dxa"/>
            <w:shd w:val="clear" w:color="auto" w:fill="auto"/>
            <w:tcMar>
              <w:top w:w="100" w:type="dxa"/>
              <w:left w:w="100" w:type="dxa"/>
              <w:bottom w:w="100" w:type="dxa"/>
              <w:right w:w="100" w:type="dxa"/>
            </w:tcMar>
          </w:tcPr>
          <w:p w14:paraId="1529D393" w14:textId="77777777" w:rsidR="00077324" w:rsidRPr="00586C9F" w:rsidRDefault="00077324">
            <w:pPr>
              <w:widowControl w:val="0"/>
              <w:pBdr>
                <w:top w:val="nil"/>
                <w:left w:val="nil"/>
                <w:bottom w:val="nil"/>
                <w:right w:val="nil"/>
                <w:between w:val="nil"/>
              </w:pBdr>
              <w:rPr>
                <w:b/>
              </w:rPr>
            </w:pPr>
          </w:p>
        </w:tc>
      </w:tr>
      <w:tr w:rsidR="00586C9F" w:rsidRPr="00586C9F" w14:paraId="1529D3B6" w14:textId="77777777">
        <w:tc>
          <w:tcPr>
            <w:tcW w:w="1185" w:type="dxa"/>
            <w:shd w:val="clear" w:color="auto" w:fill="auto"/>
            <w:tcMar>
              <w:top w:w="100" w:type="dxa"/>
              <w:left w:w="100" w:type="dxa"/>
              <w:bottom w:w="100" w:type="dxa"/>
              <w:right w:w="100" w:type="dxa"/>
            </w:tcMar>
          </w:tcPr>
          <w:p w14:paraId="1529D395" w14:textId="77777777" w:rsidR="00077324" w:rsidRPr="00586C9F" w:rsidRDefault="00FB5034">
            <w:pPr>
              <w:widowControl w:val="0"/>
              <w:pBdr>
                <w:top w:val="nil"/>
                <w:left w:val="nil"/>
                <w:bottom w:val="nil"/>
                <w:right w:val="nil"/>
                <w:between w:val="nil"/>
              </w:pBdr>
            </w:pPr>
            <w:r w:rsidRPr="00586C9F">
              <w:t>3.c.3</w:t>
            </w:r>
          </w:p>
        </w:tc>
        <w:tc>
          <w:tcPr>
            <w:tcW w:w="8429" w:type="dxa"/>
            <w:shd w:val="clear" w:color="auto" w:fill="auto"/>
            <w:tcMar>
              <w:top w:w="100" w:type="dxa"/>
              <w:left w:w="100" w:type="dxa"/>
              <w:bottom w:w="100" w:type="dxa"/>
              <w:right w:w="100" w:type="dxa"/>
            </w:tcMar>
          </w:tcPr>
          <w:p w14:paraId="1529D396" w14:textId="77777777" w:rsidR="00077324" w:rsidRPr="00586C9F" w:rsidRDefault="00FB5034">
            <w:r w:rsidRPr="00586C9F">
              <w:t xml:space="preserve">The CCBHC has partnerships with a variety of community or regional services, supports, and providers. Partnerships support joint planning for care and services, provide opportunities to identify individuals in need of services, enable the CCBHC to provide services in community settings, enable the CCBHC to provide support and consultation with a community partner, and support CCBHC outreach and engagement efforts. CCBHCs are required to develop partnerships with the following organizations that operate within the service area: </w:t>
            </w:r>
          </w:p>
          <w:p w14:paraId="1529D397" w14:textId="77777777" w:rsidR="00077324" w:rsidRPr="00586C9F" w:rsidRDefault="00077324"/>
          <w:p w14:paraId="1529D398" w14:textId="77777777" w:rsidR="00077324" w:rsidRPr="00586C9F" w:rsidRDefault="00FB5034">
            <w:pPr>
              <w:numPr>
                <w:ilvl w:val="0"/>
                <w:numId w:val="13"/>
              </w:numPr>
              <w:pBdr>
                <w:top w:val="nil"/>
                <w:left w:val="nil"/>
                <w:bottom w:val="nil"/>
                <w:right w:val="nil"/>
                <w:between w:val="nil"/>
              </w:pBdr>
            </w:pPr>
            <w:r w:rsidRPr="00586C9F">
              <w:t>Schools and Local Education Agencies (LEAs)</w:t>
            </w:r>
          </w:p>
          <w:p w14:paraId="1529D399" w14:textId="77777777" w:rsidR="00077324" w:rsidRPr="00586C9F" w:rsidRDefault="00FB5034">
            <w:pPr>
              <w:numPr>
                <w:ilvl w:val="0"/>
                <w:numId w:val="13"/>
              </w:numPr>
              <w:pBdr>
                <w:top w:val="nil"/>
                <w:left w:val="nil"/>
                <w:bottom w:val="nil"/>
                <w:right w:val="nil"/>
                <w:between w:val="nil"/>
              </w:pBdr>
            </w:pPr>
            <w:r w:rsidRPr="00586C9F">
              <w:t xml:space="preserve">Child welfare agencies </w:t>
            </w:r>
          </w:p>
          <w:p w14:paraId="1529D39A" w14:textId="77777777" w:rsidR="00077324" w:rsidRPr="00586C9F" w:rsidRDefault="00FB5034">
            <w:pPr>
              <w:numPr>
                <w:ilvl w:val="0"/>
                <w:numId w:val="13"/>
              </w:numPr>
              <w:pBdr>
                <w:top w:val="nil"/>
                <w:left w:val="nil"/>
                <w:bottom w:val="nil"/>
                <w:right w:val="nil"/>
                <w:between w:val="nil"/>
              </w:pBdr>
            </w:pPr>
            <w:r w:rsidRPr="00586C9F">
              <w:t xml:space="preserve">Juvenile and criminal justice agencies and facilities (including drug, mental health, veterans, and other specialty courts) </w:t>
            </w:r>
          </w:p>
          <w:p w14:paraId="1529D39B" w14:textId="6F6CBACD" w:rsidR="00077324" w:rsidRPr="00586C9F" w:rsidRDefault="00FB5034">
            <w:pPr>
              <w:numPr>
                <w:ilvl w:val="0"/>
                <w:numId w:val="13"/>
              </w:numPr>
              <w:pBdr>
                <w:top w:val="nil"/>
                <w:left w:val="nil"/>
                <w:bottom w:val="nil"/>
                <w:right w:val="nil"/>
                <w:between w:val="nil"/>
              </w:pBdr>
            </w:pPr>
            <w:r w:rsidRPr="00586C9F">
              <w:t>Indian Health Service youth regional treatment centers</w:t>
            </w:r>
            <w:r w:rsidR="002D4F09" w:rsidRPr="00586C9F">
              <w:t>, where applicable</w:t>
            </w:r>
          </w:p>
          <w:p w14:paraId="1529D39C" w14:textId="77777777" w:rsidR="00077324" w:rsidRPr="00586C9F" w:rsidRDefault="00FB5034">
            <w:pPr>
              <w:numPr>
                <w:ilvl w:val="0"/>
                <w:numId w:val="13"/>
              </w:numPr>
              <w:pBdr>
                <w:top w:val="nil"/>
                <w:left w:val="nil"/>
                <w:bottom w:val="nil"/>
                <w:right w:val="nil"/>
                <w:between w:val="nil"/>
              </w:pBdr>
            </w:pPr>
            <w:r w:rsidRPr="00586C9F">
              <w:t xml:space="preserve">State licensed and nationally accredited child placing agencies for therapeutic foster care service </w:t>
            </w:r>
          </w:p>
          <w:p w14:paraId="1529D39D" w14:textId="77777777" w:rsidR="00077324" w:rsidRPr="00586C9F" w:rsidRDefault="00FB5034">
            <w:pPr>
              <w:numPr>
                <w:ilvl w:val="0"/>
                <w:numId w:val="13"/>
              </w:numPr>
              <w:pBdr>
                <w:top w:val="nil"/>
                <w:left w:val="nil"/>
                <w:bottom w:val="nil"/>
                <w:right w:val="nil"/>
                <w:between w:val="nil"/>
              </w:pBdr>
            </w:pPr>
            <w:r w:rsidRPr="00586C9F">
              <w:t xml:space="preserve">Other social and human services </w:t>
            </w:r>
          </w:p>
          <w:p w14:paraId="1529D39E" w14:textId="77777777" w:rsidR="00077324" w:rsidRPr="00586C9F" w:rsidRDefault="00FB5034">
            <w:pPr>
              <w:numPr>
                <w:ilvl w:val="0"/>
                <w:numId w:val="13"/>
              </w:numPr>
              <w:pBdr>
                <w:top w:val="nil"/>
                <w:left w:val="nil"/>
                <w:bottom w:val="nil"/>
                <w:right w:val="nil"/>
                <w:between w:val="nil"/>
              </w:pBdr>
            </w:pPr>
            <w:r w:rsidRPr="00586C9F">
              <w:t>Local Outreach to Suicide Survivors Teams (LOSS)</w:t>
            </w:r>
          </w:p>
          <w:p w14:paraId="1529D39F" w14:textId="77777777" w:rsidR="00077324" w:rsidRPr="00586C9F" w:rsidRDefault="00077324"/>
          <w:p w14:paraId="1529D3A0" w14:textId="53C77244" w:rsidR="00077324" w:rsidRPr="00586C9F" w:rsidRDefault="00FB5034">
            <w:r w:rsidRPr="00586C9F">
              <w:t xml:space="preserve">CCBHCs may develop partnerships with the following entities based on the population served, the needs and preferences of people receiving services, and/or needs identified in the community needs assessment. Examples of such partnerships include (but are not limited to) the following: </w:t>
            </w:r>
          </w:p>
          <w:p w14:paraId="1529D3A1" w14:textId="77777777" w:rsidR="00077324" w:rsidRPr="00586C9F" w:rsidRDefault="00FB5034">
            <w:pPr>
              <w:numPr>
                <w:ilvl w:val="0"/>
                <w:numId w:val="1"/>
              </w:numPr>
              <w:pBdr>
                <w:top w:val="nil"/>
                <w:left w:val="nil"/>
                <w:bottom w:val="nil"/>
                <w:right w:val="nil"/>
                <w:between w:val="nil"/>
              </w:pBdr>
            </w:pPr>
            <w:r w:rsidRPr="00586C9F">
              <w:t xml:space="preserve">Specialty providers including those who prescribe medications for the treatment of opioid and alcohol use disorders </w:t>
            </w:r>
          </w:p>
          <w:p w14:paraId="1529D3A2" w14:textId="77777777" w:rsidR="00077324" w:rsidRPr="00586C9F" w:rsidRDefault="00FB5034">
            <w:pPr>
              <w:numPr>
                <w:ilvl w:val="0"/>
                <w:numId w:val="1"/>
              </w:numPr>
              <w:pBdr>
                <w:top w:val="nil"/>
                <w:left w:val="nil"/>
                <w:bottom w:val="nil"/>
                <w:right w:val="nil"/>
                <w:between w:val="nil"/>
              </w:pBdr>
            </w:pPr>
            <w:r w:rsidRPr="00586C9F">
              <w:t xml:space="preserve">Suicide and crisis hotlines and warmlines </w:t>
            </w:r>
          </w:p>
          <w:p w14:paraId="1529D3A3" w14:textId="63B57999" w:rsidR="00077324" w:rsidRPr="00586C9F" w:rsidRDefault="00FB5034">
            <w:pPr>
              <w:numPr>
                <w:ilvl w:val="0"/>
                <w:numId w:val="1"/>
              </w:numPr>
              <w:pBdr>
                <w:top w:val="nil"/>
                <w:left w:val="nil"/>
                <w:bottom w:val="nil"/>
                <w:right w:val="nil"/>
                <w:between w:val="nil"/>
              </w:pBdr>
            </w:pPr>
            <w:r w:rsidRPr="00586C9F">
              <w:lastRenderedPageBreak/>
              <w:t>Indian Health Service or other tribal programs</w:t>
            </w:r>
          </w:p>
          <w:p w14:paraId="1529D3A4" w14:textId="77777777" w:rsidR="00077324" w:rsidRPr="00586C9F" w:rsidRDefault="00FB5034">
            <w:pPr>
              <w:numPr>
                <w:ilvl w:val="0"/>
                <w:numId w:val="1"/>
              </w:numPr>
              <w:pBdr>
                <w:top w:val="nil"/>
                <w:left w:val="nil"/>
                <w:bottom w:val="nil"/>
                <w:right w:val="nil"/>
                <w:between w:val="nil"/>
              </w:pBdr>
            </w:pPr>
            <w:r w:rsidRPr="00586C9F">
              <w:t>Homeless shelters or other housing supports</w:t>
            </w:r>
          </w:p>
          <w:p w14:paraId="1529D3A5" w14:textId="77777777" w:rsidR="00077324" w:rsidRPr="00586C9F" w:rsidRDefault="00FB5034">
            <w:pPr>
              <w:numPr>
                <w:ilvl w:val="0"/>
                <w:numId w:val="1"/>
              </w:numPr>
              <w:pBdr>
                <w:top w:val="nil"/>
                <w:left w:val="nil"/>
                <w:bottom w:val="nil"/>
                <w:right w:val="nil"/>
                <w:between w:val="nil"/>
              </w:pBdr>
            </w:pPr>
            <w:r w:rsidRPr="00586C9F">
              <w:t xml:space="preserve">Housing agencies </w:t>
            </w:r>
          </w:p>
          <w:p w14:paraId="1529D3A6" w14:textId="77777777" w:rsidR="00077324" w:rsidRPr="00586C9F" w:rsidRDefault="00FB5034">
            <w:pPr>
              <w:numPr>
                <w:ilvl w:val="0"/>
                <w:numId w:val="1"/>
              </w:numPr>
              <w:pBdr>
                <w:top w:val="nil"/>
                <w:left w:val="nil"/>
                <w:bottom w:val="nil"/>
                <w:right w:val="nil"/>
                <w:between w:val="nil"/>
              </w:pBdr>
            </w:pPr>
            <w:r w:rsidRPr="00586C9F">
              <w:t xml:space="preserve">Employment services systems </w:t>
            </w:r>
          </w:p>
          <w:p w14:paraId="1529D3A7" w14:textId="77777777" w:rsidR="00077324" w:rsidRPr="00586C9F" w:rsidRDefault="00FB5034">
            <w:pPr>
              <w:numPr>
                <w:ilvl w:val="0"/>
                <w:numId w:val="1"/>
              </w:numPr>
              <w:pBdr>
                <w:top w:val="nil"/>
                <w:left w:val="nil"/>
                <w:bottom w:val="nil"/>
                <w:right w:val="nil"/>
                <w:between w:val="nil"/>
              </w:pBdr>
            </w:pPr>
            <w:r w:rsidRPr="00586C9F">
              <w:t xml:space="preserve">Peer-operated programs </w:t>
            </w:r>
          </w:p>
          <w:p w14:paraId="1529D3A8" w14:textId="4406CBDB" w:rsidR="00077324" w:rsidRPr="00586C9F" w:rsidRDefault="00FB5034">
            <w:pPr>
              <w:numPr>
                <w:ilvl w:val="0"/>
                <w:numId w:val="1"/>
              </w:numPr>
              <w:pBdr>
                <w:top w:val="nil"/>
                <w:left w:val="nil"/>
                <w:bottom w:val="nil"/>
                <w:right w:val="nil"/>
                <w:between w:val="nil"/>
              </w:pBdr>
            </w:pPr>
            <w:r w:rsidRPr="00586C9F">
              <w:t>Services for older adults, such as Area Agencies on Aging</w:t>
            </w:r>
          </w:p>
          <w:p w14:paraId="1529D3A9" w14:textId="77777777" w:rsidR="00077324" w:rsidRPr="00586C9F" w:rsidRDefault="00FB5034">
            <w:pPr>
              <w:numPr>
                <w:ilvl w:val="0"/>
                <w:numId w:val="1"/>
              </w:numPr>
              <w:pBdr>
                <w:top w:val="nil"/>
                <w:left w:val="nil"/>
                <w:bottom w:val="nil"/>
                <w:right w:val="nil"/>
                <w:between w:val="nil"/>
              </w:pBdr>
            </w:pPr>
            <w:r w:rsidRPr="00586C9F">
              <w:t>Aging and Disability Resource Centers</w:t>
            </w:r>
          </w:p>
          <w:p w14:paraId="1529D3AA" w14:textId="77777777" w:rsidR="00077324" w:rsidRPr="00586C9F" w:rsidRDefault="00FB5034">
            <w:pPr>
              <w:numPr>
                <w:ilvl w:val="0"/>
                <w:numId w:val="1"/>
              </w:numPr>
              <w:pBdr>
                <w:top w:val="nil"/>
                <w:left w:val="nil"/>
                <w:bottom w:val="nil"/>
                <w:right w:val="nil"/>
                <w:between w:val="nil"/>
              </w:pBdr>
            </w:pPr>
            <w:r w:rsidRPr="00586C9F">
              <w:t>State and local health departments and behavioral health and developmental disabilities agencies</w:t>
            </w:r>
          </w:p>
          <w:p w14:paraId="1529D3AB" w14:textId="77777777" w:rsidR="00077324" w:rsidRPr="00586C9F" w:rsidRDefault="00FB5034">
            <w:pPr>
              <w:numPr>
                <w:ilvl w:val="0"/>
                <w:numId w:val="1"/>
              </w:numPr>
              <w:pBdr>
                <w:top w:val="nil"/>
                <w:left w:val="nil"/>
                <w:bottom w:val="nil"/>
                <w:right w:val="nil"/>
                <w:between w:val="nil"/>
              </w:pBdr>
            </w:pPr>
            <w:r w:rsidRPr="00586C9F">
              <w:t xml:space="preserve">Substance use prevention and harm reduction programs </w:t>
            </w:r>
          </w:p>
          <w:p w14:paraId="1529D3AC" w14:textId="77777777" w:rsidR="00077324" w:rsidRPr="00586C9F" w:rsidRDefault="00FB5034">
            <w:pPr>
              <w:numPr>
                <w:ilvl w:val="0"/>
                <w:numId w:val="1"/>
              </w:numPr>
              <w:pBdr>
                <w:top w:val="nil"/>
                <w:left w:val="nil"/>
                <w:bottom w:val="nil"/>
                <w:right w:val="nil"/>
                <w:between w:val="nil"/>
              </w:pBdr>
            </w:pPr>
            <w:r w:rsidRPr="00586C9F">
              <w:t xml:space="preserve">Criminal and juvenile justice, including law enforcement, courts, jails, prisons, and detention centers </w:t>
            </w:r>
          </w:p>
          <w:p w14:paraId="1529D3AD" w14:textId="77777777" w:rsidR="00077324" w:rsidRPr="00586C9F" w:rsidRDefault="00FB5034">
            <w:pPr>
              <w:numPr>
                <w:ilvl w:val="0"/>
                <w:numId w:val="1"/>
              </w:numPr>
              <w:pBdr>
                <w:top w:val="nil"/>
                <w:left w:val="nil"/>
                <w:bottom w:val="nil"/>
                <w:right w:val="nil"/>
                <w:between w:val="nil"/>
              </w:pBdr>
            </w:pPr>
            <w:r w:rsidRPr="00586C9F">
              <w:t xml:space="preserve">Legal aid </w:t>
            </w:r>
          </w:p>
          <w:p w14:paraId="1529D3AE" w14:textId="77777777" w:rsidR="00077324" w:rsidRPr="00586C9F" w:rsidRDefault="00FB5034">
            <w:pPr>
              <w:numPr>
                <w:ilvl w:val="0"/>
                <w:numId w:val="1"/>
              </w:numPr>
              <w:pBdr>
                <w:top w:val="nil"/>
                <w:left w:val="nil"/>
                <w:bottom w:val="nil"/>
                <w:right w:val="nil"/>
                <w:between w:val="nil"/>
              </w:pBdr>
            </w:pPr>
            <w:r w:rsidRPr="00586C9F">
              <w:t xml:space="preserve">Immigrant and refugee services </w:t>
            </w:r>
          </w:p>
          <w:p w14:paraId="1529D3AF" w14:textId="77777777" w:rsidR="00077324" w:rsidRPr="00586C9F" w:rsidRDefault="00FB5034">
            <w:pPr>
              <w:numPr>
                <w:ilvl w:val="0"/>
                <w:numId w:val="1"/>
              </w:numPr>
              <w:pBdr>
                <w:top w:val="nil"/>
                <w:left w:val="nil"/>
                <w:bottom w:val="nil"/>
                <w:right w:val="nil"/>
                <w:between w:val="nil"/>
              </w:pBdr>
            </w:pPr>
            <w:r w:rsidRPr="00586C9F">
              <w:t>SUD Recovery/Transitional housing</w:t>
            </w:r>
          </w:p>
          <w:p w14:paraId="1529D3B0" w14:textId="77777777" w:rsidR="00077324" w:rsidRPr="00586C9F" w:rsidRDefault="00FB5034">
            <w:pPr>
              <w:numPr>
                <w:ilvl w:val="0"/>
                <w:numId w:val="1"/>
              </w:numPr>
              <w:pBdr>
                <w:top w:val="nil"/>
                <w:left w:val="nil"/>
                <w:bottom w:val="nil"/>
                <w:right w:val="nil"/>
                <w:between w:val="nil"/>
              </w:pBdr>
            </w:pPr>
            <w:r w:rsidRPr="00586C9F">
              <w:t xml:space="preserve">Programs and services for families with young children, including Infants &amp; Toddlers, WIC, Home Visiting Programs, Early Head Start/Head Start, and Infant and Early Childhood Mental Health Consultation programs </w:t>
            </w:r>
          </w:p>
          <w:p w14:paraId="1529D3B1" w14:textId="77777777" w:rsidR="00077324" w:rsidRPr="00586C9F" w:rsidRDefault="00FB5034">
            <w:pPr>
              <w:numPr>
                <w:ilvl w:val="0"/>
                <w:numId w:val="1"/>
              </w:numPr>
              <w:pBdr>
                <w:top w:val="nil"/>
                <w:left w:val="nil"/>
                <w:bottom w:val="nil"/>
                <w:right w:val="nil"/>
                <w:between w:val="nil"/>
              </w:pBdr>
            </w:pPr>
            <w:r w:rsidRPr="00586C9F">
              <w:t xml:space="preserve">Coordinated Specialty Care programs for first episode psychosis </w:t>
            </w:r>
          </w:p>
          <w:p w14:paraId="1529D3B2" w14:textId="77777777" w:rsidR="00077324" w:rsidRPr="00586C9F" w:rsidRDefault="00FB5034">
            <w:pPr>
              <w:numPr>
                <w:ilvl w:val="0"/>
                <w:numId w:val="1"/>
              </w:numPr>
              <w:pBdr>
                <w:top w:val="nil"/>
                <w:left w:val="nil"/>
                <w:bottom w:val="nil"/>
                <w:right w:val="nil"/>
                <w:between w:val="nil"/>
              </w:pBdr>
            </w:pPr>
            <w:r w:rsidRPr="00586C9F">
              <w:t xml:space="preserve">Other social and human services (e.g., intimate partner violence centers, religious services and supports, grief counseling, Affordable Care Act Navigators, food and transportation programs, LGBTQ+ centers or organizations) </w:t>
            </w:r>
          </w:p>
          <w:p w14:paraId="22DF29E7" w14:textId="77777777" w:rsidR="001B776F" w:rsidRPr="00586C9F" w:rsidRDefault="00FB5034">
            <w:r w:rsidRPr="00586C9F">
              <w:br/>
              <w:t xml:space="preserve">In addition, the CCBHC has a care coordination partnership with the 988 Suicide &amp; Crisis Lifeline call center serving the area in which the CCBHC is located. </w:t>
            </w:r>
          </w:p>
          <w:p w14:paraId="1529D3B3" w14:textId="7C13E904" w:rsidR="00077324" w:rsidRPr="00586C9F" w:rsidRDefault="00FB5034">
            <w:r w:rsidRPr="00586C9F">
              <w:br/>
              <w:t>The State may require CCBHCs to establish additional partnerships</w:t>
            </w:r>
            <w:r w:rsidR="001B776F" w:rsidRPr="00586C9F">
              <w:t xml:space="preserve"> based on the Community Needs Assessment.</w:t>
            </w:r>
          </w:p>
        </w:tc>
        <w:tc>
          <w:tcPr>
            <w:tcW w:w="1680" w:type="dxa"/>
            <w:shd w:val="clear" w:color="auto" w:fill="auto"/>
            <w:tcMar>
              <w:top w:w="100" w:type="dxa"/>
              <w:left w:w="100" w:type="dxa"/>
              <w:bottom w:w="100" w:type="dxa"/>
              <w:right w:w="100" w:type="dxa"/>
            </w:tcMar>
          </w:tcPr>
          <w:p w14:paraId="1529D3B4" w14:textId="14669E58" w:rsidR="00077324" w:rsidRPr="00586C9F" w:rsidRDefault="00A904E8">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3B5" w14:textId="77777777" w:rsidR="00077324" w:rsidRPr="00586C9F" w:rsidRDefault="00077324">
            <w:pPr>
              <w:widowControl w:val="0"/>
              <w:pBdr>
                <w:top w:val="nil"/>
                <w:left w:val="nil"/>
                <w:bottom w:val="nil"/>
                <w:right w:val="nil"/>
                <w:between w:val="nil"/>
              </w:pBdr>
              <w:rPr>
                <w:b/>
              </w:rPr>
            </w:pPr>
          </w:p>
        </w:tc>
      </w:tr>
      <w:tr w:rsidR="00586C9F" w:rsidRPr="00586C9F" w14:paraId="1529D3BB" w14:textId="77777777" w:rsidTr="27258FFB">
        <w:tc>
          <w:tcPr>
            <w:tcW w:w="1185" w:type="dxa"/>
            <w:shd w:val="clear" w:color="auto" w:fill="auto"/>
            <w:tcMar>
              <w:top w:w="100" w:type="dxa"/>
              <w:left w:w="100" w:type="dxa"/>
              <w:bottom w:w="100" w:type="dxa"/>
              <w:right w:w="100" w:type="dxa"/>
            </w:tcMar>
          </w:tcPr>
          <w:p w14:paraId="1529D3B7" w14:textId="77777777" w:rsidR="00077324" w:rsidRPr="00586C9F" w:rsidRDefault="00FB5034">
            <w:pPr>
              <w:widowControl w:val="0"/>
              <w:pBdr>
                <w:top w:val="nil"/>
                <w:left w:val="nil"/>
                <w:bottom w:val="nil"/>
                <w:right w:val="nil"/>
                <w:between w:val="nil"/>
              </w:pBdr>
            </w:pPr>
            <w:r w:rsidRPr="00586C9F">
              <w:lastRenderedPageBreak/>
              <w:t>3.c.4</w:t>
            </w:r>
          </w:p>
        </w:tc>
        <w:tc>
          <w:tcPr>
            <w:tcW w:w="8429" w:type="dxa"/>
            <w:tcMar>
              <w:top w:w="100" w:type="dxa"/>
              <w:left w:w="100" w:type="dxa"/>
              <w:bottom w:w="100" w:type="dxa"/>
              <w:right w:w="100" w:type="dxa"/>
            </w:tcMar>
          </w:tcPr>
          <w:p w14:paraId="1529D3B8" w14:textId="77777777" w:rsidR="00077324" w:rsidRPr="00586C9F" w:rsidRDefault="00FB5034">
            <w:r w:rsidRPr="00586C9F">
              <w:t>The CCBHC has partnerships with the nearest Department of Veterans Affairs' medical center, independent clinic, drop-in center, or other facility of the Department. To the extent multiple Department facilities of different types are located nearby, the CCBHC should work to establish care coordination agreements with facilities of each type. The CCBHC is required to have partnerships with a training provider who utilizes evidence-based and cultural fluency practices for those who are active or have served in the military.</w:t>
            </w:r>
            <w:r w:rsidRPr="00586C9F">
              <w:br/>
            </w:r>
            <w:r w:rsidRPr="00586C9F">
              <w:br/>
            </w:r>
            <w:r w:rsidRPr="00586C9F">
              <w:rPr>
                <w:i/>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14:paraId="1529D3B9" w14:textId="7725E6D9" w:rsidR="00C14DD1" w:rsidRPr="008F086F" w:rsidRDefault="23234CEF" w:rsidP="27258FFB">
            <w:pPr>
              <w:widowControl w:val="0"/>
            </w:pPr>
            <w:r w:rsidRPr="0AF2B66C">
              <w:rPr>
                <w:b/>
                <w:bCs/>
                <w:sz w:val="20"/>
                <w:szCs w:val="20"/>
              </w:rPr>
              <w:t>YES</w:t>
            </w:r>
          </w:p>
        </w:tc>
        <w:tc>
          <w:tcPr>
            <w:tcW w:w="1680" w:type="dxa"/>
            <w:shd w:val="clear" w:color="auto" w:fill="auto"/>
            <w:tcMar>
              <w:top w:w="100" w:type="dxa"/>
              <w:left w:w="100" w:type="dxa"/>
              <w:bottom w:w="100" w:type="dxa"/>
              <w:right w:w="100" w:type="dxa"/>
            </w:tcMar>
          </w:tcPr>
          <w:p w14:paraId="1529D3BA" w14:textId="77777777" w:rsidR="00077324" w:rsidRPr="00586C9F" w:rsidRDefault="00077324">
            <w:pPr>
              <w:widowControl w:val="0"/>
              <w:pBdr>
                <w:top w:val="nil"/>
                <w:left w:val="nil"/>
                <w:bottom w:val="nil"/>
                <w:right w:val="nil"/>
                <w:between w:val="nil"/>
              </w:pBdr>
              <w:rPr>
                <w:b/>
              </w:rPr>
            </w:pPr>
          </w:p>
        </w:tc>
      </w:tr>
      <w:tr w:rsidR="00586C9F" w:rsidRPr="00586C9F" w14:paraId="1529D3C0" w14:textId="77777777">
        <w:tc>
          <w:tcPr>
            <w:tcW w:w="1185" w:type="dxa"/>
            <w:shd w:val="clear" w:color="auto" w:fill="auto"/>
            <w:tcMar>
              <w:top w:w="100" w:type="dxa"/>
              <w:left w:w="100" w:type="dxa"/>
              <w:bottom w:w="100" w:type="dxa"/>
              <w:right w:w="100" w:type="dxa"/>
            </w:tcMar>
          </w:tcPr>
          <w:p w14:paraId="1529D3BC" w14:textId="77777777" w:rsidR="00077324" w:rsidRPr="00586C9F" w:rsidRDefault="00FB5034">
            <w:pPr>
              <w:widowControl w:val="0"/>
              <w:pBdr>
                <w:top w:val="nil"/>
                <w:left w:val="nil"/>
                <w:bottom w:val="nil"/>
                <w:right w:val="nil"/>
                <w:between w:val="nil"/>
              </w:pBdr>
            </w:pPr>
            <w:r w:rsidRPr="00586C9F">
              <w:t>3.c.5</w:t>
            </w:r>
          </w:p>
        </w:tc>
        <w:tc>
          <w:tcPr>
            <w:tcW w:w="8429" w:type="dxa"/>
            <w:shd w:val="clear" w:color="auto" w:fill="auto"/>
            <w:tcMar>
              <w:top w:w="100" w:type="dxa"/>
              <w:left w:w="100" w:type="dxa"/>
              <w:bottom w:w="100" w:type="dxa"/>
              <w:right w:w="100" w:type="dxa"/>
            </w:tcMar>
          </w:tcPr>
          <w:p w14:paraId="1529D3BD" w14:textId="77777777" w:rsidR="00077324" w:rsidRPr="00586C9F" w:rsidRDefault="00FB5034">
            <w:r w:rsidRPr="00586C9F">
              <w:t xml:space="preserve">The CCBHC has care coordination partnerships establishing expectations with inpatient acute-care hospitals in the area served by the CCBHC and their associated services/facilities, including emergency departments, hospital outpatient clinics, urgent care centers, and residential crisis settings. This includes procedures and services, such as peer recovery specialist/coaches, to help individuals successfully transition from ED or hospital to CCBHC and community care to ensure continuity of services and to minimize the time between discharge and follow up. Ideally, the CCBHC should work with the discharging facility ahead of discharge to assure a seamless transition. These partnerships shall support tracking when people receiving CCBHC services are admitted to facilities providing the services listed above, as well as when they are discharged. The partnerships shall also support the transfer of health records of services received (e.g., prescriptions) and active follow-up after discharge. CCBHCs should request of relevant inpatient and outpatient </w:t>
            </w:r>
            <w:r w:rsidRPr="00586C9F">
              <w:lastRenderedPageBreak/>
              <w:t xml:space="preserve">facilities, for people receiving CCBHC services, that notification be provided through the Admission-Discharge- Transfer (ADT) system. </w:t>
            </w:r>
            <w:r w:rsidRPr="00586C9F">
              <w:br/>
            </w:r>
            <w:r w:rsidRPr="00586C9F">
              <w:br/>
            </w:r>
            <w:r w:rsidRPr="00A82298">
              <w:t>The CCBHC will make and document reasonable attempts to contact all people receiving CCBHC services who are discharged from these settings within 24 hours of discharge. For all people receiving CCBHC services being discharged from such facilities who are at risk for suicide or overdose, the care coordination agreement between these facilities and the CCBHC includes a requirement to coordinate consent and follow-up services with the person receiving services within 24 hours of discharge, and continues until the individual is linked to services or assessed to be no longer at risk.</w:t>
            </w:r>
            <w:r w:rsidRPr="00586C9F">
              <w:t xml:space="preserve"> </w:t>
            </w:r>
            <w:r w:rsidRPr="00586C9F">
              <w:br/>
            </w:r>
            <w:r w:rsidRPr="00586C9F">
              <w:br/>
            </w:r>
            <w:r w:rsidRPr="00586C9F">
              <w:rPr>
                <w:i/>
              </w:rPr>
              <w:t xml:space="preserve">Note: These partnerships should be supported by a formal, signed agreement detailing the roles of each party. If the partnering entity is unable to enter into a formal agreement, the CCBHC may work with the partner to develop unsigned joint protocols that describe procedures for working together and roles in care coordination. At a minimum, the CCBHC will develop written protocols for supporting coordinated care undertaken by the CCBHC and efforts to deepen the partnership over time so that jointly developed protocols or formal agreements can be developed. All partnership activities should be documented to support partnerships independent of any staff turnover. </w:t>
            </w:r>
          </w:p>
        </w:tc>
        <w:tc>
          <w:tcPr>
            <w:tcW w:w="1680" w:type="dxa"/>
            <w:shd w:val="clear" w:color="auto" w:fill="auto"/>
            <w:tcMar>
              <w:top w:w="100" w:type="dxa"/>
              <w:left w:w="100" w:type="dxa"/>
              <w:bottom w:w="100" w:type="dxa"/>
              <w:right w:w="100" w:type="dxa"/>
            </w:tcMar>
          </w:tcPr>
          <w:p w14:paraId="5290B730" w14:textId="65756121" w:rsidR="00077324" w:rsidRDefault="00282A65">
            <w:pPr>
              <w:widowControl w:val="0"/>
              <w:pBdr>
                <w:top w:val="nil"/>
                <w:left w:val="nil"/>
                <w:bottom w:val="nil"/>
                <w:right w:val="nil"/>
                <w:between w:val="nil"/>
              </w:pBdr>
              <w:rPr>
                <w:b/>
              </w:rPr>
            </w:pPr>
            <w:r>
              <w:rPr>
                <w:b/>
              </w:rPr>
              <w:lastRenderedPageBreak/>
              <w:t>Y</w:t>
            </w:r>
            <w:r w:rsidR="008263E5">
              <w:rPr>
                <w:b/>
              </w:rPr>
              <w:t>ES</w:t>
            </w:r>
            <w:r w:rsidR="00264B7A">
              <w:rPr>
                <w:b/>
              </w:rPr>
              <w:t>…part of it</w:t>
            </w:r>
          </w:p>
          <w:p w14:paraId="20BBCC72" w14:textId="77777777" w:rsidR="00A62190" w:rsidRDefault="00A62190">
            <w:pPr>
              <w:widowControl w:val="0"/>
              <w:pBdr>
                <w:top w:val="nil"/>
                <w:left w:val="nil"/>
                <w:bottom w:val="nil"/>
                <w:right w:val="nil"/>
                <w:between w:val="nil"/>
              </w:pBdr>
              <w:rPr>
                <w:b/>
              </w:rPr>
            </w:pPr>
          </w:p>
          <w:p w14:paraId="72BC1714" w14:textId="77777777" w:rsidR="00A62190" w:rsidRDefault="00A62190">
            <w:pPr>
              <w:widowControl w:val="0"/>
              <w:pBdr>
                <w:top w:val="nil"/>
                <w:left w:val="nil"/>
                <w:bottom w:val="nil"/>
                <w:right w:val="nil"/>
                <w:between w:val="nil"/>
              </w:pBdr>
              <w:rPr>
                <w:b/>
              </w:rPr>
            </w:pPr>
          </w:p>
          <w:p w14:paraId="6760EE28" w14:textId="77777777" w:rsidR="00A62190" w:rsidRDefault="00A62190">
            <w:pPr>
              <w:widowControl w:val="0"/>
              <w:pBdr>
                <w:top w:val="nil"/>
                <w:left w:val="nil"/>
                <w:bottom w:val="nil"/>
                <w:right w:val="nil"/>
                <w:between w:val="nil"/>
              </w:pBdr>
              <w:rPr>
                <w:b/>
              </w:rPr>
            </w:pPr>
          </w:p>
          <w:p w14:paraId="0A27C070" w14:textId="77777777" w:rsidR="00A62190" w:rsidRDefault="00A62190">
            <w:pPr>
              <w:widowControl w:val="0"/>
              <w:pBdr>
                <w:top w:val="nil"/>
                <w:left w:val="nil"/>
                <w:bottom w:val="nil"/>
                <w:right w:val="nil"/>
                <w:between w:val="nil"/>
              </w:pBdr>
              <w:rPr>
                <w:b/>
              </w:rPr>
            </w:pPr>
          </w:p>
          <w:p w14:paraId="666C1155" w14:textId="77777777" w:rsidR="00A62190" w:rsidRDefault="00A62190">
            <w:pPr>
              <w:widowControl w:val="0"/>
              <w:pBdr>
                <w:top w:val="nil"/>
                <w:left w:val="nil"/>
                <w:bottom w:val="nil"/>
                <w:right w:val="nil"/>
                <w:between w:val="nil"/>
              </w:pBdr>
              <w:rPr>
                <w:b/>
              </w:rPr>
            </w:pPr>
          </w:p>
          <w:p w14:paraId="27B2DB3E" w14:textId="77777777" w:rsidR="00A62190" w:rsidRDefault="00A62190">
            <w:pPr>
              <w:widowControl w:val="0"/>
              <w:pBdr>
                <w:top w:val="nil"/>
                <w:left w:val="nil"/>
                <w:bottom w:val="nil"/>
                <w:right w:val="nil"/>
                <w:between w:val="nil"/>
              </w:pBdr>
              <w:rPr>
                <w:b/>
              </w:rPr>
            </w:pPr>
          </w:p>
          <w:p w14:paraId="554D82F8" w14:textId="77777777" w:rsidR="00A62190" w:rsidRDefault="00A62190">
            <w:pPr>
              <w:widowControl w:val="0"/>
              <w:pBdr>
                <w:top w:val="nil"/>
                <w:left w:val="nil"/>
                <w:bottom w:val="nil"/>
                <w:right w:val="nil"/>
                <w:between w:val="nil"/>
              </w:pBdr>
              <w:rPr>
                <w:b/>
              </w:rPr>
            </w:pPr>
          </w:p>
          <w:p w14:paraId="19B12ADA" w14:textId="77777777" w:rsidR="00A62190" w:rsidRDefault="00A62190">
            <w:pPr>
              <w:widowControl w:val="0"/>
              <w:pBdr>
                <w:top w:val="nil"/>
                <w:left w:val="nil"/>
                <w:bottom w:val="nil"/>
                <w:right w:val="nil"/>
                <w:between w:val="nil"/>
              </w:pBdr>
              <w:rPr>
                <w:b/>
              </w:rPr>
            </w:pPr>
          </w:p>
          <w:p w14:paraId="0749BA49" w14:textId="77777777" w:rsidR="00A62190" w:rsidRDefault="00A62190">
            <w:pPr>
              <w:widowControl w:val="0"/>
              <w:pBdr>
                <w:top w:val="nil"/>
                <w:left w:val="nil"/>
                <w:bottom w:val="nil"/>
                <w:right w:val="nil"/>
                <w:between w:val="nil"/>
              </w:pBdr>
              <w:rPr>
                <w:b/>
              </w:rPr>
            </w:pPr>
          </w:p>
          <w:p w14:paraId="63301DCC" w14:textId="77777777" w:rsidR="00A62190" w:rsidRDefault="00A62190">
            <w:pPr>
              <w:widowControl w:val="0"/>
              <w:pBdr>
                <w:top w:val="nil"/>
                <w:left w:val="nil"/>
                <w:bottom w:val="nil"/>
                <w:right w:val="nil"/>
                <w:between w:val="nil"/>
              </w:pBdr>
              <w:rPr>
                <w:b/>
              </w:rPr>
            </w:pPr>
          </w:p>
          <w:p w14:paraId="777E63A0" w14:textId="77777777" w:rsidR="00A62190" w:rsidRDefault="00A62190">
            <w:pPr>
              <w:widowControl w:val="0"/>
              <w:pBdr>
                <w:top w:val="nil"/>
                <w:left w:val="nil"/>
                <w:bottom w:val="nil"/>
                <w:right w:val="nil"/>
                <w:between w:val="nil"/>
              </w:pBdr>
              <w:rPr>
                <w:b/>
              </w:rPr>
            </w:pPr>
          </w:p>
          <w:p w14:paraId="6FE078C0" w14:textId="77777777" w:rsidR="00A62190" w:rsidRDefault="00A62190">
            <w:pPr>
              <w:widowControl w:val="0"/>
              <w:pBdr>
                <w:top w:val="nil"/>
                <w:left w:val="nil"/>
                <w:bottom w:val="nil"/>
                <w:right w:val="nil"/>
                <w:between w:val="nil"/>
              </w:pBdr>
              <w:rPr>
                <w:b/>
              </w:rPr>
            </w:pPr>
          </w:p>
          <w:p w14:paraId="41BD6AA1" w14:textId="77777777" w:rsidR="00A62190" w:rsidRDefault="00A62190">
            <w:pPr>
              <w:widowControl w:val="0"/>
              <w:pBdr>
                <w:top w:val="nil"/>
                <w:left w:val="nil"/>
                <w:bottom w:val="nil"/>
                <w:right w:val="nil"/>
                <w:between w:val="nil"/>
              </w:pBdr>
              <w:rPr>
                <w:b/>
              </w:rPr>
            </w:pPr>
          </w:p>
          <w:p w14:paraId="01000449" w14:textId="77777777" w:rsidR="00A62190" w:rsidRDefault="00A62190">
            <w:pPr>
              <w:widowControl w:val="0"/>
              <w:pBdr>
                <w:top w:val="nil"/>
                <w:left w:val="nil"/>
                <w:bottom w:val="nil"/>
                <w:right w:val="nil"/>
                <w:between w:val="nil"/>
              </w:pBdr>
              <w:rPr>
                <w:b/>
              </w:rPr>
            </w:pPr>
          </w:p>
          <w:p w14:paraId="3BA7D22F" w14:textId="77777777" w:rsidR="00A62190" w:rsidRDefault="00A62190">
            <w:pPr>
              <w:widowControl w:val="0"/>
              <w:pBdr>
                <w:top w:val="nil"/>
                <w:left w:val="nil"/>
                <w:bottom w:val="nil"/>
                <w:right w:val="nil"/>
                <w:between w:val="nil"/>
              </w:pBdr>
              <w:rPr>
                <w:b/>
              </w:rPr>
            </w:pPr>
          </w:p>
          <w:p w14:paraId="1529D3BE" w14:textId="34114FFD" w:rsidR="00A62190" w:rsidRPr="00586C9F" w:rsidRDefault="00A62190">
            <w:pPr>
              <w:widowControl w:val="0"/>
              <w:pBdr>
                <w:top w:val="nil"/>
                <w:left w:val="nil"/>
                <w:bottom w:val="nil"/>
                <w:right w:val="nil"/>
                <w:between w:val="nil"/>
              </w:pBdr>
              <w:rPr>
                <w:b/>
              </w:rPr>
            </w:pPr>
          </w:p>
        </w:tc>
        <w:tc>
          <w:tcPr>
            <w:tcW w:w="1680" w:type="dxa"/>
            <w:shd w:val="clear" w:color="auto" w:fill="auto"/>
            <w:tcMar>
              <w:top w:w="100" w:type="dxa"/>
              <w:left w:w="100" w:type="dxa"/>
              <w:bottom w:w="100" w:type="dxa"/>
              <w:right w:w="100" w:type="dxa"/>
            </w:tcMar>
          </w:tcPr>
          <w:p w14:paraId="1529D3BF" w14:textId="77777777" w:rsidR="00077324" w:rsidRPr="00586C9F" w:rsidRDefault="00077324">
            <w:pPr>
              <w:widowControl w:val="0"/>
              <w:pBdr>
                <w:top w:val="nil"/>
                <w:left w:val="nil"/>
                <w:bottom w:val="nil"/>
                <w:right w:val="nil"/>
                <w:between w:val="nil"/>
              </w:pBdr>
              <w:rPr>
                <w:b/>
              </w:rPr>
            </w:pPr>
          </w:p>
        </w:tc>
      </w:tr>
      <w:tr w:rsidR="00586C9F" w:rsidRPr="00586C9F" w14:paraId="1529D3C5" w14:textId="77777777">
        <w:tc>
          <w:tcPr>
            <w:tcW w:w="1185" w:type="dxa"/>
            <w:shd w:val="clear" w:color="auto" w:fill="auto"/>
            <w:tcMar>
              <w:top w:w="100" w:type="dxa"/>
              <w:left w:w="100" w:type="dxa"/>
              <w:bottom w:w="100" w:type="dxa"/>
              <w:right w:w="100" w:type="dxa"/>
            </w:tcMar>
          </w:tcPr>
          <w:p w14:paraId="1529D3C1" w14:textId="77777777" w:rsidR="00077324" w:rsidRPr="00586C9F" w:rsidRDefault="00FB5034">
            <w:pPr>
              <w:widowControl w:val="0"/>
              <w:pBdr>
                <w:top w:val="nil"/>
                <w:left w:val="nil"/>
                <w:bottom w:val="nil"/>
                <w:right w:val="nil"/>
                <w:between w:val="nil"/>
              </w:pBdr>
            </w:pPr>
            <w:r w:rsidRPr="00586C9F">
              <w:t>3.d.1</w:t>
            </w:r>
          </w:p>
        </w:tc>
        <w:tc>
          <w:tcPr>
            <w:tcW w:w="8429" w:type="dxa"/>
            <w:shd w:val="clear" w:color="auto" w:fill="auto"/>
            <w:tcMar>
              <w:top w:w="100" w:type="dxa"/>
              <w:left w:w="100" w:type="dxa"/>
              <w:bottom w:w="100" w:type="dxa"/>
              <w:right w:w="100" w:type="dxa"/>
            </w:tcMar>
          </w:tcPr>
          <w:p w14:paraId="1529D3C2" w14:textId="77777777" w:rsidR="00077324" w:rsidRPr="00586C9F" w:rsidRDefault="00FB5034">
            <w:r w:rsidRPr="00586C9F">
              <w:t>The CCBHC treatment team includes the person receiving services and their family/caregivers, to the extent the person receiving services desires their involvement or when they are legal guardians, and any other people the person receiving services desires to be involved in their care. All treatment planning and care coordination activities are person- and family-centered and align with the requirements of Section 2402(a) of the Affordable Care Act. All treatment planning and care coordination activities are subject to HIPAA (Pub. L. No. 104-191, 110 Stat. 1936 (1996)), 42 CFR Part 2, and other federal and state laws, including patient privacy requirements specific to the care of minors.</w:t>
            </w:r>
          </w:p>
        </w:tc>
        <w:tc>
          <w:tcPr>
            <w:tcW w:w="1680" w:type="dxa"/>
            <w:shd w:val="clear" w:color="auto" w:fill="auto"/>
            <w:tcMar>
              <w:top w:w="100" w:type="dxa"/>
              <w:left w:w="100" w:type="dxa"/>
              <w:bottom w:w="100" w:type="dxa"/>
              <w:right w:w="100" w:type="dxa"/>
            </w:tcMar>
          </w:tcPr>
          <w:p w14:paraId="1529D3C3" w14:textId="3A71C5A6" w:rsidR="00077324" w:rsidRPr="00586C9F" w:rsidRDefault="008263E5">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C4" w14:textId="77777777" w:rsidR="00077324" w:rsidRPr="00586C9F" w:rsidRDefault="00077324">
            <w:pPr>
              <w:widowControl w:val="0"/>
              <w:pBdr>
                <w:top w:val="nil"/>
                <w:left w:val="nil"/>
                <w:bottom w:val="nil"/>
                <w:right w:val="nil"/>
                <w:between w:val="nil"/>
              </w:pBdr>
              <w:rPr>
                <w:b/>
              </w:rPr>
            </w:pPr>
          </w:p>
        </w:tc>
      </w:tr>
      <w:tr w:rsidR="00586C9F" w:rsidRPr="00586C9F" w14:paraId="1529D3CA" w14:textId="77777777">
        <w:tc>
          <w:tcPr>
            <w:tcW w:w="1185" w:type="dxa"/>
            <w:shd w:val="clear" w:color="auto" w:fill="auto"/>
            <w:tcMar>
              <w:top w:w="100" w:type="dxa"/>
              <w:left w:w="100" w:type="dxa"/>
              <w:bottom w:w="100" w:type="dxa"/>
              <w:right w:w="100" w:type="dxa"/>
            </w:tcMar>
          </w:tcPr>
          <w:p w14:paraId="1529D3C6" w14:textId="77777777" w:rsidR="00077324" w:rsidRPr="00586C9F" w:rsidRDefault="00FB5034">
            <w:pPr>
              <w:widowControl w:val="0"/>
              <w:pBdr>
                <w:top w:val="nil"/>
                <w:left w:val="nil"/>
                <w:bottom w:val="nil"/>
                <w:right w:val="nil"/>
                <w:between w:val="nil"/>
              </w:pBdr>
            </w:pPr>
            <w:r w:rsidRPr="00586C9F">
              <w:lastRenderedPageBreak/>
              <w:t>3.d.2</w:t>
            </w:r>
          </w:p>
        </w:tc>
        <w:tc>
          <w:tcPr>
            <w:tcW w:w="8429" w:type="dxa"/>
            <w:shd w:val="clear" w:color="auto" w:fill="auto"/>
            <w:tcMar>
              <w:top w:w="100" w:type="dxa"/>
              <w:left w:w="100" w:type="dxa"/>
              <w:bottom w:w="100" w:type="dxa"/>
              <w:right w:w="100" w:type="dxa"/>
            </w:tcMar>
          </w:tcPr>
          <w:p w14:paraId="1529D3C7" w14:textId="77777777" w:rsidR="00077324" w:rsidRPr="00586C9F" w:rsidRDefault="00FB5034">
            <w:r w:rsidRPr="00586C9F">
              <w:t>The CCBHC designates an interdisciplinary treatment team that is responsible, with the person receiving services and their family/caregivers, to the extent the person receiving services desires their involvement or when they are legal guardians, for directing, coordinating, and managing care and services. The interdisciplinary team is composed of individuals who work together to coordinate the medical, psychiatric, psychosocial, emotional, therapeutic, and recovery support needs of the people receiving services, including, as appropriate and desired by the person receiving services, traditional approaches to care for people receiving services who are American Indian or Alaska Native or from other cultural and ethnic groups. The interdisciplinary team should meet at a cadence that aligns with the person receiving service's treatment planning updates, in accordance with the treatment plan cadence, or at the request of the person receiving services. It is expected that care provided is person-centered, strengths based, wellness focused, and trauma-informed.</w:t>
            </w:r>
            <w:r w:rsidRPr="00586C9F">
              <w:br/>
            </w:r>
            <w:r w:rsidRPr="00586C9F">
              <w:br/>
              <w:t>The CCBHC may determine how to best staff their interdisciplinary team and which functions staff carry out. The interdisciplinary team must include staff that address short-term and long-term support/care coordination, medication management, medical needs, access to peer services, and/or coordination with other services and supports.</w:t>
            </w:r>
          </w:p>
        </w:tc>
        <w:tc>
          <w:tcPr>
            <w:tcW w:w="1680" w:type="dxa"/>
            <w:shd w:val="clear" w:color="auto" w:fill="auto"/>
            <w:tcMar>
              <w:top w:w="100" w:type="dxa"/>
              <w:left w:w="100" w:type="dxa"/>
              <w:bottom w:w="100" w:type="dxa"/>
              <w:right w:w="100" w:type="dxa"/>
            </w:tcMar>
          </w:tcPr>
          <w:p w14:paraId="1529D3C8" w14:textId="1681937C" w:rsidR="00077324" w:rsidRPr="00586C9F" w:rsidRDefault="008263E5">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C9" w14:textId="77777777" w:rsidR="00077324" w:rsidRPr="00586C9F" w:rsidRDefault="00077324">
            <w:pPr>
              <w:widowControl w:val="0"/>
              <w:pBdr>
                <w:top w:val="nil"/>
                <w:left w:val="nil"/>
                <w:bottom w:val="nil"/>
                <w:right w:val="nil"/>
                <w:between w:val="nil"/>
              </w:pBdr>
              <w:rPr>
                <w:b/>
              </w:rPr>
            </w:pPr>
          </w:p>
        </w:tc>
      </w:tr>
      <w:tr w:rsidR="00077324" w:rsidRPr="00586C9F" w14:paraId="1529D3CF" w14:textId="77777777">
        <w:tc>
          <w:tcPr>
            <w:tcW w:w="1185" w:type="dxa"/>
            <w:shd w:val="clear" w:color="auto" w:fill="auto"/>
            <w:tcMar>
              <w:top w:w="100" w:type="dxa"/>
              <w:left w:w="100" w:type="dxa"/>
              <w:bottom w:w="100" w:type="dxa"/>
              <w:right w:w="100" w:type="dxa"/>
            </w:tcMar>
          </w:tcPr>
          <w:p w14:paraId="1529D3CB" w14:textId="77777777" w:rsidR="00077324" w:rsidRPr="00586C9F" w:rsidRDefault="00FB5034">
            <w:pPr>
              <w:widowControl w:val="0"/>
              <w:pBdr>
                <w:top w:val="nil"/>
                <w:left w:val="nil"/>
                <w:bottom w:val="nil"/>
                <w:right w:val="nil"/>
                <w:between w:val="nil"/>
              </w:pBdr>
            </w:pPr>
            <w:r w:rsidRPr="00586C9F">
              <w:t>3.d.3</w:t>
            </w:r>
          </w:p>
        </w:tc>
        <w:tc>
          <w:tcPr>
            <w:tcW w:w="8429" w:type="dxa"/>
            <w:shd w:val="clear" w:color="auto" w:fill="auto"/>
            <w:tcMar>
              <w:top w:w="100" w:type="dxa"/>
              <w:left w:w="100" w:type="dxa"/>
              <w:bottom w:w="100" w:type="dxa"/>
              <w:right w:w="100" w:type="dxa"/>
            </w:tcMar>
          </w:tcPr>
          <w:p w14:paraId="1529D3CC" w14:textId="77777777" w:rsidR="00077324" w:rsidRPr="00586C9F" w:rsidRDefault="00FB5034">
            <w:r w:rsidRPr="00586C9F">
              <w:t xml:space="preserve">The CCBHC coordinates care and services provided by DCOs in accordance with the current treatment plan. </w:t>
            </w:r>
            <w:r w:rsidRPr="00586C9F">
              <w:br/>
            </w:r>
            <w:r w:rsidRPr="00586C9F">
              <w:br/>
            </w:r>
            <w:r w:rsidRPr="00F2225B">
              <w:rPr>
                <w:i/>
                <w:iCs/>
              </w:rPr>
              <w:t>Note: See program requirement 4 related to scope of service and person-centered and family-centered treatment planning.</w:t>
            </w:r>
            <w:r w:rsidRPr="00586C9F">
              <w:t xml:space="preserve"> </w:t>
            </w:r>
          </w:p>
        </w:tc>
        <w:tc>
          <w:tcPr>
            <w:tcW w:w="1680" w:type="dxa"/>
            <w:shd w:val="clear" w:color="auto" w:fill="auto"/>
            <w:tcMar>
              <w:top w:w="100" w:type="dxa"/>
              <w:left w:w="100" w:type="dxa"/>
              <w:bottom w:w="100" w:type="dxa"/>
              <w:right w:w="100" w:type="dxa"/>
            </w:tcMar>
          </w:tcPr>
          <w:p w14:paraId="1529D3CD" w14:textId="3EA3E33C" w:rsidR="00077324" w:rsidRPr="00586C9F" w:rsidRDefault="000A172C">
            <w:pPr>
              <w:widowControl w:val="0"/>
              <w:pBdr>
                <w:top w:val="nil"/>
                <w:left w:val="nil"/>
                <w:bottom w:val="nil"/>
                <w:right w:val="nil"/>
                <w:between w:val="nil"/>
              </w:pBdr>
              <w:rPr>
                <w:b/>
              </w:rPr>
            </w:pPr>
            <w:r>
              <w:rPr>
                <w:b/>
              </w:rPr>
              <w:t>NA, Oaklawn has no DCOs</w:t>
            </w:r>
          </w:p>
        </w:tc>
        <w:tc>
          <w:tcPr>
            <w:tcW w:w="1680" w:type="dxa"/>
            <w:shd w:val="clear" w:color="auto" w:fill="auto"/>
            <w:tcMar>
              <w:top w:w="100" w:type="dxa"/>
              <w:left w:w="100" w:type="dxa"/>
              <w:bottom w:w="100" w:type="dxa"/>
              <w:right w:w="100" w:type="dxa"/>
            </w:tcMar>
          </w:tcPr>
          <w:p w14:paraId="1529D3CE" w14:textId="77777777" w:rsidR="00077324" w:rsidRPr="00586C9F" w:rsidRDefault="00077324">
            <w:pPr>
              <w:widowControl w:val="0"/>
              <w:pBdr>
                <w:top w:val="nil"/>
                <w:left w:val="nil"/>
                <w:bottom w:val="nil"/>
                <w:right w:val="nil"/>
                <w:between w:val="nil"/>
              </w:pBdr>
              <w:rPr>
                <w:b/>
              </w:rPr>
            </w:pPr>
          </w:p>
        </w:tc>
      </w:tr>
    </w:tbl>
    <w:p w14:paraId="1529D3D0" w14:textId="77777777" w:rsidR="00077324" w:rsidRPr="00586C9F" w:rsidRDefault="00077324">
      <w:pPr>
        <w:rPr>
          <w:b/>
        </w:rPr>
      </w:pPr>
    </w:p>
    <w:p w14:paraId="1529D3D1" w14:textId="77777777" w:rsidR="00077324" w:rsidRPr="00586C9F" w:rsidRDefault="00FB5034">
      <w:pPr>
        <w:rPr>
          <w:b/>
        </w:rPr>
      </w:pPr>
      <w:r w:rsidRPr="00586C9F">
        <w:rPr>
          <w:b/>
        </w:rPr>
        <w:t>Program Requirement 3: Care Coordination Narrative</w:t>
      </w:r>
    </w:p>
    <w:p w14:paraId="1529D3D2" w14:textId="77777777" w:rsidR="00077324" w:rsidRPr="00586C9F" w:rsidRDefault="00077324">
      <w:pPr>
        <w:rPr>
          <w:b/>
        </w:rPr>
      </w:pPr>
    </w:p>
    <w:p w14:paraId="1529D3D3" w14:textId="77777777" w:rsidR="00077324" w:rsidRPr="00586C9F" w:rsidRDefault="00FB5034">
      <w:r w:rsidRPr="00586C9F">
        <w:t>Please provide a narrative explaining your current ability to meet the Certification Criteria in Program Requirement 3. For each criterion, please address:</w:t>
      </w:r>
    </w:p>
    <w:p w14:paraId="1529D3D4" w14:textId="77777777" w:rsidR="00077324" w:rsidRPr="00586C9F" w:rsidRDefault="00FB5034">
      <w:pPr>
        <w:numPr>
          <w:ilvl w:val="0"/>
          <w:numId w:val="24"/>
        </w:numPr>
      </w:pPr>
      <w:r w:rsidRPr="00586C9F">
        <w:lastRenderedPageBreak/>
        <w:t xml:space="preserve">If you currently meet the criterion, how are you doing so? </w:t>
      </w:r>
    </w:p>
    <w:p w14:paraId="1529D3D5" w14:textId="77777777" w:rsidR="00077324" w:rsidRPr="00586C9F" w:rsidRDefault="00FB5034">
      <w:pPr>
        <w:numPr>
          <w:ilvl w:val="0"/>
          <w:numId w:val="24"/>
        </w:numPr>
      </w:pPr>
      <w:r w:rsidRPr="00586C9F">
        <w:t>If you are not currently able to meet the criterion, what would you need to do to meet the criterion by the anticipated Demonstration Program start date (7/1/24)? What type of support would you need?</w:t>
      </w:r>
    </w:p>
    <w:p w14:paraId="1529D3D6" w14:textId="77777777" w:rsidR="00077324" w:rsidRPr="00586C9F" w:rsidRDefault="00FB5034">
      <w:pPr>
        <w:numPr>
          <w:ilvl w:val="0"/>
          <w:numId w:val="24"/>
        </w:numPr>
      </w:pPr>
      <w:r w:rsidRPr="00586C9F">
        <w:t>If you are exceeding the criterion requirements, what are you doing?</w:t>
      </w:r>
    </w:p>
    <w:p w14:paraId="1529D3D7" w14:textId="77777777" w:rsidR="00077324" w:rsidRPr="00586C9F" w:rsidRDefault="00077324">
      <w:pPr>
        <w:rPr>
          <w:rFonts w:ascii="Times New Roman" w:eastAsia="Times New Roman" w:hAnsi="Times New Roman" w:cs="Times New Roman"/>
          <w:b/>
          <w:sz w:val="24"/>
          <w:szCs w:val="24"/>
        </w:rPr>
      </w:pPr>
    </w:p>
    <w:tbl>
      <w:tblPr>
        <w:tblStyle w:val="9"/>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3D9" w14:textId="77777777" w:rsidTr="54C9192E">
        <w:tc>
          <w:tcPr>
            <w:tcW w:w="12990" w:type="dxa"/>
            <w:shd w:val="clear" w:color="auto" w:fill="FFFF99"/>
          </w:tcPr>
          <w:tbl>
            <w:tblPr>
              <w:tblStyle w:val="TableGrid"/>
              <w:tblW w:w="0" w:type="auto"/>
              <w:tblLayout w:type="fixed"/>
              <w:tblLook w:val="04A0" w:firstRow="1" w:lastRow="0" w:firstColumn="1" w:lastColumn="0" w:noHBand="0" w:noVBand="1"/>
            </w:tblPr>
            <w:tblGrid>
              <w:gridCol w:w="1225"/>
              <w:gridCol w:w="9450"/>
              <w:gridCol w:w="2089"/>
            </w:tblGrid>
            <w:tr w:rsidR="006406A1" w14:paraId="5BA26FD2" w14:textId="77777777" w:rsidTr="006C4A7F">
              <w:tc>
                <w:tcPr>
                  <w:tcW w:w="1225" w:type="dxa"/>
                </w:tcPr>
                <w:p w14:paraId="313A2C02" w14:textId="2415332B" w:rsidR="006406A1" w:rsidRDefault="006406A1" w:rsidP="006C4A7F">
                  <w:pPr>
                    <w:widowControl w:val="0"/>
                    <w:jc w:val="center"/>
                    <w:rPr>
                      <w:b/>
                    </w:rPr>
                  </w:pPr>
                  <w:r>
                    <w:rPr>
                      <w:b/>
                    </w:rPr>
                    <w:t>Criterion</w:t>
                  </w:r>
                </w:p>
              </w:tc>
              <w:tc>
                <w:tcPr>
                  <w:tcW w:w="9450" w:type="dxa"/>
                </w:tcPr>
                <w:p w14:paraId="1FB70F50" w14:textId="5FC21C78" w:rsidR="006406A1" w:rsidRPr="00181E5F" w:rsidRDefault="00DF5ED6" w:rsidP="006C4A7F">
                  <w:pPr>
                    <w:widowControl w:val="0"/>
                    <w:jc w:val="center"/>
                    <w:rPr>
                      <w:bCs/>
                    </w:rPr>
                  </w:pPr>
                  <w:r w:rsidRPr="00181E5F">
                    <w:rPr>
                      <w:bCs/>
                    </w:rPr>
                    <w:t>Description</w:t>
                  </w:r>
                </w:p>
              </w:tc>
              <w:tc>
                <w:tcPr>
                  <w:tcW w:w="2089" w:type="dxa"/>
                </w:tcPr>
                <w:p w14:paraId="4CD32795" w14:textId="0B2DC5B8" w:rsidR="006406A1" w:rsidRPr="00181E5F" w:rsidRDefault="00DF5ED6" w:rsidP="006C4A7F">
                  <w:pPr>
                    <w:widowControl w:val="0"/>
                    <w:jc w:val="center"/>
                    <w:rPr>
                      <w:bCs/>
                    </w:rPr>
                  </w:pPr>
                  <w:r w:rsidRPr="00181E5F">
                    <w:rPr>
                      <w:bCs/>
                    </w:rPr>
                    <w:t>Evidence</w:t>
                  </w:r>
                </w:p>
              </w:tc>
            </w:tr>
            <w:tr w:rsidR="006406A1" w14:paraId="024B5C2E" w14:textId="77777777" w:rsidTr="006C4A7F">
              <w:tc>
                <w:tcPr>
                  <w:tcW w:w="1225" w:type="dxa"/>
                </w:tcPr>
                <w:p w14:paraId="01A8AC53" w14:textId="6ED0B9D4" w:rsidR="006406A1" w:rsidRDefault="006C4A7F">
                  <w:pPr>
                    <w:widowControl w:val="0"/>
                    <w:rPr>
                      <w:b/>
                    </w:rPr>
                  </w:pPr>
                  <w:r>
                    <w:rPr>
                      <w:b/>
                    </w:rPr>
                    <w:t>3.a.1</w:t>
                  </w:r>
                </w:p>
              </w:tc>
              <w:tc>
                <w:tcPr>
                  <w:tcW w:w="9450" w:type="dxa"/>
                </w:tcPr>
                <w:p w14:paraId="3B4B2A8D" w14:textId="08702077" w:rsidR="006406A1" w:rsidRPr="00181E5F" w:rsidRDefault="007D040E">
                  <w:pPr>
                    <w:widowControl w:val="0"/>
                    <w:rPr>
                      <w:bCs/>
                    </w:rPr>
                  </w:pPr>
                  <w:r w:rsidRPr="00181E5F">
                    <w:rPr>
                      <w:bCs/>
                    </w:rPr>
                    <w:t xml:space="preserve">Oaklawn </w:t>
                  </w:r>
                  <w:r w:rsidR="00DF29A3" w:rsidRPr="00181E5F">
                    <w:rPr>
                      <w:bCs/>
                    </w:rPr>
                    <w:t>delivers service</w:t>
                  </w:r>
                  <w:r w:rsidR="00B305E0" w:rsidRPr="00181E5F">
                    <w:rPr>
                      <w:bCs/>
                    </w:rPr>
                    <w:t xml:space="preserve">s and </w:t>
                  </w:r>
                  <w:r w:rsidR="008869B1" w:rsidRPr="00181E5F">
                    <w:rPr>
                      <w:bCs/>
                    </w:rPr>
                    <w:t>develops</w:t>
                  </w:r>
                  <w:r w:rsidR="00295CA9" w:rsidRPr="00181E5F">
                    <w:rPr>
                      <w:bCs/>
                    </w:rPr>
                    <w:t xml:space="preserve"> treatment plans that </w:t>
                  </w:r>
                  <w:r w:rsidR="00962E5D" w:rsidRPr="00181E5F">
                    <w:rPr>
                      <w:bCs/>
                    </w:rPr>
                    <w:t>are</w:t>
                  </w:r>
                  <w:r w:rsidR="00295CA9" w:rsidRPr="00181E5F">
                    <w:rPr>
                      <w:bCs/>
                    </w:rPr>
                    <w:t xml:space="preserve"> person centered</w:t>
                  </w:r>
                  <w:r w:rsidR="008869B1" w:rsidRPr="00181E5F">
                    <w:rPr>
                      <w:bCs/>
                    </w:rPr>
                    <w:t xml:space="preserve">, </w:t>
                  </w:r>
                  <w:r w:rsidR="00BC439A" w:rsidRPr="00181E5F">
                    <w:rPr>
                      <w:bCs/>
                    </w:rPr>
                    <w:t>family centered</w:t>
                  </w:r>
                  <w:r w:rsidR="008869B1" w:rsidRPr="00181E5F">
                    <w:rPr>
                      <w:bCs/>
                    </w:rPr>
                    <w:t xml:space="preserve">, and align with the </w:t>
                  </w:r>
                  <w:r w:rsidR="00962E5D" w:rsidRPr="00181E5F">
                    <w:rPr>
                      <w:bCs/>
                    </w:rPr>
                    <w:t>requirements</w:t>
                  </w:r>
                  <w:r w:rsidR="008869B1" w:rsidRPr="00181E5F">
                    <w:rPr>
                      <w:bCs/>
                    </w:rPr>
                    <w:t xml:space="preserve"> of Section 2402(a) of the Affordable Care Act</w:t>
                  </w:r>
                  <w:r w:rsidR="00FB523C" w:rsidRPr="00181E5F">
                    <w:rPr>
                      <w:bCs/>
                    </w:rPr>
                    <w:t>, State regulations, and are consistent with best practices.</w:t>
                  </w:r>
                  <w:r w:rsidR="006065ED" w:rsidRPr="00181E5F">
                    <w:rPr>
                      <w:bCs/>
                    </w:rPr>
                    <w:t xml:space="preserve"> Every client</w:t>
                  </w:r>
                  <w:r w:rsidR="009D7FD2" w:rsidRPr="00181E5F">
                    <w:rPr>
                      <w:bCs/>
                    </w:rPr>
                    <w:t xml:space="preserve"> </w:t>
                  </w:r>
                  <w:r w:rsidR="00C90550">
                    <w:rPr>
                      <w:bCs/>
                    </w:rPr>
                    <w:t>who</w:t>
                  </w:r>
                  <w:r w:rsidR="007C4F57" w:rsidRPr="00181E5F">
                    <w:rPr>
                      <w:bCs/>
                    </w:rPr>
                    <w:t xml:space="preserve"> receiv</w:t>
                  </w:r>
                  <w:r w:rsidR="00C90550">
                    <w:rPr>
                      <w:bCs/>
                    </w:rPr>
                    <w:t>es</w:t>
                  </w:r>
                  <w:r w:rsidR="007C4F57" w:rsidRPr="00181E5F">
                    <w:rPr>
                      <w:bCs/>
                    </w:rPr>
                    <w:t xml:space="preserve"> ongoing clinical services works with a clinician to create an individualized treatment plan.</w:t>
                  </w:r>
                  <w:r w:rsidR="007217D5" w:rsidRPr="00181E5F">
                    <w:rPr>
                      <w:bCs/>
                    </w:rPr>
                    <w:t xml:space="preserve"> </w:t>
                  </w:r>
                  <w:r w:rsidR="00D728FD" w:rsidRPr="00181E5F">
                    <w:rPr>
                      <w:bCs/>
                    </w:rPr>
                    <w:t>The treatment plan reflects Oaklawn</w:t>
                  </w:r>
                  <w:r w:rsidR="00941795" w:rsidRPr="00181E5F">
                    <w:rPr>
                      <w:bCs/>
                    </w:rPr>
                    <w:t>’s</w:t>
                  </w:r>
                  <w:r w:rsidR="00FE006B" w:rsidRPr="00181E5F">
                    <w:rPr>
                      <w:bCs/>
                    </w:rPr>
                    <w:t xml:space="preserve"> mission, vision, </w:t>
                  </w:r>
                  <w:r w:rsidR="00F65B25" w:rsidRPr="00181E5F">
                    <w:rPr>
                      <w:bCs/>
                    </w:rPr>
                    <w:t>values,</w:t>
                  </w:r>
                  <w:r w:rsidR="00FE006B" w:rsidRPr="00181E5F">
                    <w:rPr>
                      <w:bCs/>
                    </w:rPr>
                    <w:t xml:space="preserve"> and expertise in a manner that also respects the client’s goals, family, culture, and unique experience</w:t>
                  </w:r>
                  <w:r w:rsidR="00236F1F" w:rsidRPr="00181E5F">
                    <w:rPr>
                      <w:bCs/>
                    </w:rPr>
                    <w:t xml:space="preserve">. </w:t>
                  </w:r>
                  <w:r w:rsidR="006A7643" w:rsidRPr="00181E5F">
                    <w:rPr>
                      <w:bCs/>
                    </w:rPr>
                    <w:t xml:space="preserve">Oaklawn </w:t>
                  </w:r>
                  <w:r w:rsidR="001014E1" w:rsidRPr="00181E5F">
                    <w:rPr>
                      <w:bCs/>
                    </w:rPr>
                    <w:t xml:space="preserve">takes an interdisciplinary approach to treatment plans that involves a variety of internal staff (see </w:t>
                  </w:r>
                  <w:r w:rsidR="00B006AD" w:rsidRPr="00181E5F">
                    <w:rPr>
                      <w:bCs/>
                    </w:rPr>
                    <w:t>1.b.2</w:t>
                  </w:r>
                  <w:r w:rsidR="001014E1" w:rsidRPr="00181E5F">
                    <w:rPr>
                      <w:bCs/>
                    </w:rPr>
                    <w:t xml:space="preserve">), the client, </w:t>
                  </w:r>
                  <w:r w:rsidR="009F2610" w:rsidRPr="00181E5F">
                    <w:rPr>
                      <w:bCs/>
                    </w:rPr>
                    <w:t xml:space="preserve">the </w:t>
                  </w:r>
                  <w:r w:rsidR="00F65B25" w:rsidRPr="00181E5F">
                    <w:rPr>
                      <w:bCs/>
                    </w:rPr>
                    <w:t>client’s</w:t>
                  </w:r>
                  <w:r w:rsidR="009F2610" w:rsidRPr="00181E5F">
                    <w:rPr>
                      <w:bCs/>
                    </w:rPr>
                    <w:t xml:space="preserve"> family/supports, and other </w:t>
                  </w:r>
                  <w:r w:rsidR="00F77278" w:rsidRPr="00181E5F">
                    <w:rPr>
                      <w:bCs/>
                    </w:rPr>
                    <w:t>providers in the community</w:t>
                  </w:r>
                  <w:r w:rsidR="005324A2">
                    <w:rPr>
                      <w:bCs/>
                    </w:rPr>
                    <w:t xml:space="preserve"> </w:t>
                  </w:r>
                  <w:r w:rsidR="002A0AC1">
                    <w:rPr>
                      <w:bCs/>
                    </w:rPr>
                    <w:t>(</w:t>
                  </w:r>
                  <w:r w:rsidR="005324A2">
                    <w:rPr>
                      <w:bCs/>
                    </w:rPr>
                    <w:t xml:space="preserve">if clinically indicated and </w:t>
                  </w:r>
                  <w:r w:rsidR="00DC38CA">
                    <w:rPr>
                      <w:bCs/>
                    </w:rPr>
                    <w:t>desired by the client</w:t>
                  </w:r>
                  <w:r w:rsidR="002A0AC1">
                    <w:rPr>
                      <w:bCs/>
                    </w:rPr>
                    <w:t>)</w:t>
                  </w:r>
                  <w:r w:rsidR="00F77278" w:rsidRPr="00181E5F">
                    <w:rPr>
                      <w:bCs/>
                    </w:rPr>
                    <w:t>.</w:t>
                  </w:r>
                  <w:r w:rsidR="00556D25">
                    <w:rPr>
                      <w:bCs/>
                    </w:rPr>
                    <w:t xml:space="preserve"> Treatment plans are developed within 7 days of the initial evaluation and are reevaluated with the client every 90 days.</w:t>
                  </w:r>
                </w:p>
                <w:p w14:paraId="64C35411" w14:textId="77777777" w:rsidR="00F77278" w:rsidRPr="00181E5F" w:rsidRDefault="00F77278">
                  <w:pPr>
                    <w:widowControl w:val="0"/>
                    <w:rPr>
                      <w:bCs/>
                    </w:rPr>
                  </w:pPr>
                </w:p>
                <w:p w14:paraId="621817A2" w14:textId="6FAB695C" w:rsidR="006C4AFA" w:rsidRDefault="00F77278">
                  <w:pPr>
                    <w:widowControl w:val="0"/>
                    <w:rPr>
                      <w:bCs/>
                    </w:rPr>
                  </w:pPr>
                  <w:r w:rsidRPr="00181E5F">
                    <w:rPr>
                      <w:bCs/>
                    </w:rPr>
                    <w:t>Oaklawn collaborates and facilitates care coordination</w:t>
                  </w:r>
                  <w:r w:rsidR="00747563" w:rsidRPr="00181E5F">
                    <w:rPr>
                      <w:bCs/>
                    </w:rPr>
                    <w:t xml:space="preserve"> across the spectrum of health services.</w:t>
                  </w:r>
                  <w:r w:rsidR="00271103">
                    <w:rPr>
                      <w:bCs/>
                    </w:rPr>
                    <w:t xml:space="preserve"> </w:t>
                  </w:r>
                  <w:r w:rsidR="003A0416">
                    <w:rPr>
                      <w:bCs/>
                    </w:rPr>
                    <w:t xml:space="preserve">Care coordination partners include high-quality </w:t>
                  </w:r>
                  <w:r w:rsidR="00B8215B">
                    <w:rPr>
                      <w:bCs/>
                    </w:rPr>
                    <w:t>physical</w:t>
                  </w:r>
                  <w:r w:rsidR="003A0416">
                    <w:rPr>
                      <w:bCs/>
                    </w:rPr>
                    <w:t xml:space="preserve"> health </w:t>
                  </w:r>
                  <w:r w:rsidR="007901F1">
                    <w:rPr>
                      <w:bCs/>
                    </w:rPr>
                    <w:t>(</w:t>
                  </w:r>
                  <w:r w:rsidR="003A0416">
                    <w:rPr>
                      <w:bCs/>
                    </w:rPr>
                    <w:t xml:space="preserve">both acute and chronic), behavioral health care, social services, housing, </w:t>
                  </w:r>
                  <w:r w:rsidR="00B8215B">
                    <w:rPr>
                      <w:bCs/>
                    </w:rPr>
                    <w:t>education</w:t>
                  </w:r>
                  <w:r w:rsidR="003A0416">
                    <w:rPr>
                      <w:bCs/>
                    </w:rPr>
                    <w:t xml:space="preserve"> systems</w:t>
                  </w:r>
                  <w:r w:rsidR="009A4A99">
                    <w:rPr>
                      <w:bCs/>
                    </w:rPr>
                    <w:t>,</w:t>
                  </w:r>
                  <w:r w:rsidR="003A0416">
                    <w:rPr>
                      <w:bCs/>
                    </w:rPr>
                    <w:t xml:space="preserve"> </w:t>
                  </w:r>
                  <w:r w:rsidR="00B8215B">
                    <w:rPr>
                      <w:bCs/>
                    </w:rPr>
                    <w:t>employment</w:t>
                  </w:r>
                  <w:r w:rsidR="003A0416">
                    <w:rPr>
                      <w:bCs/>
                    </w:rPr>
                    <w:t xml:space="preserve"> </w:t>
                  </w:r>
                  <w:r w:rsidR="00B8215B">
                    <w:rPr>
                      <w:bCs/>
                    </w:rPr>
                    <w:t>opportunities</w:t>
                  </w:r>
                  <w:r w:rsidR="003A0416">
                    <w:rPr>
                      <w:bCs/>
                    </w:rPr>
                    <w:t xml:space="preserve"> as necessary to </w:t>
                  </w:r>
                  <w:r w:rsidR="00B8215B">
                    <w:rPr>
                      <w:bCs/>
                    </w:rPr>
                    <w:t>facilitate</w:t>
                  </w:r>
                  <w:r w:rsidR="003A0416">
                    <w:rPr>
                      <w:bCs/>
                    </w:rPr>
                    <w:t xml:space="preserve"> wellness and recovery of the whole person, resources for those who identify that they have an intellectual disability, </w:t>
                  </w:r>
                  <w:r w:rsidR="0047148B">
                    <w:rPr>
                      <w:bCs/>
                    </w:rPr>
                    <w:t xml:space="preserve">and other agencies as </w:t>
                  </w:r>
                  <w:r w:rsidR="00B8215B">
                    <w:rPr>
                      <w:bCs/>
                    </w:rPr>
                    <w:t xml:space="preserve">identified through our community needs assessment and listed in </w:t>
                  </w:r>
                  <w:r w:rsidR="006C4AFA">
                    <w:rPr>
                      <w:bCs/>
                    </w:rPr>
                    <w:t>criteria 3.c.1-3.c.4.</w:t>
                  </w:r>
                  <w:r w:rsidR="0047148B">
                    <w:rPr>
                      <w:bCs/>
                    </w:rPr>
                    <w:t xml:space="preserve"> </w:t>
                  </w:r>
                </w:p>
                <w:p w14:paraId="7273F985" w14:textId="77777777" w:rsidR="006C4AFA" w:rsidRDefault="006C4AFA">
                  <w:pPr>
                    <w:widowControl w:val="0"/>
                    <w:rPr>
                      <w:bCs/>
                    </w:rPr>
                  </w:pPr>
                </w:p>
                <w:p w14:paraId="4CA951FC" w14:textId="514F837B" w:rsidR="009935F3" w:rsidRPr="00181E5F" w:rsidRDefault="00996B04">
                  <w:pPr>
                    <w:widowControl w:val="0"/>
                    <w:rPr>
                      <w:bCs/>
                    </w:rPr>
                  </w:pPr>
                  <w:r w:rsidRPr="00181E5F">
                    <w:rPr>
                      <w:bCs/>
                    </w:rPr>
                    <w:t xml:space="preserve">We </w:t>
                  </w:r>
                  <w:r w:rsidR="009935F3" w:rsidRPr="00181E5F">
                    <w:rPr>
                      <w:bCs/>
                    </w:rPr>
                    <w:t>are involved in communicating</w:t>
                  </w:r>
                  <w:r w:rsidR="00F22093" w:rsidRPr="00181E5F">
                    <w:rPr>
                      <w:bCs/>
                    </w:rPr>
                    <w:t xml:space="preserve"> with and collaborat</w:t>
                  </w:r>
                  <w:r w:rsidR="009935F3" w:rsidRPr="00181E5F">
                    <w:rPr>
                      <w:bCs/>
                    </w:rPr>
                    <w:t>ing</w:t>
                  </w:r>
                  <w:r w:rsidR="00F22093" w:rsidRPr="00181E5F">
                    <w:rPr>
                      <w:bCs/>
                    </w:rPr>
                    <w:t xml:space="preserve"> with each client’s referrers and care networks for the benefit of each client. Community services that are integral to meeting the treatment goals will be included in the plan for care.</w:t>
                  </w:r>
                  <w:r w:rsidR="00F85397" w:rsidRPr="00181E5F">
                    <w:rPr>
                      <w:bCs/>
                    </w:rPr>
                    <w:t xml:space="preserve"> In keeping with the </w:t>
                  </w:r>
                  <w:r w:rsidR="00A65C83" w:rsidRPr="00181E5F">
                    <w:rPr>
                      <w:bCs/>
                    </w:rPr>
                    <w:t>clients’</w:t>
                  </w:r>
                  <w:r w:rsidR="00F85397" w:rsidRPr="00181E5F">
                    <w:rPr>
                      <w:bCs/>
                    </w:rPr>
                    <w:t xml:space="preserve"> preferences and needs, staff will organize client care activities with these partners. Staff may assist with </w:t>
                  </w:r>
                  <w:r w:rsidR="000341E4" w:rsidRPr="00181E5F">
                    <w:rPr>
                      <w:bCs/>
                    </w:rPr>
                    <w:t xml:space="preserve">scheduling appointments, tracking participation, ensuring receipt of </w:t>
                  </w:r>
                  <w:r w:rsidR="009C4009" w:rsidRPr="00181E5F">
                    <w:rPr>
                      <w:bCs/>
                    </w:rPr>
                    <w:t>support,</w:t>
                  </w:r>
                  <w:r w:rsidR="000341E4" w:rsidRPr="00181E5F">
                    <w:rPr>
                      <w:bCs/>
                    </w:rPr>
                    <w:t xml:space="preserve"> and </w:t>
                  </w:r>
                  <w:r w:rsidR="00A65C83" w:rsidRPr="00181E5F">
                    <w:rPr>
                      <w:bCs/>
                    </w:rPr>
                    <w:t>coordinating</w:t>
                  </w:r>
                  <w:r w:rsidR="000341E4" w:rsidRPr="00181E5F">
                    <w:rPr>
                      <w:bCs/>
                    </w:rPr>
                    <w:t xml:space="preserve"> care. Staff will monitor follow-up and document it in the clinical record. </w:t>
                  </w:r>
                </w:p>
                <w:p w14:paraId="2133E202" w14:textId="77777777" w:rsidR="009935F3" w:rsidRPr="00181E5F" w:rsidRDefault="009935F3">
                  <w:pPr>
                    <w:widowControl w:val="0"/>
                    <w:rPr>
                      <w:bCs/>
                    </w:rPr>
                  </w:pPr>
                </w:p>
                <w:p w14:paraId="3EE7A83F" w14:textId="51865A1E" w:rsidR="007D39AB" w:rsidRPr="00181E5F" w:rsidRDefault="00DD34AB">
                  <w:pPr>
                    <w:widowControl w:val="0"/>
                    <w:rPr>
                      <w:bCs/>
                    </w:rPr>
                  </w:pPr>
                  <w:r w:rsidRPr="00181E5F">
                    <w:rPr>
                      <w:bCs/>
                    </w:rPr>
                    <w:t xml:space="preserve">This process starts in Oaklawn’s Open Access Clinic. </w:t>
                  </w:r>
                  <w:r w:rsidR="002B72A8" w:rsidRPr="00181E5F">
                    <w:rPr>
                      <w:bCs/>
                    </w:rPr>
                    <w:t>All clients starting services are asked about the following: primary care providers, dentists, other providers and social service involvement</w:t>
                  </w:r>
                  <w:r w:rsidR="006957C4">
                    <w:rPr>
                      <w:bCs/>
                    </w:rPr>
                    <w:t>. Staff</w:t>
                  </w:r>
                  <w:r w:rsidR="002B72A8" w:rsidRPr="00181E5F">
                    <w:rPr>
                      <w:bCs/>
                    </w:rPr>
                    <w:t xml:space="preserve"> work with the client to get Release</w:t>
                  </w:r>
                  <w:r w:rsidR="00EA4E45">
                    <w:rPr>
                      <w:bCs/>
                    </w:rPr>
                    <w:t>s</w:t>
                  </w:r>
                  <w:r w:rsidR="002B72A8" w:rsidRPr="00181E5F">
                    <w:rPr>
                      <w:bCs/>
                    </w:rPr>
                    <w:t xml:space="preserve"> of Information (ROIs)</w:t>
                  </w:r>
                  <w:r w:rsidR="009E1D12" w:rsidRPr="00181E5F">
                    <w:rPr>
                      <w:bCs/>
                    </w:rPr>
                    <w:t xml:space="preserve"> to ensure proper care </w:t>
                  </w:r>
                  <w:r w:rsidR="0076003B" w:rsidRPr="00181E5F">
                    <w:rPr>
                      <w:bCs/>
                    </w:rPr>
                    <w:t>coordination</w:t>
                  </w:r>
                  <w:r w:rsidR="009E1D12" w:rsidRPr="00181E5F">
                    <w:rPr>
                      <w:bCs/>
                    </w:rPr>
                    <w:t xml:space="preserve"> (in addition to </w:t>
                  </w:r>
                  <w:r w:rsidR="00E90141" w:rsidRPr="00181E5F">
                    <w:rPr>
                      <w:bCs/>
                    </w:rPr>
                    <w:t>family members,</w:t>
                  </w:r>
                  <w:r w:rsidR="0008683E" w:rsidRPr="00181E5F">
                    <w:rPr>
                      <w:bCs/>
                    </w:rPr>
                    <w:t xml:space="preserve"> probation, DCS, private pract</w:t>
                  </w:r>
                  <w:r w:rsidR="000118C4" w:rsidRPr="00181E5F">
                    <w:rPr>
                      <w:bCs/>
                    </w:rPr>
                    <w:t>itioners,</w:t>
                  </w:r>
                  <w:r w:rsidR="00E90141" w:rsidRPr="00181E5F">
                    <w:rPr>
                      <w:bCs/>
                    </w:rPr>
                    <w:t xml:space="preserve"> school</w:t>
                  </w:r>
                  <w:r w:rsidR="007D39AB" w:rsidRPr="00181E5F">
                    <w:rPr>
                      <w:bCs/>
                    </w:rPr>
                    <w:t xml:space="preserve">, </w:t>
                  </w:r>
                  <w:r w:rsidR="007D39AB" w:rsidRPr="00181E5F">
                    <w:rPr>
                      <w:bCs/>
                    </w:rPr>
                    <w:lastRenderedPageBreak/>
                    <w:t>and any other entity that the client wishes to share information with</w:t>
                  </w:r>
                  <w:r w:rsidR="00B26C92" w:rsidRPr="00181E5F">
                    <w:rPr>
                      <w:bCs/>
                    </w:rPr>
                    <w:t xml:space="preserve"> or when mandated by contract</w:t>
                  </w:r>
                  <w:r w:rsidR="007D39AB" w:rsidRPr="00181E5F">
                    <w:rPr>
                      <w:bCs/>
                    </w:rPr>
                    <w:t>).</w:t>
                  </w:r>
                  <w:r w:rsidR="00676D5D">
                    <w:rPr>
                      <w:bCs/>
                    </w:rPr>
                    <w:t xml:space="preserve"> Oaklawn’s EHR allows for </w:t>
                  </w:r>
                  <w:r w:rsidR="00575628">
                    <w:rPr>
                      <w:bCs/>
                    </w:rPr>
                    <w:t>streamlined</w:t>
                  </w:r>
                  <w:r w:rsidR="00676D5D">
                    <w:rPr>
                      <w:bCs/>
                    </w:rPr>
                    <w:t xml:space="preserve"> sharing of information and coordination with </w:t>
                  </w:r>
                  <w:r w:rsidR="00575628">
                    <w:rPr>
                      <w:bCs/>
                    </w:rPr>
                    <w:t xml:space="preserve">treatment planning and services. </w:t>
                  </w:r>
                </w:p>
              </w:tc>
              <w:tc>
                <w:tcPr>
                  <w:tcW w:w="2089" w:type="dxa"/>
                </w:tcPr>
                <w:p w14:paraId="457E4D7D" w14:textId="138FF5BC" w:rsidR="001717CF" w:rsidRDefault="00EB4DD8" w:rsidP="00181E5F">
                  <w:pPr>
                    <w:widowControl w:val="0"/>
                    <w:rPr>
                      <w:bCs/>
                      <w:lang w:val="en-US"/>
                    </w:rPr>
                  </w:pPr>
                  <w:r>
                    <w:rPr>
                      <w:bCs/>
                      <w:lang w:val="en-US"/>
                    </w:rPr>
                    <w:lastRenderedPageBreak/>
                    <w:t xml:space="preserve">Oaklawn’s </w:t>
                  </w:r>
                  <w:r w:rsidR="001717CF">
                    <w:rPr>
                      <w:bCs/>
                      <w:lang w:val="en-US"/>
                    </w:rPr>
                    <w:t>Continuum of Care-CCBHC</w:t>
                  </w:r>
                </w:p>
                <w:p w14:paraId="1A16A829" w14:textId="77777777" w:rsidR="001717CF" w:rsidRDefault="001717CF" w:rsidP="00181E5F">
                  <w:pPr>
                    <w:widowControl w:val="0"/>
                    <w:rPr>
                      <w:bCs/>
                      <w:lang w:val="en-US"/>
                    </w:rPr>
                  </w:pPr>
                </w:p>
                <w:p w14:paraId="5F534DEB" w14:textId="4550BD63" w:rsidR="00181E5F" w:rsidRPr="00181E5F" w:rsidRDefault="00181E5F" w:rsidP="00181E5F">
                  <w:pPr>
                    <w:widowControl w:val="0"/>
                    <w:rPr>
                      <w:bCs/>
                      <w:lang w:val="en-US"/>
                    </w:rPr>
                  </w:pPr>
                  <w:r w:rsidRPr="00181E5F">
                    <w:rPr>
                      <w:bCs/>
                      <w:lang w:val="en-US"/>
                    </w:rPr>
                    <w:t>RI 245 Use and Disclosure of</w:t>
                  </w:r>
                </w:p>
                <w:p w14:paraId="19E10F62" w14:textId="77777777" w:rsidR="00181E5F" w:rsidRDefault="00181E5F" w:rsidP="00181E5F">
                  <w:pPr>
                    <w:widowControl w:val="0"/>
                    <w:rPr>
                      <w:bCs/>
                      <w:lang w:val="en-US"/>
                    </w:rPr>
                  </w:pPr>
                  <w:r w:rsidRPr="00181E5F">
                    <w:rPr>
                      <w:bCs/>
                      <w:lang w:val="en-US"/>
                    </w:rPr>
                    <w:t>Client Information</w:t>
                  </w:r>
                </w:p>
                <w:p w14:paraId="4B70EF42" w14:textId="77777777" w:rsidR="00B928B8" w:rsidRPr="00181E5F" w:rsidRDefault="00B928B8" w:rsidP="00181E5F">
                  <w:pPr>
                    <w:widowControl w:val="0"/>
                    <w:rPr>
                      <w:bCs/>
                      <w:lang w:val="en-US"/>
                    </w:rPr>
                  </w:pPr>
                </w:p>
                <w:p w14:paraId="73D80E93" w14:textId="77777777" w:rsidR="003270D4" w:rsidRPr="003270D4" w:rsidRDefault="003270D4" w:rsidP="003270D4">
                  <w:pPr>
                    <w:widowControl w:val="0"/>
                    <w:rPr>
                      <w:bCs/>
                      <w:lang w:val="en-US"/>
                    </w:rPr>
                  </w:pPr>
                  <w:r w:rsidRPr="003270D4">
                    <w:rPr>
                      <w:bCs/>
                      <w:lang w:val="en-US"/>
                    </w:rPr>
                    <w:t>CS 368 The Role of Family and Other Supports in Treatment</w:t>
                  </w:r>
                </w:p>
                <w:p w14:paraId="60942A2F" w14:textId="77777777" w:rsidR="00615A7E" w:rsidRDefault="00615A7E" w:rsidP="00181E5F">
                  <w:pPr>
                    <w:widowControl w:val="0"/>
                    <w:rPr>
                      <w:bCs/>
                      <w:lang w:val="en-US"/>
                    </w:rPr>
                  </w:pPr>
                </w:p>
                <w:p w14:paraId="722E5576" w14:textId="1D2D32BE" w:rsidR="00615A7E" w:rsidRDefault="00615A7E" w:rsidP="00181E5F">
                  <w:pPr>
                    <w:widowControl w:val="0"/>
                    <w:rPr>
                      <w:bCs/>
                      <w:lang w:val="en-US"/>
                    </w:rPr>
                  </w:pPr>
                  <w:r>
                    <w:rPr>
                      <w:bCs/>
                      <w:lang w:val="en-US"/>
                    </w:rPr>
                    <w:t>CS 410 Cont</w:t>
                  </w:r>
                  <w:r w:rsidR="00682DE8">
                    <w:rPr>
                      <w:bCs/>
                      <w:lang w:val="en-US"/>
                    </w:rPr>
                    <w:t>inuity of Care w/ Community Partners and Referral Sources</w:t>
                  </w:r>
                </w:p>
                <w:p w14:paraId="75DAC0A2" w14:textId="77777777" w:rsidR="008B7A9F" w:rsidRPr="00181E5F" w:rsidRDefault="008B7A9F" w:rsidP="00181E5F">
                  <w:pPr>
                    <w:widowControl w:val="0"/>
                    <w:rPr>
                      <w:bCs/>
                      <w:lang w:val="en-US"/>
                    </w:rPr>
                  </w:pPr>
                </w:p>
                <w:p w14:paraId="07436B40" w14:textId="1844EAB1" w:rsidR="00181E5F" w:rsidRDefault="00181E5F" w:rsidP="00A00DA8">
                  <w:pPr>
                    <w:widowControl w:val="0"/>
                    <w:rPr>
                      <w:bCs/>
                      <w:lang w:val="en-US"/>
                    </w:rPr>
                  </w:pPr>
                  <w:r w:rsidRPr="00181E5F">
                    <w:rPr>
                      <w:bCs/>
                      <w:lang w:val="en-US"/>
                    </w:rPr>
                    <w:t xml:space="preserve">Form </w:t>
                  </w:r>
                  <w:r w:rsidR="00A00DA8">
                    <w:rPr>
                      <w:bCs/>
                      <w:lang w:val="en-US"/>
                    </w:rPr>
                    <w:t>41</w:t>
                  </w:r>
                  <w:r w:rsidRPr="00181E5F">
                    <w:rPr>
                      <w:bCs/>
                      <w:lang w:val="en-US"/>
                    </w:rPr>
                    <w:t xml:space="preserve"> </w:t>
                  </w:r>
                  <w:r w:rsidR="00A62E89">
                    <w:rPr>
                      <w:bCs/>
                      <w:lang w:val="en-US"/>
                    </w:rPr>
                    <w:t>Consent to Share Information</w:t>
                  </w:r>
                </w:p>
                <w:p w14:paraId="2CFAF693" w14:textId="77777777" w:rsidR="00DC7538" w:rsidRDefault="00DC7538" w:rsidP="00181E5F">
                  <w:pPr>
                    <w:widowControl w:val="0"/>
                    <w:rPr>
                      <w:bCs/>
                      <w:lang w:val="en-US"/>
                    </w:rPr>
                  </w:pPr>
                </w:p>
                <w:p w14:paraId="446CBABE" w14:textId="44987C4E" w:rsidR="00DC7538" w:rsidRDefault="00A00DA8" w:rsidP="00181E5F">
                  <w:pPr>
                    <w:widowControl w:val="0"/>
                    <w:rPr>
                      <w:bCs/>
                      <w:lang w:val="en-US"/>
                    </w:rPr>
                  </w:pPr>
                  <w:r>
                    <w:rPr>
                      <w:bCs/>
                      <w:lang w:val="en-US"/>
                    </w:rPr>
                    <w:t>Form 35 Consent for Services</w:t>
                  </w:r>
                </w:p>
                <w:p w14:paraId="48FF00F1" w14:textId="3FF0CFFD" w:rsidR="00F86E2C" w:rsidRDefault="00F86E2C" w:rsidP="00181E5F">
                  <w:pPr>
                    <w:widowControl w:val="0"/>
                    <w:rPr>
                      <w:bCs/>
                      <w:lang w:val="en-US"/>
                    </w:rPr>
                  </w:pPr>
                </w:p>
                <w:p w14:paraId="582E464A" w14:textId="407D40D7" w:rsidR="006406A1" w:rsidRPr="00FC4D56" w:rsidRDefault="00623068" w:rsidP="00181E5F">
                  <w:pPr>
                    <w:widowControl w:val="0"/>
                    <w:rPr>
                      <w:bCs/>
                      <w:lang w:val="en-US"/>
                    </w:rPr>
                  </w:pPr>
                  <w:r>
                    <w:rPr>
                      <w:bCs/>
                      <w:lang w:val="en-US"/>
                    </w:rPr>
                    <w:t xml:space="preserve">Oaklawn’s Community Partnership Excel </w:t>
                  </w:r>
                  <w:r>
                    <w:rPr>
                      <w:bCs/>
                      <w:lang w:val="en-US"/>
                    </w:rPr>
                    <w:lastRenderedPageBreak/>
                    <w:t>Spreadsheet (lists agreement type)</w:t>
                  </w:r>
                </w:p>
              </w:tc>
            </w:tr>
            <w:tr w:rsidR="006406A1" w14:paraId="00AEF090" w14:textId="77777777" w:rsidTr="006C4A7F">
              <w:tc>
                <w:tcPr>
                  <w:tcW w:w="1225" w:type="dxa"/>
                </w:tcPr>
                <w:p w14:paraId="201BF547" w14:textId="76E7817E" w:rsidR="006406A1" w:rsidRDefault="009C4009">
                  <w:pPr>
                    <w:widowControl w:val="0"/>
                    <w:rPr>
                      <w:b/>
                    </w:rPr>
                  </w:pPr>
                  <w:r>
                    <w:rPr>
                      <w:b/>
                    </w:rPr>
                    <w:lastRenderedPageBreak/>
                    <w:t>3.a.2</w:t>
                  </w:r>
                </w:p>
              </w:tc>
              <w:tc>
                <w:tcPr>
                  <w:tcW w:w="9450" w:type="dxa"/>
                </w:tcPr>
                <w:p w14:paraId="57EEB844" w14:textId="7C580E7A" w:rsidR="00EC5E92" w:rsidRDefault="00A95758">
                  <w:pPr>
                    <w:widowControl w:val="0"/>
                  </w:pPr>
                  <w:r>
                    <w:t xml:space="preserve">Care coordination is the linchpin of </w:t>
                  </w:r>
                  <w:r w:rsidR="004C2C5B">
                    <w:t>CCBHC</w:t>
                  </w:r>
                  <w:r w:rsidR="0053126C">
                    <w:t>.</w:t>
                  </w:r>
                  <w:r w:rsidR="004C2C5B">
                    <w:t xml:space="preserve"> </w:t>
                  </w:r>
                  <w:r w:rsidR="00EC5E92">
                    <w:t xml:space="preserve">Oaklawn maintains </w:t>
                  </w:r>
                  <w:r w:rsidR="00AB21FE">
                    <w:t xml:space="preserve">the necessary documentations and </w:t>
                  </w:r>
                  <w:r w:rsidR="003D496A">
                    <w:t>provides care coordination w</w:t>
                  </w:r>
                  <w:r w:rsidR="003D496A" w:rsidRPr="003D496A">
                    <w:t xml:space="preserve">ithin the requirements and regulations of HIPAA, federal and state privacy laws, including patient privacy requirements specific to the care of minors, and </w:t>
                  </w:r>
                  <w:r w:rsidR="000C01E1" w:rsidRPr="003D496A">
                    <w:t>regarding</w:t>
                  </w:r>
                  <w:r w:rsidR="003D496A" w:rsidRPr="003D496A">
                    <w:t xml:space="preserve"> the preferences and needs of people receiving services.</w:t>
                  </w:r>
                </w:p>
                <w:p w14:paraId="71B81855" w14:textId="77777777" w:rsidR="00EC5E92" w:rsidRDefault="00EC5E92">
                  <w:pPr>
                    <w:widowControl w:val="0"/>
                  </w:pPr>
                </w:p>
                <w:p w14:paraId="7E903E24" w14:textId="23454A5A" w:rsidR="00FD5C4E" w:rsidRPr="00BB04EC" w:rsidRDefault="004C2C5B">
                  <w:pPr>
                    <w:widowControl w:val="0"/>
                  </w:pPr>
                  <w:r>
                    <w:t xml:space="preserve">Oaklawn ensures that </w:t>
                  </w:r>
                  <w:r w:rsidR="00200747">
                    <w:t>agreement</w:t>
                  </w:r>
                  <w:r w:rsidR="0053126C">
                    <w:t>s</w:t>
                  </w:r>
                  <w:r w:rsidR="007778EE">
                    <w:t xml:space="preserve"> are in place to</w:t>
                  </w:r>
                  <w:r w:rsidR="007778EE" w:rsidRPr="007778EE">
                    <w:t xml:space="preserve"> promote clear and timely communication, deliberate coordination, and seamless transition</w:t>
                  </w:r>
                  <w:r w:rsidR="0053126C">
                    <w:t xml:space="preserve"> with community partners and agencies.</w:t>
                  </w:r>
                  <w:r w:rsidR="00CB15F9">
                    <w:t xml:space="preserve"> This is achieved through care coordination agreements including</w:t>
                  </w:r>
                  <w:r w:rsidR="00DA6D44">
                    <w:t xml:space="preserve"> referral agreements (</w:t>
                  </w:r>
                  <w:r w:rsidR="00FD4869">
                    <w:t>Oaklawn creates</w:t>
                  </w:r>
                  <w:r w:rsidR="00CB15F9">
                    <w:t xml:space="preserve"> Memorand</w:t>
                  </w:r>
                  <w:r w:rsidR="009F678E">
                    <w:t>um of Understanding (MOUs</w:t>
                  </w:r>
                  <w:r w:rsidR="00560461">
                    <w:t>)</w:t>
                  </w:r>
                  <w:r w:rsidR="00FD4869">
                    <w:t xml:space="preserve"> to fulfill this), care coordination agreements, </w:t>
                  </w:r>
                  <w:r w:rsidR="00503008">
                    <w:t>contracts,</w:t>
                  </w:r>
                  <w:r w:rsidR="00FD4869">
                    <w:t xml:space="preserve"> and grants. </w:t>
                  </w:r>
                  <w:r w:rsidR="00503008">
                    <w:t xml:space="preserve">These different agreements are described in </w:t>
                  </w:r>
                  <w:r w:rsidR="00263BBA">
                    <w:t>“Community Partners- Agreements” located in the folder titled “Attachment E-Supporting Documents”</w:t>
                  </w:r>
                  <w:r w:rsidR="00C930AE">
                    <w:t>.</w:t>
                  </w:r>
                  <w:r w:rsidR="00263BBA">
                    <w:t xml:space="preserve"> </w:t>
                  </w:r>
                  <w:r w:rsidR="00DE46DD">
                    <w:t xml:space="preserve">The agreements detail how </w:t>
                  </w:r>
                  <w:r w:rsidR="00190EB0">
                    <w:t>health information is shared</w:t>
                  </w:r>
                  <w:r w:rsidR="00610085">
                    <w:t xml:space="preserve"> withi</w:t>
                  </w:r>
                  <w:r w:rsidR="00613599">
                    <w:t>n</w:t>
                  </w:r>
                  <w:r w:rsidR="0097217E">
                    <w:t xml:space="preserve"> the </w:t>
                  </w:r>
                  <w:r w:rsidR="00A75D70">
                    <w:t>requirements of</w:t>
                  </w:r>
                  <w:r w:rsidR="00613599">
                    <w:t xml:space="preserve"> HIPAA and other federal and state laws and regulations.</w:t>
                  </w:r>
                </w:p>
                <w:p w14:paraId="47E83C37" w14:textId="77777777" w:rsidR="00FD5C4E" w:rsidRDefault="00FD5C4E">
                  <w:pPr>
                    <w:widowControl w:val="0"/>
                  </w:pPr>
                </w:p>
                <w:p w14:paraId="1056B644" w14:textId="5ACD63EC" w:rsidR="002B2ED3" w:rsidRDefault="00627F0B">
                  <w:pPr>
                    <w:widowControl w:val="0"/>
                  </w:pPr>
                  <w:r>
                    <w:t>Care coordination related policies and procedures include:</w:t>
                  </w:r>
                </w:p>
                <w:p w14:paraId="6E97CA28" w14:textId="4CC4F139" w:rsidR="00627F0B" w:rsidRDefault="00627F0B" w:rsidP="006F6290">
                  <w:pPr>
                    <w:pStyle w:val="ListParagraph"/>
                    <w:widowControl w:val="0"/>
                    <w:numPr>
                      <w:ilvl w:val="0"/>
                      <w:numId w:val="40"/>
                    </w:numPr>
                  </w:pPr>
                  <w:r>
                    <w:t xml:space="preserve">Clients’ preferences, and those of families of children and youth and families of adults, consistent with the philosophy of person and family </w:t>
                  </w:r>
                  <w:r w:rsidR="000A21B0">
                    <w:t>centered</w:t>
                  </w:r>
                  <w:r>
                    <w:t xml:space="preserve"> care</w:t>
                  </w:r>
                  <w:r w:rsidR="00C266F1">
                    <w:t>.</w:t>
                  </w:r>
                </w:p>
                <w:p w14:paraId="49811D67" w14:textId="3836609A" w:rsidR="00627F0B" w:rsidRDefault="00627F0B" w:rsidP="006F6290">
                  <w:pPr>
                    <w:pStyle w:val="ListParagraph"/>
                    <w:widowControl w:val="0"/>
                    <w:numPr>
                      <w:ilvl w:val="0"/>
                      <w:numId w:val="40"/>
                    </w:numPr>
                  </w:pPr>
                  <w:r>
                    <w:t xml:space="preserve">Obtain </w:t>
                  </w:r>
                  <w:r w:rsidR="000A21B0">
                    <w:t xml:space="preserve">necessary consent for release of information from client </w:t>
                  </w:r>
                  <w:r w:rsidR="000553E8">
                    <w:t>for all</w:t>
                  </w:r>
                  <w:r w:rsidR="000A21B0">
                    <w:t xml:space="preserve"> care coordination relationships, leveraging electronic documentation where feasible and responsive to the needs and </w:t>
                  </w:r>
                  <w:r w:rsidR="000553E8">
                    <w:t>capabilities</w:t>
                  </w:r>
                  <w:r w:rsidR="000A21B0">
                    <w:t xml:space="preserve"> of the clients.</w:t>
                  </w:r>
                </w:p>
                <w:p w14:paraId="029094D3" w14:textId="11EC2874" w:rsidR="009E2B63" w:rsidRDefault="009E2B63" w:rsidP="006F6290">
                  <w:pPr>
                    <w:pStyle w:val="ListParagraph"/>
                    <w:widowControl w:val="0"/>
                    <w:numPr>
                      <w:ilvl w:val="0"/>
                      <w:numId w:val="40"/>
                    </w:numPr>
                  </w:pPr>
                  <w:r>
                    <w:t xml:space="preserve">If we are unable to obtain consent for care coordination activities, after </w:t>
                  </w:r>
                  <w:r w:rsidR="00006943">
                    <w:t>reasonable</w:t>
                  </w:r>
                  <w:r>
                    <w:t xml:space="preserve"> attempt, these attempts are </w:t>
                  </w:r>
                  <w:r w:rsidR="00006943">
                    <w:t>documented</w:t>
                  </w:r>
                  <w:r>
                    <w:t xml:space="preserve"> and </w:t>
                  </w:r>
                  <w:r w:rsidR="00006943">
                    <w:t>revisited</w:t>
                  </w:r>
                  <w:r>
                    <w:t xml:space="preserve"> </w:t>
                  </w:r>
                  <w:r w:rsidR="00006943">
                    <w:t>periodically</w:t>
                  </w:r>
                  <w:r>
                    <w:t>.</w:t>
                  </w:r>
                  <w:r w:rsidR="007C35B7">
                    <w:t xml:space="preserve"> Oaklawn is developing a more systematic approach to track this process. </w:t>
                  </w:r>
                </w:p>
                <w:p w14:paraId="32E93359" w14:textId="6DD6F7D8" w:rsidR="00006943" w:rsidRPr="00006943" w:rsidRDefault="009E2B63" w:rsidP="006F6290">
                  <w:pPr>
                    <w:pStyle w:val="ListParagraph"/>
                    <w:widowControl w:val="0"/>
                    <w:numPr>
                      <w:ilvl w:val="0"/>
                      <w:numId w:val="40"/>
                    </w:numPr>
                    <w:rPr>
                      <w:lang w:val="en-US"/>
                    </w:rPr>
                  </w:pPr>
                  <w:r>
                    <w:t xml:space="preserve">Clinic policies with explicit provisions for ensuring that all employees, affiliated providers, and </w:t>
                  </w:r>
                  <w:r w:rsidR="00006943">
                    <w:t>interpreters</w:t>
                  </w:r>
                  <w:r w:rsidR="004C1CE7">
                    <w:t xml:space="preserve"> understand and </w:t>
                  </w:r>
                  <w:r w:rsidR="00006943">
                    <w:t>adhere</w:t>
                  </w:r>
                  <w:r w:rsidR="004C1CE7">
                    <w:t xml:space="preserve"> to confidentiality and </w:t>
                  </w:r>
                  <w:r w:rsidR="00006943">
                    <w:t>privacy</w:t>
                  </w:r>
                  <w:r w:rsidR="004C1CE7">
                    <w:t xml:space="preserve"> requirements applicable to the service provide</w:t>
                  </w:r>
                  <w:r w:rsidR="00006943">
                    <w:t xml:space="preserve">r including the </w:t>
                  </w:r>
                  <w:r w:rsidR="00006943" w:rsidRPr="00006943">
                    <w:rPr>
                      <w:lang w:val="en-US"/>
                    </w:rPr>
                    <w:t>requirements of HIPAA, 42 CFR Part 2, patient privacy requirements specific to care for minors, and other state and federal laws</w:t>
                  </w:r>
                  <w:r w:rsidR="00006943">
                    <w:rPr>
                      <w:lang w:val="en-US"/>
                    </w:rPr>
                    <w:t>.</w:t>
                  </w:r>
                </w:p>
                <w:p w14:paraId="3763A8B6" w14:textId="10BD3B32" w:rsidR="00006943" w:rsidRDefault="00A3446D" w:rsidP="006F6290">
                  <w:pPr>
                    <w:pStyle w:val="ListParagraph"/>
                    <w:widowControl w:val="0"/>
                    <w:numPr>
                      <w:ilvl w:val="0"/>
                      <w:numId w:val="40"/>
                    </w:numPr>
                    <w:rPr>
                      <w:lang w:val="en-US"/>
                    </w:rPr>
                  </w:pPr>
                  <w:r>
                    <w:rPr>
                      <w:lang w:val="en-US"/>
                    </w:rPr>
                    <w:t xml:space="preserve">Client consent (including permission to communicate with other health care providers and sometimes a client’s family/friends), including documentation that client consent is </w:t>
                  </w:r>
                  <w:r w:rsidR="006F2913">
                    <w:rPr>
                      <w:lang w:val="en-US"/>
                    </w:rPr>
                    <w:t>regularly</w:t>
                  </w:r>
                  <w:r>
                    <w:rPr>
                      <w:lang w:val="en-US"/>
                    </w:rPr>
                    <w:t xml:space="preserve"> sough</w:t>
                  </w:r>
                  <w:r w:rsidR="006F2913">
                    <w:rPr>
                      <w:lang w:val="en-US"/>
                    </w:rPr>
                    <w:t>t</w:t>
                  </w:r>
                  <w:r>
                    <w:rPr>
                      <w:lang w:val="en-US"/>
                    </w:rPr>
                    <w:t xml:space="preserve">, </w:t>
                  </w:r>
                  <w:r w:rsidR="006F2913">
                    <w:rPr>
                      <w:lang w:val="en-US"/>
                    </w:rPr>
                    <w:t>explained,</w:t>
                  </w:r>
                  <w:r>
                    <w:rPr>
                      <w:lang w:val="en-US"/>
                    </w:rPr>
                    <w:t xml:space="preserve"> and updated</w:t>
                  </w:r>
                  <w:r w:rsidR="006F2913">
                    <w:rPr>
                      <w:lang w:val="en-US"/>
                    </w:rPr>
                    <w:t>.</w:t>
                  </w:r>
                </w:p>
                <w:p w14:paraId="61AAFAD2" w14:textId="3A3D5056" w:rsidR="00E375D6" w:rsidRPr="00BF324C" w:rsidRDefault="00E375D6" w:rsidP="006F6290">
                  <w:pPr>
                    <w:pStyle w:val="ListParagraph"/>
                    <w:widowControl w:val="0"/>
                    <w:numPr>
                      <w:ilvl w:val="0"/>
                      <w:numId w:val="40"/>
                    </w:numPr>
                    <w:rPr>
                      <w:lang w:val="en-US"/>
                    </w:rPr>
                  </w:pPr>
                  <w:r w:rsidRPr="00E375D6">
                    <w:t xml:space="preserve">When possible, Oaklawn will ensure continuity of care with the client’s primary care provider (PCP) by communicating evaluation results, treatment progress, functional </w:t>
                  </w:r>
                  <w:r w:rsidRPr="00E375D6">
                    <w:lastRenderedPageBreak/>
                    <w:t>changes, current medications, etc. The client/responsible party will be encouraged to authorize this communication but will be informed that HIPAA allows provider-to-provider communication in order to coordinate care (with exceptions for substance use disorder treatment, HIV/AIDS, and genetic testing information, which require authorization).</w:t>
                  </w:r>
                </w:p>
                <w:p w14:paraId="70755549" w14:textId="77777777" w:rsidR="00BF324C" w:rsidRPr="00006943" w:rsidRDefault="00BF324C" w:rsidP="00BF324C">
                  <w:pPr>
                    <w:pStyle w:val="ListParagraph"/>
                    <w:widowControl w:val="0"/>
                    <w:rPr>
                      <w:lang w:val="en-US"/>
                    </w:rPr>
                  </w:pPr>
                </w:p>
                <w:p w14:paraId="50A5E3A5" w14:textId="2FC0B7BF" w:rsidR="006406A1" w:rsidRDefault="006F2913" w:rsidP="00BF324C">
                  <w:pPr>
                    <w:widowControl w:val="0"/>
                  </w:pPr>
                  <w:r>
                    <w:t xml:space="preserve">*All </w:t>
                  </w:r>
                  <w:r w:rsidR="00692732">
                    <w:t xml:space="preserve">care coordination </w:t>
                  </w:r>
                  <w:r w:rsidR="00020698">
                    <w:t>efforts</w:t>
                  </w:r>
                  <w:r w:rsidR="004D0BB5">
                    <w:t xml:space="preserve"> and attempts</w:t>
                  </w:r>
                  <w:r w:rsidR="00020698">
                    <w:t xml:space="preserve"> are documented in our Electronic Health Record. </w:t>
                  </w:r>
                </w:p>
                <w:p w14:paraId="55B20B18" w14:textId="77777777" w:rsidR="00BF324C" w:rsidRDefault="00BF324C" w:rsidP="00BF324C">
                  <w:pPr>
                    <w:widowControl w:val="0"/>
                  </w:pPr>
                </w:p>
                <w:p w14:paraId="5562C2ED" w14:textId="33E7F638" w:rsidR="00FD2182" w:rsidRDefault="00FD2182" w:rsidP="00BF324C">
                  <w:pPr>
                    <w:widowControl w:val="0"/>
                  </w:pPr>
                  <w:r>
                    <w:t xml:space="preserve">*Oaklawn staff receive training on “Duty to Warn” and will </w:t>
                  </w:r>
                  <w:r w:rsidR="00DE7E53">
                    <w:t>fulfill</w:t>
                  </w:r>
                  <w:r w:rsidR="008B2CDD">
                    <w:t xml:space="preserve"> their duty to warn, as allowed and required by law and ethics, when risk to others outweighs privacy </w:t>
                  </w:r>
                  <w:r w:rsidR="00DE7E53">
                    <w:t>obligations</w:t>
                  </w:r>
                  <w:r w:rsidR="008B2CDD">
                    <w:t>.</w:t>
                  </w:r>
                </w:p>
                <w:p w14:paraId="5C77733A" w14:textId="77777777" w:rsidR="00A75D70" w:rsidRDefault="00A75D70" w:rsidP="00A75D70">
                  <w:pPr>
                    <w:widowControl w:val="0"/>
                  </w:pPr>
                </w:p>
                <w:p w14:paraId="6B9D70D8" w14:textId="2048B6E9" w:rsidR="00A75D70" w:rsidRPr="00BB04EC" w:rsidRDefault="00A75D70" w:rsidP="00A75D70">
                  <w:pPr>
                    <w:widowControl w:val="0"/>
                  </w:pPr>
                  <w:r>
                    <w:t>Oaklawn also participates in the Indiana Health Information Exchange</w:t>
                  </w:r>
                  <w:r w:rsidR="00560EAB">
                    <w:t xml:space="preserve"> and is </w:t>
                  </w:r>
                  <w:r w:rsidR="00B57740">
                    <w:t>searching for funding to help expand our access and capabilities in IHIE</w:t>
                  </w:r>
                  <w:r w:rsidR="008B79C7">
                    <w:t xml:space="preserve"> to allow for greater coordination</w:t>
                  </w:r>
                  <w:r w:rsidR="00B57740">
                    <w:t xml:space="preserve">. </w:t>
                  </w:r>
                </w:p>
              </w:tc>
              <w:tc>
                <w:tcPr>
                  <w:tcW w:w="2089" w:type="dxa"/>
                </w:tcPr>
                <w:p w14:paraId="15B4FD79" w14:textId="77777777" w:rsidR="00EB0B74" w:rsidRPr="00EB0B74" w:rsidRDefault="00EB0B74" w:rsidP="00EB0B74">
                  <w:pPr>
                    <w:widowControl w:val="0"/>
                    <w:rPr>
                      <w:bCs/>
                      <w:lang w:val="en-US"/>
                    </w:rPr>
                  </w:pPr>
                  <w:r w:rsidRPr="00EB0B74">
                    <w:rPr>
                      <w:bCs/>
                      <w:lang w:val="en-US"/>
                    </w:rPr>
                    <w:lastRenderedPageBreak/>
                    <w:t>RI 245 Use and Disclosure of</w:t>
                  </w:r>
                </w:p>
                <w:p w14:paraId="71A6DB7C" w14:textId="77777777" w:rsidR="006406A1" w:rsidRPr="00DE7E53" w:rsidRDefault="00EB0B74" w:rsidP="00EB0B74">
                  <w:pPr>
                    <w:widowControl w:val="0"/>
                    <w:rPr>
                      <w:bCs/>
                      <w:lang w:val="en-US"/>
                    </w:rPr>
                  </w:pPr>
                  <w:r w:rsidRPr="00DE7E53">
                    <w:rPr>
                      <w:bCs/>
                      <w:lang w:val="en-US"/>
                    </w:rPr>
                    <w:t>Client Information</w:t>
                  </w:r>
                </w:p>
                <w:p w14:paraId="76307F10" w14:textId="77777777" w:rsidR="00EB0B74" w:rsidRPr="00DE7E53" w:rsidRDefault="00EB0B74" w:rsidP="00EB0B74">
                  <w:pPr>
                    <w:widowControl w:val="0"/>
                    <w:rPr>
                      <w:bCs/>
                      <w:lang w:val="en-US"/>
                    </w:rPr>
                  </w:pPr>
                </w:p>
                <w:p w14:paraId="75BB40FC" w14:textId="77777777" w:rsidR="00EB0B74" w:rsidRPr="00EB0B74" w:rsidRDefault="00EB0B74" w:rsidP="00EB0B74">
                  <w:pPr>
                    <w:widowControl w:val="0"/>
                    <w:rPr>
                      <w:bCs/>
                      <w:lang w:val="en-US"/>
                    </w:rPr>
                  </w:pPr>
                  <w:r w:rsidRPr="00EB0B74">
                    <w:rPr>
                      <w:bCs/>
                      <w:lang w:val="en-US"/>
                    </w:rPr>
                    <w:t>Form 41 Consent to Share</w:t>
                  </w:r>
                </w:p>
                <w:p w14:paraId="7CF47247" w14:textId="77777777" w:rsidR="00EB0B74" w:rsidRPr="00DE7E53" w:rsidRDefault="00EB0B74" w:rsidP="00EB0B74">
                  <w:pPr>
                    <w:widowControl w:val="0"/>
                    <w:rPr>
                      <w:bCs/>
                      <w:lang w:val="en-US"/>
                    </w:rPr>
                  </w:pPr>
                  <w:r w:rsidRPr="00DE7E53">
                    <w:rPr>
                      <w:bCs/>
                      <w:lang w:val="en-US"/>
                    </w:rPr>
                    <w:t>Information</w:t>
                  </w:r>
                </w:p>
                <w:p w14:paraId="6646D7A4" w14:textId="77777777" w:rsidR="00FD2182" w:rsidRPr="00DE7E53" w:rsidRDefault="00FD2182" w:rsidP="00EB0B74">
                  <w:pPr>
                    <w:widowControl w:val="0"/>
                    <w:rPr>
                      <w:bCs/>
                      <w:lang w:val="en-US"/>
                    </w:rPr>
                  </w:pPr>
                </w:p>
                <w:p w14:paraId="59CFAAFA" w14:textId="77777777" w:rsidR="00FD2182" w:rsidRDefault="00FD2182" w:rsidP="00EB0B74">
                  <w:pPr>
                    <w:widowControl w:val="0"/>
                    <w:rPr>
                      <w:bCs/>
                      <w:lang w:val="en-US"/>
                    </w:rPr>
                  </w:pPr>
                  <w:r w:rsidRPr="00DE7E53">
                    <w:rPr>
                      <w:bCs/>
                      <w:lang w:val="en-US"/>
                    </w:rPr>
                    <w:t>RI Duty to Warn</w:t>
                  </w:r>
                </w:p>
                <w:p w14:paraId="69BE71CB" w14:textId="77777777" w:rsidR="001A0D46" w:rsidRDefault="001A0D46" w:rsidP="00EB0B74">
                  <w:pPr>
                    <w:widowControl w:val="0"/>
                    <w:rPr>
                      <w:bCs/>
                      <w:lang w:val="en-US"/>
                    </w:rPr>
                  </w:pPr>
                </w:p>
                <w:p w14:paraId="563AE895" w14:textId="44A2B16B" w:rsidR="001A0D46" w:rsidRDefault="001A0D46" w:rsidP="00EB0B74">
                  <w:pPr>
                    <w:widowControl w:val="0"/>
                    <w:rPr>
                      <w:bCs/>
                      <w:lang w:val="en-US"/>
                    </w:rPr>
                  </w:pPr>
                  <w:r>
                    <w:rPr>
                      <w:bCs/>
                      <w:lang w:val="en-US"/>
                    </w:rPr>
                    <w:t xml:space="preserve">CS 410 Continuity of Care with Community Providers and Referral Sources </w:t>
                  </w:r>
                </w:p>
                <w:p w14:paraId="7836F643" w14:textId="77777777" w:rsidR="00D956D3" w:rsidRDefault="00D956D3" w:rsidP="00EB0B74">
                  <w:pPr>
                    <w:widowControl w:val="0"/>
                    <w:rPr>
                      <w:bCs/>
                      <w:lang w:val="en-US"/>
                    </w:rPr>
                  </w:pPr>
                </w:p>
                <w:p w14:paraId="5C012E00" w14:textId="4675FC21" w:rsidR="00D956D3" w:rsidRDefault="00D956D3" w:rsidP="00EB0B74">
                  <w:pPr>
                    <w:widowControl w:val="0"/>
                    <w:rPr>
                      <w:bCs/>
                      <w:lang w:val="en-US"/>
                    </w:rPr>
                  </w:pPr>
                  <w:r>
                    <w:rPr>
                      <w:bCs/>
                      <w:lang w:val="en-US"/>
                    </w:rPr>
                    <w:t>CS 810 Behavioral and Primary Healthcare Coordination (BPHC)</w:t>
                  </w:r>
                </w:p>
                <w:p w14:paraId="0A74340B" w14:textId="77777777" w:rsidR="00092B44" w:rsidRDefault="00092B44" w:rsidP="00EB0B74">
                  <w:pPr>
                    <w:widowControl w:val="0"/>
                    <w:rPr>
                      <w:bCs/>
                      <w:lang w:val="en-US"/>
                    </w:rPr>
                  </w:pPr>
                </w:p>
                <w:p w14:paraId="5F7096FE" w14:textId="77777777" w:rsidR="00092B44" w:rsidRPr="00DE7E53" w:rsidRDefault="00092B44" w:rsidP="00EB0B74">
                  <w:pPr>
                    <w:widowControl w:val="0"/>
                    <w:rPr>
                      <w:bCs/>
                      <w:lang w:val="en-US"/>
                    </w:rPr>
                  </w:pPr>
                </w:p>
                <w:p w14:paraId="1EF86DC7" w14:textId="77777777" w:rsidR="00FD2182" w:rsidRPr="00DE7E53" w:rsidRDefault="00FD2182" w:rsidP="00EB0B74">
                  <w:pPr>
                    <w:widowControl w:val="0"/>
                    <w:rPr>
                      <w:bCs/>
                      <w:lang w:val="en-US"/>
                    </w:rPr>
                  </w:pPr>
                </w:p>
                <w:p w14:paraId="11FF0D53" w14:textId="5E3F5F7E" w:rsidR="00FD2182" w:rsidRDefault="00FD2182" w:rsidP="00EB0B74">
                  <w:pPr>
                    <w:widowControl w:val="0"/>
                    <w:rPr>
                      <w:b/>
                    </w:rPr>
                  </w:pPr>
                </w:p>
              </w:tc>
            </w:tr>
            <w:tr w:rsidR="006406A1" w14:paraId="6B52C981" w14:textId="77777777" w:rsidTr="006C4A7F">
              <w:tc>
                <w:tcPr>
                  <w:tcW w:w="1225" w:type="dxa"/>
                </w:tcPr>
                <w:p w14:paraId="524F7BC2" w14:textId="10A7796D" w:rsidR="006406A1" w:rsidRDefault="00240617">
                  <w:pPr>
                    <w:widowControl w:val="0"/>
                    <w:rPr>
                      <w:b/>
                    </w:rPr>
                  </w:pPr>
                  <w:r>
                    <w:rPr>
                      <w:b/>
                    </w:rPr>
                    <w:t>3.a.3</w:t>
                  </w:r>
                </w:p>
              </w:tc>
              <w:tc>
                <w:tcPr>
                  <w:tcW w:w="9450" w:type="dxa"/>
                </w:tcPr>
                <w:p w14:paraId="75FC9FD3" w14:textId="6955CDCD" w:rsidR="00B54325" w:rsidRDefault="000C01E1" w:rsidP="00BC0443">
                  <w:pPr>
                    <w:widowControl w:val="0"/>
                    <w:tabs>
                      <w:tab w:val="left" w:pos="7335"/>
                    </w:tabs>
                    <w:rPr>
                      <w:bCs/>
                    </w:rPr>
                  </w:pPr>
                  <w:r>
                    <w:rPr>
                      <w:bCs/>
                    </w:rPr>
                    <w:t xml:space="preserve">Oaklawn </w:t>
                  </w:r>
                  <w:r w:rsidR="00074F04">
                    <w:rPr>
                      <w:bCs/>
                    </w:rPr>
                    <w:t xml:space="preserve">will involve, communicate with, and collaborate with each client’s </w:t>
                  </w:r>
                  <w:r w:rsidR="00F2335D">
                    <w:rPr>
                      <w:bCs/>
                    </w:rPr>
                    <w:t>referr</w:t>
                  </w:r>
                  <w:r w:rsidR="008B79C7">
                    <w:rPr>
                      <w:bCs/>
                    </w:rPr>
                    <w:t>al entity</w:t>
                  </w:r>
                  <w:r w:rsidR="00074F04">
                    <w:rPr>
                      <w:bCs/>
                    </w:rPr>
                    <w:t xml:space="preserve"> and care network (medical providers, referral sources, partnering agencies, family caregivers, and other community supports) for the benefit of each client. Community services that are integral to meeting the treatment </w:t>
                  </w:r>
                  <w:r w:rsidR="00F2335D">
                    <w:rPr>
                      <w:bCs/>
                    </w:rPr>
                    <w:t>goals</w:t>
                  </w:r>
                  <w:r w:rsidR="00074F04">
                    <w:rPr>
                      <w:bCs/>
                    </w:rPr>
                    <w:t xml:space="preserve"> will be included in the plan of care. </w:t>
                  </w:r>
                </w:p>
                <w:p w14:paraId="2843C69A" w14:textId="77777777" w:rsidR="00D1055C" w:rsidRDefault="00D1055C" w:rsidP="00BC0443">
                  <w:pPr>
                    <w:widowControl w:val="0"/>
                    <w:tabs>
                      <w:tab w:val="left" w:pos="7335"/>
                    </w:tabs>
                    <w:rPr>
                      <w:bCs/>
                    </w:rPr>
                  </w:pPr>
                </w:p>
                <w:p w14:paraId="1099D40D" w14:textId="77777777" w:rsidR="00D4584A" w:rsidRDefault="00D4584A" w:rsidP="00BC0443">
                  <w:pPr>
                    <w:widowControl w:val="0"/>
                    <w:tabs>
                      <w:tab w:val="left" w:pos="7335"/>
                    </w:tabs>
                    <w:rPr>
                      <w:bCs/>
                    </w:rPr>
                  </w:pPr>
                  <w:r>
                    <w:rPr>
                      <w:bCs/>
                    </w:rPr>
                    <w:t xml:space="preserve">Oaklawn staff will organize client care activities with these partners. Staff may assist with scheduling appointments, tracking participation, ensuring receipt of support, and coordinating care. Staff monitor follow-up and document in the clinical record. </w:t>
                  </w:r>
                </w:p>
                <w:p w14:paraId="656F9481" w14:textId="77777777" w:rsidR="003A22EE" w:rsidRDefault="003A22EE" w:rsidP="00BC0443">
                  <w:pPr>
                    <w:widowControl w:val="0"/>
                    <w:tabs>
                      <w:tab w:val="left" w:pos="7335"/>
                    </w:tabs>
                    <w:rPr>
                      <w:bCs/>
                    </w:rPr>
                  </w:pPr>
                </w:p>
                <w:p w14:paraId="4E4BAB33" w14:textId="01D9833B" w:rsidR="003A22EE" w:rsidRPr="00FA0D60" w:rsidRDefault="003A22EE" w:rsidP="00BC0443">
                  <w:pPr>
                    <w:widowControl w:val="0"/>
                    <w:tabs>
                      <w:tab w:val="left" w:pos="7335"/>
                    </w:tabs>
                    <w:rPr>
                      <w:bCs/>
                      <w:lang w:val="en-US"/>
                    </w:rPr>
                  </w:pPr>
                  <w:r>
                    <w:rPr>
                      <w:bCs/>
                    </w:rPr>
                    <w:t xml:space="preserve">For clients of any age, involving members of the family and/or support personas is integral to the clinical assessment and </w:t>
                  </w:r>
                  <w:r w:rsidR="000A4085">
                    <w:rPr>
                      <w:bCs/>
                    </w:rPr>
                    <w:t>helps</w:t>
                  </w:r>
                  <w:r>
                    <w:rPr>
                      <w:bCs/>
                    </w:rPr>
                    <w:t xml:space="preserve"> assist in achieving treatment goals. </w:t>
                  </w:r>
                  <w:r w:rsidR="000A4085">
                    <w:rPr>
                      <w:bCs/>
                    </w:rPr>
                    <w:t xml:space="preserve">This </w:t>
                  </w:r>
                  <w:r w:rsidR="00702168">
                    <w:rPr>
                      <w:bCs/>
                    </w:rPr>
                    <w:t>includes</w:t>
                  </w:r>
                  <w:r w:rsidR="000A4085">
                    <w:rPr>
                      <w:bCs/>
                    </w:rPr>
                    <w:t xml:space="preserve"> a youth’s parents/caregivers (or the legal guardian(s) of an adult). </w:t>
                  </w:r>
                  <w:r w:rsidR="00702168">
                    <w:rPr>
                      <w:bCs/>
                    </w:rPr>
                    <w:t>Their</w:t>
                  </w:r>
                  <w:r w:rsidR="000A4085">
                    <w:rPr>
                      <w:bCs/>
                    </w:rPr>
                    <w:t xml:space="preserve"> </w:t>
                  </w:r>
                  <w:r w:rsidR="00702168">
                    <w:rPr>
                      <w:bCs/>
                    </w:rPr>
                    <w:t>perceptions,</w:t>
                  </w:r>
                  <w:r w:rsidR="000A4085">
                    <w:rPr>
                      <w:bCs/>
                    </w:rPr>
                    <w:t xml:space="preserve"> preferences, and expectations for care are assessed and used to guide treatment as appropriate to the developmental level of the youth and allowed by law. </w:t>
                  </w:r>
                  <w:r w:rsidR="00702168">
                    <w:rPr>
                      <w:bCs/>
                    </w:rPr>
                    <w:t xml:space="preserve">Family members and other supports are documented in our </w:t>
                  </w:r>
                  <w:r w:rsidR="00DB2DE1">
                    <w:rPr>
                      <w:bCs/>
                    </w:rPr>
                    <w:t>e</w:t>
                  </w:r>
                  <w:r w:rsidR="00702168">
                    <w:rPr>
                      <w:bCs/>
                    </w:rPr>
                    <w:t xml:space="preserve">lectronic </w:t>
                  </w:r>
                  <w:r w:rsidR="00DB2DE1">
                    <w:rPr>
                      <w:bCs/>
                    </w:rPr>
                    <w:t>h</w:t>
                  </w:r>
                  <w:r w:rsidR="00702168">
                    <w:rPr>
                      <w:bCs/>
                    </w:rPr>
                    <w:t>ealth record under “client relationships.”</w:t>
                  </w:r>
                  <w:r w:rsidR="00877002" w:rsidRPr="00877002">
                    <w:rPr>
                      <w:sz w:val="23"/>
                      <w:szCs w:val="23"/>
                      <w:lang w:val="en-US"/>
                    </w:rPr>
                    <w:t xml:space="preserve"> </w:t>
                  </w:r>
                  <w:r w:rsidR="00877002" w:rsidRPr="00877002">
                    <w:rPr>
                      <w:bCs/>
                      <w:lang w:val="en-US"/>
                    </w:rPr>
                    <w:t>The family member or support person's involvement in treatment is documented in the</w:t>
                  </w:r>
                  <w:r w:rsidR="00877002">
                    <w:rPr>
                      <w:bCs/>
                      <w:lang w:val="en-US"/>
                    </w:rPr>
                    <w:t xml:space="preserve"> </w:t>
                  </w:r>
                  <w:r w:rsidR="00877002" w:rsidRPr="00877002">
                    <w:rPr>
                      <w:bCs/>
                      <w:lang w:val="en-US"/>
                    </w:rPr>
                    <w:t>medical record. This may include their signature on the treatment plan, naming them in</w:t>
                  </w:r>
                  <w:r w:rsidR="00877002">
                    <w:rPr>
                      <w:bCs/>
                      <w:lang w:val="en-US"/>
                    </w:rPr>
                    <w:t xml:space="preserve"> </w:t>
                  </w:r>
                  <w:r w:rsidR="00877002" w:rsidRPr="00877002">
                    <w:rPr>
                      <w:bCs/>
                      <w:lang w:val="en-US"/>
                    </w:rPr>
                    <w:t xml:space="preserve">treatment plans goals/objectives, other </w:t>
                  </w:r>
                  <w:r w:rsidR="00FA0D60" w:rsidRPr="00877002">
                    <w:rPr>
                      <w:bCs/>
                      <w:lang w:val="en-US"/>
                    </w:rPr>
                    <w:t>treatment</w:t>
                  </w:r>
                  <w:r w:rsidR="00FA0D60">
                    <w:rPr>
                      <w:bCs/>
                      <w:lang w:val="en-US"/>
                    </w:rPr>
                    <w:t>/</w:t>
                  </w:r>
                  <w:r w:rsidR="00877002" w:rsidRPr="00877002">
                    <w:rPr>
                      <w:bCs/>
                      <w:lang w:val="en-US"/>
                    </w:rPr>
                    <w:t>progress documentation, or description of</w:t>
                  </w:r>
                  <w:r w:rsidR="00FA0D60">
                    <w:rPr>
                      <w:bCs/>
                      <w:lang w:val="en-US"/>
                    </w:rPr>
                    <w:t xml:space="preserve"> </w:t>
                  </w:r>
                  <w:r w:rsidR="00877002" w:rsidRPr="00877002">
                    <w:rPr>
                      <w:bCs/>
                      <w:lang w:val="en-US"/>
                    </w:rPr>
                    <w:t>interactions with them.</w:t>
                  </w:r>
                  <w:r w:rsidR="008F2605">
                    <w:rPr>
                      <w:bCs/>
                    </w:rPr>
                    <w:t xml:space="preserve"> Release of Information </w:t>
                  </w:r>
                  <w:r w:rsidR="00AF5F68">
                    <w:rPr>
                      <w:bCs/>
                    </w:rPr>
                    <w:t>is</w:t>
                  </w:r>
                  <w:r w:rsidR="008F2605">
                    <w:rPr>
                      <w:bCs/>
                    </w:rPr>
                    <w:t xml:space="preserve"> obtained as needed</w:t>
                  </w:r>
                  <w:r w:rsidR="00034BC7">
                    <w:rPr>
                      <w:bCs/>
                    </w:rPr>
                    <w:t xml:space="preserve"> (Form 41: Consent to Share Information). </w:t>
                  </w:r>
                </w:p>
              </w:tc>
              <w:tc>
                <w:tcPr>
                  <w:tcW w:w="2089" w:type="dxa"/>
                </w:tcPr>
                <w:p w14:paraId="15266A1C" w14:textId="5C8AEF71" w:rsidR="00CD1F2D" w:rsidRDefault="00CD1F2D" w:rsidP="00CD1F2D">
                  <w:pPr>
                    <w:widowControl w:val="0"/>
                    <w:rPr>
                      <w:lang w:val="en-US"/>
                    </w:rPr>
                  </w:pPr>
                  <w:r w:rsidRPr="00CD1F2D">
                    <w:rPr>
                      <w:lang w:val="en-US"/>
                    </w:rPr>
                    <w:t>CS 410 Continuity of Care with Community Providers and Referral Sources</w:t>
                  </w:r>
                </w:p>
                <w:p w14:paraId="5FB31B99" w14:textId="77777777" w:rsidR="00F37871" w:rsidRDefault="00F37871" w:rsidP="00CD1F2D">
                  <w:pPr>
                    <w:widowControl w:val="0"/>
                    <w:rPr>
                      <w:lang w:val="en-US"/>
                    </w:rPr>
                  </w:pPr>
                </w:p>
                <w:p w14:paraId="4C7D04A7" w14:textId="0F826393" w:rsidR="00F37871" w:rsidRDefault="00F37871" w:rsidP="00CD1F2D">
                  <w:pPr>
                    <w:widowControl w:val="0"/>
                    <w:rPr>
                      <w:lang w:val="en-US"/>
                    </w:rPr>
                  </w:pPr>
                  <w:r>
                    <w:rPr>
                      <w:lang w:val="en-US"/>
                    </w:rPr>
                    <w:t xml:space="preserve">CS 425 Referral and Transport to </w:t>
                  </w:r>
                  <w:r w:rsidR="00B871D6">
                    <w:rPr>
                      <w:lang w:val="en-US"/>
                    </w:rPr>
                    <w:t>Other Service Providers</w:t>
                  </w:r>
                </w:p>
                <w:p w14:paraId="6F80D13F" w14:textId="77777777" w:rsidR="00034BC7" w:rsidRDefault="00034BC7" w:rsidP="00CD1F2D">
                  <w:pPr>
                    <w:widowControl w:val="0"/>
                    <w:rPr>
                      <w:lang w:val="en-US"/>
                    </w:rPr>
                  </w:pPr>
                </w:p>
                <w:p w14:paraId="57BA0037" w14:textId="3FA7FBA5" w:rsidR="00034BC7" w:rsidRPr="00CD1F2D" w:rsidRDefault="00034BC7" w:rsidP="00CD1F2D">
                  <w:pPr>
                    <w:widowControl w:val="0"/>
                    <w:rPr>
                      <w:lang w:val="en-US"/>
                    </w:rPr>
                  </w:pPr>
                  <w:r>
                    <w:rPr>
                      <w:lang w:val="en-US"/>
                    </w:rPr>
                    <w:t>CS 368 The Role of Family and Other Supports in Treatment</w:t>
                  </w:r>
                </w:p>
                <w:p w14:paraId="58ED1543" w14:textId="77777777" w:rsidR="006406A1" w:rsidRDefault="006406A1">
                  <w:pPr>
                    <w:widowControl w:val="0"/>
                    <w:rPr>
                      <w:b/>
                    </w:rPr>
                  </w:pPr>
                </w:p>
                <w:p w14:paraId="1BD37A40" w14:textId="77777777" w:rsidR="00034BC7" w:rsidRPr="00034BC7" w:rsidRDefault="00034BC7" w:rsidP="00034BC7">
                  <w:pPr>
                    <w:widowControl w:val="0"/>
                    <w:rPr>
                      <w:lang w:val="en-US"/>
                    </w:rPr>
                  </w:pPr>
                  <w:r w:rsidRPr="00034BC7">
                    <w:rPr>
                      <w:lang w:val="en-US"/>
                    </w:rPr>
                    <w:t>Form 41 Consent to Share</w:t>
                  </w:r>
                </w:p>
                <w:p w14:paraId="47F3B425" w14:textId="6B7DD539" w:rsidR="00034BC7" w:rsidRDefault="00034BC7" w:rsidP="00470174">
                  <w:pPr>
                    <w:widowControl w:val="0"/>
                    <w:rPr>
                      <w:b/>
                    </w:rPr>
                  </w:pPr>
                  <w:r w:rsidRPr="00034BC7">
                    <w:rPr>
                      <w:lang w:val="en-US"/>
                    </w:rPr>
                    <w:t>Information</w:t>
                  </w:r>
                </w:p>
              </w:tc>
            </w:tr>
            <w:tr w:rsidR="006406A1" w14:paraId="1D0F8A7B" w14:textId="77777777" w:rsidTr="006C4A7F">
              <w:tc>
                <w:tcPr>
                  <w:tcW w:w="1225" w:type="dxa"/>
                </w:tcPr>
                <w:p w14:paraId="62094070" w14:textId="6B3512E1" w:rsidR="006406A1" w:rsidRDefault="00C22847">
                  <w:pPr>
                    <w:widowControl w:val="0"/>
                    <w:rPr>
                      <w:b/>
                    </w:rPr>
                  </w:pPr>
                  <w:r>
                    <w:rPr>
                      <w:b/>
                    </w:rPr>
                    <w:t>3.a.4</w:t>
                  </w:r>
                </w:p>
              </w:tc>
              <w:tc>
                <w:tcPr>
                  <w:tcW w:w="9450" w:type="dxa"/>
                </w:tcPr>
                <w:p w14:paraId="1AD5CB75" w14:textId="6D16CA6B" w:rsidR="006406A1" w:rsidRDefault="00A723CB">
                  <w:pPr>
                    <w:widowControl w:val="0"/>
                    <w:rPr>
                      <w:bCs/>
                    </w:rPr>
                  </w:pPr>
                  <w:r w:rsidRPr="00E7005D">
                    <w:rPr>
                      <w:bCs/>
                    </w:rPr>
                    <w:t>As stated in the criterion above,</w:t>
                  </w:r>
                  <w:r w:rsidR="00C85D1F" w:rsidRPr="00E7005D">
                    <w:rPr>
                      <w:bCs/>
                    </w:rPr>
                    <w:t xml:space="preserve"> </w:t>
                  </w:r>
                  <w:r w:rsidR="00E7005D" w:rsidRPr="00E7005D">
                    <w:rPr>
                      <w:bCs/>
                    </w:rPr>
                    <w:t xml:space="preserve">involving members of the family and/or support persons can enrich the clinical assessment and assistance in achieving treatment goals. </w:t>
                  </w:r>
                  <w:r w:rsidR="000A1051">
                    <w:rPr>
                      <w:bCs/>
                    </w:rPr>
                    <w:t xml:space="preserve">At intake and throughout treatment, </w:t>
                  </w:r>
                  <w:r w:rsidRPr="00E7005D">
                    <w:rPr>
                      <w:bCs/>
                    </w:rPr>
                    <w:t xml:space="preserve">Oaklawn </w:t>
                  </w:r>
                  <w:r w:rsidR="00C85D1F" w:rsidRPr="00E7005D">
                    <w:rPr>
                      <w:bCs/>
                    </w:rPr>
                    <w:t>offers and encourages clients to identify family members and support persons who can serve as emergency contacts, advocates, and partners in treatment.</w:t>
                  </w:r>
                </w:p>
                <w:p w14:paraId="5F13BF71" w14:textId="77777777" w:rsidR="009B52CC" w:rsidRDefault="009B52CC">
                  <w:pPr>
                    <w:widowControl w:val="0"/>
                    <w:rPr>
                      <w:bCs/>
                    </w:rPr>
                  </w:pPr>
                </w:p>
                <w:p w14:paraId="7F51DD0E" w14:textId="34FD226D" w:rsidR="009B52CC" w:rsidRDefault="009B52CC" w:rsidP="009B52CC">
                  <w:pPr>
                    <w:widowControl w:val="0"/>
                    <w:rPr>
                      <w:bCs/>
                      <w:lang w:val="en-US"/>
                    </w:rPr>
                  </w:pPr>
                  <w:r w:rsidRPr="009B52CC">
                    <w:rPr>
                      <w:bCs/>
                      <w:lang w:val="en-US"/>
                    </w:rPr>
                    <w:t>To the extent appropriate, and as allowed by the client/guardian, family members and</w:t>
                  </w:r>
                  <w:r w:rsidR="00E03304">
                    <w:rPr>
                      <w:bCs/>
                      <w:lang w:val="en-US"/>
                    </w:rPr>
                    <w:t xml:space="preserve"> </w:t>
                  </w:r>
                  <w:r w:rsidRPr="009B52CC">
                    <w:rPr>
                      <w:bCs/>
                      <w:lang w:val="en-US"/>
                    </w:rPr>
                    <w:t>support persons will be encouraged to participate in assessment and treatment planning.</w:t>
                  </w:r>
                  <w:r w:rsidR="00E03304">
                    <w:rPr>
                      <w:bCs/>
                      <w:lang w:val="en-US"/>
                    </w:rPr>
                    <w:t xml:space="preserve"> </w:t>
                  </w:r>
                  <w:r w:rsidRPr="009B52CC">
                    <w:rPr>
                      <w:bCs/>
                      <w:lang w:val="en-US"/>
                    </w:rPr>
                    <w:t>They may also be engaged in assessing the warning signs of risk and safety planning. The</w:t>
                  </w:r>
                  <w:r w:rsidR="00E03304">
                    <w:rPr>
                      <w:bCs/>
                      <w:lang w:val="en-US"/>
                    </w:rPr>
                    <w:t xml:space="preserve"> </w:t>
                  </w:r>
                  <w:r w:rsidRPr="009B52CC">
                    <w:rPr>
                      <w:bCs/>
                      <w:lang w:val="en-US"/>
                    </w:rPr>
                    <w:t xml:space="preserve">treatment plan identifies the roles of the client, family members/support persons, </w:t>
                  </w:r>
                  <w:r w:rsidR="001C55A3" w:rsidRPr="009B52CC">
                    <w:rPr>
                      <w:bCs/>
                      <w:lang w:val="en-US"/>
                    </w:rPr>
                    <w:t>treatment</w:t>
                  </w:r>
                  <w:r w:rsidR="00E03304">
                    <w:rPr>
                      <w:bCs/>
                      <w:lang w:val="en-US"/>
                    </w:rPr>
                    <w:t xml:space="preserve"> </w:t>
                  </w:r>
                  <w:r w:rsidRPr="009B52CC">
                    <w:rPr>
                      <w:bCs/>
                      <w:lang w:val="en-US"/>
                    </w:rPr>
                    <w:t>provider and other supports</w:t>
                  </w:r>
                  <w:r w:rsidR="00A57AEB">
                    <w:rPr>
                      <w:bCs/>
                      <w:lang w:val="en-US"/>
                    </w:rPr>
                    <w:t>.</w:t>
                  </w:r>
                </w:p>
                <w:p w14:paraId="78773A17" w14:textId="77777777" w:rsidR="00A57AEB" w:rsidRDefault="00A57AEB" w:rsidP="009B52CC">
                  <w:pPr>
                    <w:widowControl w:val="0"/>
                    <w:rPr>
                      <w:bCs/>
                      <w:lang w:val="en-US"/>
                    </w:rPr>
                  </w:pPr>
                </w:p>
                <w:p w14:paraId="48F4D85D" w14:textId="29EA35AF" w:rsidR="00926E88" w:rsidRPr="00926E88" w:rsidRDefault="0054093D" w:rsidP="00926E88">
                  <w:pPr>
                    <w:widowControl w:val="0"/>
                    <w:rPr>
                      <w:bCs/>
                      <w:lang w:val="en-US"/>
                    </w:rPr>
                  </w:pPr>
                  <w:r>
                    <w:rPr>
                      <w:bCs/>
                      <w:lang w:val="en-US"/>
                    </w:rPr>
                    <w:t>Oaklawn is committed to educating its clients and the communities it serves about crisis prevention planning, safety planning, psychiatric advance directives, and crisis servic</w:t>
                  </w:r>
                  <w:r w:rsidR="004D03EF">
                    <w:rPr>
                      <w:bCs/>
                      <w:lang w:val="en-US"/>
                    </w:rPr>
                    <w:t xml:space="preserve">es. </w:t>
                  </w:r>
                  <w:r w:rsidR="0089641E">
                    <w:rPr>
                      <w:bCs/>
                      <w:lang w:val="en-US"/>
                    </w:rPr>
                    <w:t xml:space="preserve">Information regarding crisis services </w:t>
                  </w:r>
                  <w:r w:rsidR="002D4385">
                    <w:rPr>
                      <w:bCs/>
                      <w:lang w:val="en-US"/>
                    </w:rPr>
                    <w:t>is</w:t>
                  </w:r>
                  <w:r w:rsidR="0089641E">
                    <w:rPr>
                      <w:bCs/>
                      <w:lang w:val="en-US"/>
                    </w:rPr>
                    <w:t xml:space="preserve"> given </w:t>
                  </w:r>
                  <w:r w:rsidR="00E06B5C">
                    <w:rPr>
                      <w:bCs/>
                      <w:lang w:val="en-US"/>
                    </w:rPr>
                    <w:t>at initial intake during open access</w:t>
                  </w:r>
                  <w:r w:rsidR="006D65C9">
                    <w:rPr>
                      <w:bCs/>
                      <w:lang w:val="en-US"/>
                    </w:rPr>
                    <w:t xml:space="preserve"> and is</w:t>
                  </w:r>
                  <w:r w:rsidR="00E06B5C">
                    <w:rPr>
                      <w:bCs/>
                      <w:lang w:val="en-US"/>
                    </w:rPr>
                    <w:t xml:space="preserve"> posted on</w:t>
                  </w:r>
                  <w:r w:rsidR="00445AA7">
                    <w:rPr>
                      <w:bCs/>
                      <w:lang w:val="en-US"/>
                    </w:rPr>
                    <w:t xml:space="preserve"> </w:t>
                  </w:r>
                  <w:r w:rsidR="00BE3A99">
                    <w:rPr>
                      <w:bCs/>
                      <w:lang w:val="en-US"/>
                    </w:rPr>
                    <w:t>Oaklawn’s</w:t>
                  </w:r>
                  <w:r w:rsidR="00E06B5C">
                    <w:rPr>
                      <w:bCs/>
                      <w:lang w:val="en-US"/>
                    </w:rPr>
                    <w:t xml:space="preserve"> website</w:t>
                  </w:r>
                  <w:r w:rsidR="006D65C9">
                    <w:rPr>
                      <w:bCs/>
                      <w:lang w:val="en-US"/>
                    </w:rPr>
                    <w:t>. Oaklawn’s</w:t>
                  </w:r>
                  <w:r w:rsidR="00E06B5C">
                    <w:rPr>
                      <w:bCs/>
                      <w:lang w:val="en-US"/>
                    </w:rPr>
                    <w:t xml:space="preserve"> phone message has a “push 1” prompt to speak to </w:t>
                  </w:r>
                  <w:r w:rsidR="006D65C9">
                    <w:rPr>
                      <w:bCs/>
                      <w:lang w:val="en-US"/>
                    </w:rPr>
                    <w:t xml:space="preserve">the </w:t>
                  </w:r>
                  <w:r w:rsidR="00E06B5C">
                    <w:rPr>
                      <w:bCs/>
                      <w:lang w:val="en-US"/>
                    </w:rPr>
                    <w:t>crisis team</w:t>
                  </w:r>
                  <w:r w:rsidR="00FA2E84">
                    <w:rPr>
                      <w:bCs/>
                      <w:lang w:val="en-US"/>
                    </w:rPr>
                    <w:t>. A</w:t>
                  </w:r>
                  <w:r w:rsidR="00E06B5C">
                    <w:rPr>
                      <w:bCs/>
                      <w:lang w:val="en-US"/>
                    </w:rPr>
                    <w:t xml:space="preserve">ll safety plans outline resources and as </w:t>
                  </w:r>
                  <w:r w:rsidR="00745ED7">
                    <w:rPr>
                      <w:bCs/>
                      <w:lang w:val="en-US"/>
                    </w:rPr>
                    <w:t>needed</w:t>
                  </w:r>
                  <w:r w:rsidR="00926E88" w:rsidRPr="00926E88">
                    <w:rPr>
                      <w:bCs/>
                      <w:lang w:val="en-US"/>
                    </w:rPr>
                    <w:t xml:space="preserve"> throughout a client’s engagement with Oaklawn, staff provide clients information about:</w:t>
                  </w:r>
                </w:p>
                <w:p w14:paraId="741D4FEF" w14:textId="66A7B1A9" w:rsidR="00926E88" w:rsidRPr="00926E88" w:rsidRDefault="00926E88" w:rsidP="006F6290">
                  <w:pPr>
                    <w:widowControl w:val="0"/>
                    <w:numPr>
                      <w:ilvl w:val="0"/>
                      <w:numId w:val="41"/>
                    </w:numPr>
                    <w:rPr>
                      <w:bCs/>
                      <w:lang w:val="en-US"/>
                    </w:rPr>
                  </w:pPr>
                  <w:r w:rsidRPr="00926E88">
                    <w:rPr>
                      <w:bCs/>
                      <w:lang w:val="en-US"/>
                    </w:rPr>
                    <w:t>the 988 Suicide &amp; Crisis Lifeline (by call, chat, or text)</w:t>
                  </w:r>
                </w:p>
                <w:p w14:paraId="23907019" w14:textId="4A579163" w:rsidR="00926E88" w:rsidRPr="00926E88" w:rsidRDefault="00926E88" w:rsidP="006F6290">
                  <w:pPr>
                    <w:widowControl w:val="0"/>
                    <w:numPr>
                      <w:ilvl w:val="0"/>
                      <w:numId w:val="42"/>
                    </w:numPr>
                    <w:rPr>
                      <w:bCs/>
                      <w:lang w:val="en-US"/>
                    </w:rPr>
                  </w:pPr>
                  <w:r w:rsidRPr="00926E88">
                    <w:rPr>
                      <w:bCs/>
                      <w:lang w:val="en-US"/>
                    </w:rPr>
                    <w:t>the Oaklawn Mobile Crisis Response Team and Mobile Opiate Response Team phone numbers</w:t>
                  </w:r>
                </w:p>
                <w:p w14:paraId="772934B0" w14:textId="1C715982" w:rsidR="00926E88" w:rsidRPr="00926E88" w:rsidRDefault="00926E88" w:rsidP="006F6290">
                  <w:pPr>
                    <w:widowControl w:val="0"/>
                    <w:numPr>
                      <w:ilvl w:val="0"/>
                      <w:numId w:val="43"/>
                    </w:numPr>
                    <w:rPr>
                      <w:bCs/>
                      <w:lang w:val="en-US"/>
                    </w:rPr>
                  </w:pPr>
                  <w:r w:rsidRPr="00926E88">
                    <w:rPr>
                      <w:bCs/>
                      <w:lang w:val="en-US"/>
                    </w:rPr>
                    <w:t>availability of peer support professionals</w:t>
                  </w:r>
                </w:p>
                <w:p w14:paraId="02D73A54" w14:textId="4383A233" w:rsidR="00926E88" w:rsidRPr="00926E88" w:rsidRDefault="00926E88" w:rsidP="006F6290">
                  <w:pPr>
                    <w:widowControl w:val="0"/>
                    <w:numPr>
                      <w:ilvl w:val="0"/>
                      <w:numId w:val="44"/>
                    </w:numPr>
                    <w:rPr>
                      <w:bCs/>
                      <w:lang w:val="en-US"/>
                    </w:rPr>
                  </w:pPr>
                  <w:r w:rsidRPr="00926E88">
                    <w:rPr>
                      <w:bCs/>
                      <w:lang w:val="en-US"/>
                    </w:rPr>
                    <w:t>other area hotlines and warmlines</w:t>
                  </w:r>
                </w:p>
                <w:p w14:paraId="15E55BB2" w14:textId="77777777" w:rsidR="00926E88" w:rsidRDefault="00926E88" w:rsidP="006F6290">
                  <w:pPr>
                    <w:widowControl w:val="0"/>
                    <w:numPr>
                      <w:ilvl w:val="0"/>
                      <w:numId w:val="45"/>
                    </w:numPr>
                    <w:rPr>
                      <w:bCs/>
                      <w:lang w:val="en-US"/>
                    </w:rPr>
                  </w:pPr>
                  <w:r w:rsidRPr="00926E88">
                    <w:rPr>
                      <w:bCs/>
                      <w:lang w:val="en-US"/>
                    </w:rPr>
                    <w:t>overdose prevention</w:t>
                  </w:r>
                </w:p>
                <w:p w14:paraId="099132B5" w14:textId="77777777" w:rsidR="0090498F" w:rsidRDefault="0090498F" w:rsidP="0090498F">
                  <w:pPr>
                    <w:widowControl w:val="0"/>
                    <w:ind w:left="720"/>
                    <w:rPr>
                      <w:bCs/>
                      <w:lang w:val="en-US"/>
                    </w:rPr>
                  </w:pPr>
                </w:p>
                <w:p w14:paraId="756B8BF1" w14:textId="7EE51448" w:rsidR="007A0ED8" w:rsidRDefault="00A34ADF" w:rsidP="00A34ADF">
                  <w:pPr>
                    <w:widowControl w:val="0"/>
                    <w:rPr>
                      <w:bCs/>
                    </w:rPr>
                  </w:pPr>
                  <w:r>
                    <w:rPr>
                      <w:bCs/>
                      <w:lang w:val="en-US"/>
                    </w:rPr>
                    <w:t>*</w:t>
                  </w:r>
                  <w:r w:rsidRPr="00A34ADF">
                    <w:rPr>
                      <w:bCs/>
                    </w:rPr>
                    <w:t>This includes assistance that is available in the appropriate methods, language(s), and literacy levels for the clients and communities that Oaklawn serves.</w:t>
                  </w:r>
                </w:p>
                <w:p w14:paraId="259890FC" w14:textId="77777777" w:rsidR="00DE4B7F" w:rsidRDefault="00DE4B7F" w:rsidP="00A34ADF">
                  <w:pPr>
                    <w:widowControl w:val="0"/>
                    <w:rPr>
                      <w:bCs/>
                    </w:rPr>
                  </w:pPr>
                </w:p>
                <w:p w14:paraId="17F9FC28" w14:textId="065A1E6F" w:rsidR="00926E88" w:rsidRPr="00E7005D" w:rsidRDefault="00947D64" w:rsidP="00142CA7">
                  <w:pPr>
                    <w:widowControl w:val="0"/>
                    <w:rPr>
                      <w:bCs/>
                    </w:rPr>
                  </w:pPr>
                  <w:r>
                    <w:rPr>
                      <w:bCs/>
                    </w:rPr>
                    <w:t>During Oaklawn’s admission process, staff inquire about advance directives, including psychiatric</w:t>
                  </w:r>
                  <w:r w:rsidR="001D2A58">
                    <w:rPr>
                      <w:bCs/>
                    </w:rPr>
                    <w:t xml:space="preserve"> advance directives</w:t>
                  </w:r>
                  <w:r w:rsidR="00E82DF2">
                    <w:rPr>
                      <w:bCs/>
                    </w:rPr>
                    <w:t xml:space="preserve"> (PAD)</w:t>
                  </w:r>
                  <w:r>
                    <w:rPr>
                      <w:bCs/>
                    </w:rPr>
                    <w:t xml:space="preserve">, and provide </w:t>
                  </w:r>
                  <w:r w:rsidRPr="005971BA">
                    <w:rPr>
                      <w:bCs/>
                    </w:rPr>
                    <w:t xml:space="preserve">information per RI 136. </w:t>
                  </w:r>
                  <w:r w:rsidR="00DE4B7F" w:rsidRPr="005971BA">
                    <w:rPr>
                      <w:bCs/>
                    </w:rPr>
                    <w:t xml:space="preserve">Oaklawn has </w:t>
                  </w:r>
                  <w:r w:rsidR="00AA65C6" w:rsidRPr="005971BA">
                    <w:rPr>
                      <w:bCs/>
                    </w:rPr>
                    <w:t>psychiatric directive paperwork</w:t>
                  </w:r>
                  <w:r w:rsidR="001E2AF1" w:rsidRPr="005971BA">
                    <w:rPr>
                      <w:bCs/>
                    </w:rPr>
                    <w:t xml:space="preserve"> </w:t>
                  </w:r>
                  <w:r w:rsidR="00F21D1D" w:rsidRPr="005971BA">
                    <w:rPr>
                      <w:bCs/>
                    </w:rPr>
                    <w:t xml:space="preserve">that </w:t>
                  </w:r>
                  <w:r w:rsidRPr="005971BA">
                    <w:rPr>
                      <w:bCs/>
                    </w:rPr>
                    <w:t xml:space="preserve">is available for clients to fill out. Oaklawn’s </w:t>
                  </w:r>
                  <w:r w:rsidR="00304A74" w:rsidRPr="005971BA">
                    <w:rPr>
                      <w:bCs/>
                    </w:rPr>
                    <w:t>PAD was</w:t>
                  </w:r>
                  <w:r w:rsidR="00304A74" w:rsidRPr="005971BA">
                    <w:rPr>
                      <w:color w:val="000000"/>
                      <w:lang w:val="en-US"/>
                    </w:rPr>
                    <w:t xml:space="preserve"> </w:t>
                  </w:r>
                  <w:r w:rsidR="00A95431">
                    <w:rPr>
                      <w:bCs/>
                      <w:color w:val="000000"/>
                      <w:lang w:val="en-US"/>
                    </w:rPr>
                    <w:t>e</w:t>
                  </w:r>
                  <w:r w:rsidR="005971BA" w:rsidRPr="005971BA">
                    <w:rPr>
                      <w:bCs/>
                      <w:color w:val="000000"/>
                      <w:lang w:val="en-US"/>
                    </w:rPr>
                    <w:t>xecuted in accordance with Indiana Code 16-36-1.7</w:t>
                  </w:r>
                  <w:r w:rsidR="005971BA" w:rsidRPr="005971BA">
                    <w:rPr>
                      <w:bCs/>
                      <w:color w:val="000000"/>
                    </w:rPr>
                    <w:t xml:space="preserve"> and </w:t>
                  </w:r>
                  <w:r w:rsidR="00304A74" w:rsidRPr="005971BA">
                    <w:rPr>
                      <w:bCs/>
                      <w:lang w:val="en-US"/>
                    </w:rPr>
                    <w:t xml:space="preserve">made with information from SAMHSA’s My Mental Health Crisis Plan app and information given by NAMI. </w:t>
                  </w:r>
                  <w:r w:rsidR="00A54DC0">
                    <w:rPr>
                      <w:bCs/>
                    </w:rPr>
                    <w:t xml:space="preserve">Oaklawn has </w:t>
                  </w:r>
                  <w:r w:rsidR="00893EF2">
                    <w:rPr>
                      <w:bCs/>
                    </w:rPr>
                    <w:t>notaries</w:t>
                  </w:r>
                  <w:r w:rsidR="00FF7FD4">
                    <w:rPr>
                      <w:bCs/>
                    </w:rPr>
                    <w:t xml:space="preserve"> on site to</w:t>
                  </w:r>
                  <w:r w:rsidR="001E2AF1">
                    <w:rPr>
                      <w:bCs/>
                    </w:rPr>
                    <w:t xml:space="preserve"> sign off as a witness</w:t>
                  </w:r>
                  <w:r w:rsidR="00A54DC0">
                    <w:rPr>
                      <w:bCs/>
                    </w:rPr>
                    <w:t xml:space="preserve"> as needed</w:t>
                  </w:r>
                  <w:r w:rsidR="008F0555">
                    <w:rPr>
                      <w:bCs/>
                    </w:rPr>
                    <w:t>.</w:t>
                  </w:r>
                  <w:r w:rsidR="00F03C2F">
                    <w:rPr>
                      <w:bCs/>
                    </w:rPr>
                    <w:t xml:space="preserve"> All PADs are</w:t>
                  </w:r>
                  <w:r w:rsidR="001E2AF1">
                    <w:rPr>
                      <w:bCs/>
                    </w:rPr>
                    <w:t xml:space="preserve"> uploaded and documented in our electronic health record system and appear on the client</w:t>
                  </w:r>
                  <w:r w:rsidR="0007070E">
                    <w:rPr>
                      <w:bCs/>
                    </w:rPr>
                    <w:t>’</w:t>
                  </w:r>
                  <w:r w:rsidR="001E2AF1">
                    <w:rPr>
                      <w:bCs/>
                    </w:rPr>
                    <w:t xml:space="preserve">s face sheet. </w:t>
                  </w:r>
                </w:p>
              </w:tc>
              <w:tc>
                <w:tcPr>
                  <w:tcW w:w="2089" w:type="dxa"/>
                </w:tcPr>
                <w:p w14:paraId="36183FB5" w14:textId="77777777" w:rsidR="00D83431" w:rsidRDefault="00D83431" w:rsidP="00D83431">
                  <w:pPr>
                    <w:widowControl w:val="0"/>
                    <w:rPr>
                      <w:bCs/>
                      <w:lang w:val="en-US"/>
                    </w:rPr>
                  </w:pPr>
                  <w:r w:rsidRPr="00D83431">
                    <w:rPr>
                      <w:bCs/>
                      <w:lang w:val="en-US"/>
                    </w:rPr>
                    <w:lastRenderedPageBreak/>
                    <w:t xml:space="preserve">CS 410 Continuity of Care with Community Providers and </w:t>
                  </w:r>
                  <w:r w:rsidRPr="00D83431">
                    <w:rPr>
                      <w:bCs/>
                      <w:lang w:val="en-US"/>
                    </w:rPr>
                    <w:lastRenderedPageBreak/>
                    <w:t>Referral Sources</w:t>
                  </w:r>
                </w:p>
                <w:p w14:paraId="6CE379EA" w14:textId="77777777" w:rsidR="001C55A3" w:rsidRDefault="001C55A3" w:rsidP="00D83431">
                  <w:pPr>
                    <w:widowControl w:val="0"/>
                    <w:rPr>
                      <w:bCs/>
                      <w:lang w:val="en-US"/>
                    </w:rPr>
                  </w:pPr>
                </w:p>
                <w:p w14:paraId="5353B60D" w14:textId="661D735F" w:rsidR="001C55A3" w:rsidRPr="00D83431" w:rsidRDefault="001C55A3" w:rsidP="00D83431">
                  <w:pPr>
                    <w:widowControl w:val="0"/>
                    <w:rPr>
                      <w:bCs/>
                      <w:lang w:val="en-US"/>
                    </w:rPr>
                  </w:pPr>
                  <w:r>
                    <w:rPr>
                      <w:bCs/>
                      <w:lang w:val="en-US"/>
                    </w:rPr>
                    <w:t>CS 120 Access to Services</w:t>
                  </w:r>
                </w:p>
                <w:p w14:paraId="5B50DEFD" w14:textId="77777777" w:rsidR="00D83431" w:rsidRPr="00D83431" w:rsidRDefault="00D83431" w:rsidP="00D83431">
                  <w:pPr>
                    <w:widowControl w:val="0"/>
                    <w:rPr>
                      <w:bCs/>
                      <w:lang w:val="en-US"/>
                    </w:rPr>
                  </w:pPr>
                </w:p>
                <w:p w14:paraId="488780C1" w14:textId="77777777" w:rsidR="00D83431" w:rsidRPr="00D83431" w:rsidRDefault="00D83431" w:rsidP="00D83431">
                  <w:pPr>
                    <w:widowControl w:val="0"/>
                    <w:rPr>
                      <w:bCs/>
                      <w:lang w:val="en-US"/>
                    </w:rPr>
                  </w:pPr>
                  <w:r w:rsidRPr="00D83431">
                    <w:rPr>
                      <w:bCs/>
                      <w:lang w:val="en-US"/>
                    </w:rPr>
                    <w:t>CS 368 The Role of Family and Other Supports in Treatment</w:t>
                  </w:r>
                </w:p>
                <w:p w14:paraId="315FED77" w14:textId="77777777" w:rsidR="006A1D76" w:rsidRDefault="006A1D76">
                  <w:pPr>
                    <w:widowControl w:val="0"/>
                    <w:rPr>
                      <w:bCs/>
                    </w:rPr>
                  </w:pPr>
                </w:p>
                <w:p w14:paraId="3222A779" w14:textId="1C4B573E" w:rsidR="00D83431" w:rsidRPr="00D83431" w:rsidRDefault="00973B1A">
                  <w:pPr>
                    <w:widowControl w:val="0"/>
                    <w:rPr>
                      <w:bCs/>
                    </w:rPr>
                  </w:pPr>
                  <w:r>
                    <w:rPr>
                      <w:bCs/>
                    </w:rPr>
                    <w:t xml:space="preserve">CS 150 Client and Community Crisis Education </w:t>
                  </w:r>
                </w:p>
                <w:p w14:paraId="23BF95F6" w14:textId="77777777" w:rsidR="006A1D76" w:rsidRPr="00D83431" w:rsidRDefault="006A1D76">
                  <w:pPr>
                    <w:widowControl w:val="0"/>
                    <w:rPr>
                      <w:bCs/>
                    </w:rPr>
                  </w:pPr>
                </w:p>
                <w:p w14:paraId="41213DBB" w14:textId="7CD57392" w:rsidR="006406A1" w:rsidRPr="00D83431" w:rsidRDefault="00CE26B0">
                  <w:pPr>
                    <w:widowControl w:val="0"/>
                    <w:rPr>
                      <w:bCs/>
                    </w:rPr>
                  </w:pPr>
                  <w:r w:rsidRPr="00D83431">
                    <w:rPr>
                      <w:bCs/>
                    </w:rPr>
                    <w:t>RI 136 Advance Directives</w:t>
                  </w:r>
                </w:p>
                <w:p w14:paraId="5F19BB06" w14:textId="77777777" w:rsidR="00CE26B0" w:rsidRPr="00D83431" w:rsidRDefault="00CE26B0">
                  <w:pPr>
                    <w:widowControl w:val="0"/>
                    <w:rPr>
                      <w:bCs/>
                    </w:rPr>
                  </w:pPr>
                </w:p>
                <w:p w14:paraId="6C4B3A7C" w14:textId="68A5397B" w:rsidR="0050107B" w:rsidRPr="00D83431" w:rsidRDefault="00970149">
                  <w:pPr>
                    <w:widowControl w:val="0"/>
                    <w:rPr>
                      <w:bCs/>
                    </w:rPr>
                  </w:pPr>
                  <w:r>
                    <w:rPr>
                      <w:bCs/>
                    </w:rPr>
                    <w:t xml:space="preserve">Oaklawn’s </w:t>
                  </w:r>
                  <w:r w:rsidR="0050107B" w:rsidRPr="00D83431">
                    <w:rPr>
                      <w:bCs/>
                    </w:rPr>
                    <w:t xml:space="preserve">Psychiatric Advance Directive Form </w:t>
                  </w:r>
                </w:p>
              </w:tc>
            </w:tr>
            <w:tr w:rsidR="006406A1" w14:paraId="40759C33" w14:textId="77777777" w:rsidTr="006C4A7F">
              <w:tc>
                <w:tcPr>
                  <w:tcW w:w="1225" w:type="dxa"/>
                </w:tcPr>
                <w:p w14:paraId="784045A8" w14:textId="54B5EF3D" w:rsidR="006406A1" w:rsidRDefault="007C1FFB">
                  <w:pPr>
                    <w:widowControl w:val="0"/>
                    <w:rPr>
                      <w:b/>
                    </w:rPr>
                  </w:pPr>
                  <w:r>
                    <w:rPr>
                      <w:b/>
                    </w:rPr>
                    <w:lastRenderedPageBreak/>
                    <w:t>3.a.5</w:t>
                  </w:r>
                </w:p>
              </w:tc>
              <w:tc>
                <w:tcPr>
                  <w:tcW w:w="9450" w:type="dxa"/>
                </w:tcPr>
                <w:p w14:paraId="6C2E91D4" w14:textId="20466378" w:rsidR="006406A1" w:rsidRDefault="001B5EF0">
                  <w:pPr>
                    <w:widowControl w:val="0"/>
                    <w:rPr>
                      <w:bCs/>
                    </w:rPr>
                  </w:pPr>
                  <w:r>
                    <w:rPr>
                      <w:bCs/>
                    </w:rPr>
                    <w:t xml:space="preserve">In both </w:t>
                  </w:r>
                  <w:r w:rsidR="0010075B">
                    <w:rPr>
                      <w:bCs/>
                    </w:rPr>
                    <w:t xml:space="preserve">Oaklawn’s intensive and </w:t>
                  </w:r>
                  <w:r w:rsidR="00B76CD6">
                    <w:rPr>
                      <w:bCs/>
                    </w:rPr>
                    <w:t xml:space="preserve">outpatient </w:t>
                  </w:r>
                  <w:r w:rsidR="0010075B">
                    <w:rPr>
                      <w:bCs/>
                    </w:rPr>
                    <w:t>services</w:t>
                  </w:r>
                  <w:r w:rsidR="00332B1D">
                    <w:rPr>
                      <w:bCs/>
                    </w:rPr>
                    <w:t xml:space="preserve">, providers consult </w:t>
                  </w:r>
                  <w:r w:rsidR="0040176A">
                    <w:rPr>
                      <w:bCs/>
                    </w:rPr>
                    <w:t xml:space="preserve">Indiana‘s </w:t>
                  </w:r>
                  <w:r w:rsidR="003430E4">
                    <w:rPr>
                      <w:bCs/>
                    </w:rPr>
                    <w:t>Prescription Drug Monitoring Program (</w:t>
                  </w:r>
                  <w:r w:rsidR="001457B7">
                    <w:rPr>
                      <w:bCs/>
                    </w:rPr>
                    <w:t>INSEPCT)</w:t>
                  </w:r>
                  <w:r w:rsidR="00866363">
                    <w:rPr>
                      <w:bCs/>
                    </w:rPr>
                    <w:t xml:space="preserve"> before prescribing medications and during the comprehensive evaluation.</w:t>
                  </w:r>
                  <w:r w:rsidR="00867365">
                    <w:rPr>
                      <w:bCs/>
                    </w:rPr>
                    <w:t xml:space="preserve"> During the initial assessment in Open Access, </w:t>
                  </w:r>
                  <w:r w:rsidR="00651C11">
                    <w:rPr>
                      <w:bCs/>
                    </w:rPr>
                    <w:t>Oaklawn requests a full list of medications and requests the list of providers</w:t>
                  </w:r>
                  <w:r w:rsidR="00030341">
                    <w:rPr>
                      <w:bCs/>
                    </w:rPr>
                    <w:t xml:space="preserve"> and releases of information </w:t>
                  </w:r>
                  <w:r w:rsidR="0090574F">
                    <w:rPr>
                      <w:bCs/>
                    </w:rPr>
                    <w:t>to</w:t>
                  </w:r>
                  <w:r w:rsidR="00030341">
                    <w:rPr>
                      <w:bCs/>
                    </w:rPr>
                    <w:t xml:space="preserve"> obtain full medication histories. </w:t>
                  </w:r>
                </w:p>
                <w:p w14:paraId="1EF76E52" w14:textId="77777777" w:rsidR="00754A7F" w:rsidRDefault="00754A7F">
                  <w:pPr>
                    <w:widowControl w:val="0"/>
                    <w:rPr>
                      <w:bCs/>
                    </w:rPr>
                  </w:pPr>
                </w:p>
                <w:p w14:paraId="4A3336F3" w14:textId="71ABB324" w:rsidR="00754A7F" w:rsidRDefault="00F31A10">
                  <w:pPr>
                    <w:widowControl w:val="0"/>
                    <w:rPr>
                      <w:bCs/>
                    </w:rPr>
                  </w:pPr>
                  <w:r>
                    <w:rPr>
                      <w:bCs/>
                    </w:rPr>
                    <w:lastRenderedPageBreak/>
                    <w:t>To ensure care coordination</w:t>
                  </w:r>
                  <w:r w:rsidR="00CE6365">
                    <w:rPr>
                      <w:bCs/>
                    </w:rPr>
                    <w:t xml:space="preserve">, which includes </w:t>
                  </w:r>
                  <w:r w:rsidR="00B626B0">
                    <w:rPr>
                      <w:bCs/>
                    </w:rPr>
                    <w:t xml:space="preserve">attempts to document and determine any medications prescribed by other providers, Oaklawn </w:t>
                  </w:r>
                  <w:r w:rsidR="008C5B97">
                    <w:rPr>
                      <w:bCs/>
                    </w:rPr>
                    <w:t>consults both INSPECT and IHIE</w:t>
                  </w:r>
                  <w:r w:rsidR="00187EEF">
                    <w:rPr>
                      <w:bCs/>
                    </w:rPr>
                    <w:t xml:space="preserve">. </w:t>
                  </w:r>
                  <w:r w:rsidR="00157605">
                    <w:rPr>
                      <w:bCs/>
                    </w:rPr>
                    <w:t xml:space="preserve">Additionally, Oaklawn </w:t>
                  </w:r>
                  <w:r w:rsidR="008D77D6">
                    <w:rPr>
                      <w:bCs/>
                    </w:rPr>
                    <w:t>obtains</w:t>
                  </w:r>
                  <w:r w:rsidR="00157605">
                    <w:rPr>
                      <w:bCs/>
                    </w:rPr>
                    <w:t xml:space="preserve"> Release of Information </w:t>
                  </w:r>
                  <w:r w:rsidR="00DD5D2A">
                    <w:rPr>
                      <w:bCs/>
                    </w:rPr>
                    <w:t xml:space="preserve">to provide </w:t>
                  </w:r>
                  <w:r w:rsidR="00DD7633">
                    <w:rPr>
                      <w:bCs/>
                    </w:rPr>
                    <w:t xml:space="preserve">other providers with information to bridge care. </w:t>
                  </w:r>
                </w:p>
                <w:p w14:paraId="2730C9ED" w14:textId="77777777" w:rsidR="00F66B83" w:rsidRDefault="00F66B83">
                  <w:pPr>
                    <w:widowControl w:val="0"/>
                    <w:rPr>
                      <w:bCs/>
                    </w:rPr>
                  </w:pPr>
                </w:p>
                <w:p w14:paraId="174BF590" w14:textId="463DF3D1" w:rsidR="00F66B83" w:rsidRDefault="00EC7100" w:rsidP="00EC7100">
                  <w:pPr>
                    <w:widowControl w:val="0"/>
                    <w:rPr>
                      <w:bCs/>
                      <w:lang w:val="en-US"/>
                    </w:rPr>
                  </w:pPr>
                  <w:r w:rsidRPr="00EC7100">
                    <w:rPr>
                      <w:bCs/>
                      <w:lang w:val="en-US"/>
                    </w:rPr>
                    <w:t>Info</w:t>
                  </w:r>
                  <w:r>
                    <w:rPr>
                      <w:bCs/>
                      <w:lang w:val="en-US"/>
                    </w:rPr>
                    <w:t>r</w:t>
                  </w:r>
                  <w:r w:rsidRPr="00EC7100">
                    <w:rPr>
                      <w:bCs/>
                      <w:lang w:val="en-US"/>
                    </w:rPr>
                    <w:t xml:space="preserve">mation or records that </w:t>
                  </w:r>
                  <w:r w:rsidR="000F00D6" w:rsidRPr="000F00D6">
                    <w:rPr>
                      <w:lang w:val="en-US"/>
                    </w:rPr>
                    <w:t>include</w:t>
                  </w:r>
                  <w:r w:rsidRPr="00EC7100">
                    <w:rPr>
                      <w:b/>
                      <w:bCs/>
                      <w:lang w:val="en-US"/>
                    </w:rPr>
                    <w:t xml:space="preserve"> </w:t>
                  </w:r>
                  <w:r w:rsidRPr="00EC7100">
                    <w:rPr>
                      <w:bCs/>
                      <w:lang w:val="en-US"/>
                    </w:rPr>
                    <w:t>current/past substance use disorder diagnosis or</w:t>
                  </w:r>
                  <w:r w:rsidR="000F00D6">
                    <w:rPr>
                      <w:bCs/>
                      <w:lang w:val="en-US"/>
                    </w:rPr>
                    <w:t xml:space="preserve"> </w:t>
                  </w:r>
                  <w:r w:rsidR="00B827A1">
                    <w:rPr>
                      <w:bCs/>
                      <w:lang w:val="en-US"/>
                    </w:rPr>
                    <w:t>t</w:t>
                  </w:r>
                  <w:r w:rsidRPr="00EC7100">
                    <w:rPr>
                      <w:bCs/>
                      <w:lang w:val="en-US"/>
                    </w:rPr>
                    <w:t>reatment</w:t>
                  </w:r>
                  <w:r w:rsidR="000F00D6">
                    <w:rPr>
                      <w:bCs/>
                      <w:lang w:val="en-US"/>
                    </w:rPr>
                    <w:t xml:space="preserve"> </w:t>
                  </w:r>
                  <w:r w:rsidR="00A10CD2">
                    <w:rPr>
                      <w:bCs/>
                      <w:lang w:val="en-US"/>
                    </w:rPr>
                    <w:t xml:space="preserve">always require </w:t>
                  </w:r>
                  <w:r w:rsidRPr="00EC7100">
                    <w:rPr>
                      <w:bCs/>
                      <w:lang w:val="en-US"/>
                    </w:rPr>
                    <w:t>an authorization, except in a life threatening medical emergency</w:t>
                  </w:r>
                  <w:r w:rsidR="00B827A1">
                    <w:rPr>
                      <w:bCs/>
                      <w:lang w:val="en-US"/>
                    </w:rPr>
                    <w:t xml:space="preserve"> </w:t>
                  </w:r>
                  <w:r w:rsidRPr="00EC7100">
                    <w:rPr>
                      <w:bCs/>
                      <w:lang w:val="en-US"/>
                    </w:rPr>
                    <w:t>when the individual is unable to provide consent, when properly ordered by a c</w:t>
                  </w:r>
                  <w:r>
                    <w:rPr>
                      <w:bCs/>
                      <w:lang w:val="en-US"/>
                    </w:rPr>
                    <w:t>ourt</w:t>
                  </w:r>
                  <w:r w:rsidRPr="00EC7100">
                    <w:rPr>
                      <w:bCs/>
                      <w:lang w:val="en-US"/>
                    </w:rPr>
                    <w:t>, or in other</w:t>
                  </w:r>
                  <w:r w:rsidR="00B827A1">
                    <w:rPr>
                      <w:bCs/>
                      <w:lang w:val="en-US"/>
                    </w:rPr>
                    <w:t xml:space="preserve"> </w:t>
                  </w:r>
                  <w:r w:rsidRPr="00EC7100">
                    <w:rPr>
                      <w:bCs/>
                      <w:lang w:val="en-US"/>
                    </w:rPr>
                    <w:t>limited circumstances allowed by law. When appropriate, Oaklawn may redact info</w:t>
                  </w:r>
                  <w:r w:rsidR="009178CA">
                    <w:rPr>
                      <w:bCs/>
                      <w:lang w:val="en-US"/>
                    </w:rPr>
                    <w:t>r</w:t>
                  </w:r>
                  <w:r w:rsidRPr="00EC7100">
                    <w:rPr>
                      <w:bCs/>
                      <w:lang w:val="en-US"/>
                    </w:rPr>
                    <w:t>mation that</w:t>
                  </w:r>
                  <w:r w:rsidR="00B827A1">
                    <w:rPr>
                      <w:bCs/>
                      <w:lang w:val="en-US"/>
                    </w:rPr>
                    <w:t xml:space="preserve"> </w:t>
                  </w:r>
                  <w:r w:rsidRPr="00EC7100">
                    <w:rPr>
                      <w:bCs/>
                      <w:lang w:val="en-US"/>
                    </w:rPr>
                    <w:t>identifies the client as a recipient of substance use disorder treatment from a record and disclose</w:t>
                  </w:r>
                  <w:r w:rsidR="009178CA">
                    <w:rPr>
                      <w:bCs/>
                      <w:lang w:val="en-US"/>
                    </w:rPr>
                    <w:t xml:space="preserve"> </w:t>
                  </w:r>
                  <w:r w:rsidRPr="00EC7100">
                    <w:rPr>
                      <w:bCs/>
                      <w:lang w:val="en-US"/>
                    </w:rPr>
                    <w:t xml:space="preserve">only mental health treatment records as allowed under </w:t>
                  </w:r>
                  <w:r w:rsidR="00961160">
                    <w:rPr>
                      <w:bCs/>
                      <w:lang w:val="en-US"/>
                    </w:rPr>
                    <w:t xml:space="preserve">our policy </w:t>
                  </w:r>
                  <w:r w:rsidR="00920EF6">
                    <w:rPr>
                      <w:bCs/>
                      <w:lang w:val="en-US"/>
                    </w:rPr>
                    <w:t>that outlines “Use and Disclosure of Client Information.”</w:t>
                  </w:r>
                </w:p>
                <w:p w14:paraId="39A9DCA8" w14:textId="77777777" w:rsidR="007D4C6E" w:rsidRDefault="007D4C6E" w:rsidP="00EC7100">
                  <w:pPr>
                    <w:widowControl w:val="0"/>
                    <w:rPr>
                      <w:bCs/>
                      <w:lang w:val="en-US"/>
                    </w:rPr>
                  </w:pPr>
                </w:p>
                <w:p w14:paraId="4412EFB0" w14:textId="3CBEE545" w:rsidR="007D4C6E" w:rsidRDefault="00153736" w:rsidP="00844066">
                  <w:pPr>
                    <w:widowControl w:val="0"/>
                    <w:rPr>
                      <w:bCs/>
                      <w:lang w:val="en-US"/>
                    </w:rPr>
                  </w:pPr>
                  <w:r>
                    <w:rPr>
                      <w:bCs/>
                      <w:lang w:val="en-US"/>
                    </w:rPr>
                    <w:t>Oaklawn works wi</w:t>
                  </w:r>
                  <w:r w:rsidR="00A90A93">
                    <w:rPr>
                      <w:bCs/>
                      <w:lang w:val="en-US"/>
                    </w:rPr>
                    <w:t xml:space="preserve">th the Victory Clinic in St. Joseph County </w:t>
                  </w:r>
                  <w:r w:rsidR="00726471">
                    <w:rPr>
                      <w:bCs/>
                      <w:lang w:val="en-US"/>
                    </w:rPr>
                    <w:t>to refer people who are seeking MAT services</w:t>
                  </w:r>
                  <w:r w:rsidR="004D172A">
                    <w:rPr>
                      <w:bCs/>
                      <w:lang w:val="en-US"/>
                    </w:rPr>
                    <w:t xml:space="preserve">, particularly for clients interested in methadone treatment. </w:t>
                  </w:r>
                  <w:r w:rsidR="00844066">
                    <w:rPr>
                      <w:bCs/>
                      <w:lang w:val="en-US"/>
                    </w:rPr>
                    <w:t xml:space="preserve">Care coordination is </w:t>
                  </w:r>
                  <w:r w:rsidR="00844066" w:rsidRPr="00844066">
                    <w:rPr>
                      <w:bCs/>
                      <w:lang w:val="en-US"/>
                    </w:rPr>
                    <w:t>achieved</w:t>
                  </w:r>
                  <w:r w:rsidR="00844066">
                    <w:rPr>
                      <w:bCs/>
                      <w:lang w:val="en-US"/>
                    </w:rPr>
                    <w:t xml:space="preserve"> </w:t>
                  </w:r>
                  <w:r w:rsidR="00844066" w:rsidRPr="00844066">
                    <w:rPr>
                      <w:bCs/>
                      <w:lang w:val="en-US"/>
                    </w:rPr>
                    <w:t>through care coordination agreements and memoranda of understanding (MOUs).</w:t>
                  </w:r>
                  <w:r w:rsidR="002C7959">
                    <w:rPr>
                      <w:bCs/>
                      <w:lang w:val="en-US"/>
                    </w:rPr>
                    <w:t xml:space="preserve"> </w:t>
                  </w:r>
                  <w:r w:rsidR="00844066" w:rsidRPr="00844066">
                    <w:rPr>
                      <w:bCs/>
                      <w:lang w:val="en-US"/>
                    </w:rPr>
                    <w:t>Use and Disclosure of Client Information provides procedures for communicating client</w:t>
                  </w:r>
                  <w:r w:rsidR="002C7959">
                    <w:rPr>
                      <w:bCs/>
                      <w:lang w:val="en-US"/>
                    </w:rPr>
                    <w:t xml:space="preserve"> </w:t>
                  </w:r>
                  <w:r w:rsidR="00844066" w:rsidRPr="00844066">
                    <w:rPr>
                      <w:bCs/>
                      <w:lang w:val="en-US"/>
                    </w:rPr>
                    <w:t>information, including substance use disorder (SUD) treatment information for adults and</w:t>
                  </w:r>
                  <w:r w:rsidR="002C7959">
                    <w:rPr>
                      <w:bCs/>
                      <w:lang w:val="en-US"/>
                    </w:rPr>
                    <w:t xml:space="preserve"> </w:t>
                  </w:r>
                  <w:r w:rsidR="00844066" w:rsidRPr="00844066">
                    <w:rPr>
                      <w:bCs/>
                      <w:lang w:val="en-US"/>
                    </w:rPr>
                    <w:t>minors</w:t>
                  </w:r>
                  <w:r w:rsidR="00301A8B">
                    <w:rPr>
                      <w:bCs/>
                      <w:lang w:val="en-US"/>
                    </w:rPr>
                    <w:t xml:space="preserve">. </w:t>
                  </w:r>
                  <w:r w:rsidR="00844066" w:rsidRPr="00844066">
                    <w:rPr>
                      <w:bCs/>
                      <w:lang w:val="en-US"/>
                    </w:rPr>
                    <w:t>Oaklawn shares clinical</w:t>
                  </w:r>
                  <w:r w:rsidR="002C7959">
                    <w:rPr>
                      <w:bCs/>
                      <w:lang w:val="en-US"/>
                    </w:rPr>
                    <w:t xml:space="preserve"> </w:t>
                  </w:r>
                  <w:r w:rsidR="00844066" w:rsidRPr="00844066">
                    <w:rPr>
                      <w:bCs/>
                      <w:lang w:val="en-US"/>
                    </w:rPr>
                    <w:t>information with other care/service providers as allowed by regulations, and with the</w:t>
                  </w:r>
                  <w:r w:rsidR="002C7959">
                    <w:rPr>
                      <w:bCs/>
                      <w:lang w:val="en-US"/>
                    </w:rPr>
                    <w:t xml:space="preserve"> </w:t>
                  </w:r>
                  <w:r w:rsidR="00844066" w:rsidRPr="00844066">
                    <w:rPr>
                      <w:bCs/>
                      <w:lang w:val="en-US"/>
                    </w:rPr>
                    <w:t>written consent of the client.</w:t>
                  </w:r>
                </w:p>
                <w:p w14:paraId="063FE1DA" w14:textId="77777777" w:rsidR="00393B2F" w:rsidRDefault="00393B2F" w:rsidP="00844066">
                  <w:pPr>
                    <w:widowControl w:val="0"/>
                    <w:rPr>
                      <w:bCs/>
                      <w:lang w:val="en-US"/>
                    </w:rPr>
                  </w:pPr>
                </w:p>
                <w:p w14:paraId="705295DA" w14:textId="379296F1" w:rsidR="00334E26" w:rsidRDefault="00334E26" w:rsidP="00844066">
                  <w:pPr>
                    <w:widowControl w:val="0"/>
                    <w:rPr>
                      <w:bCs/>
                      <w:lang w:val="en-US"/>
                    </w:rPr>
                  </w:pPr>
                  <w:r>
                    <w:rPr>
                      <w:bCs/>
                      <w:lang w:val="en-US"/>
                    </w:rPr>
                    <w:t>During the initial assessment in Open Access, if opiate use is identified, staff connect the individual</w:t>
                  </w:r>
                  <w:r w:rsidR="00603D8F">
                    <w:rPr>
                      <w:bCs/>
                      <w:lang w:val="en-US"/>
                    </w:rPr>
                    <w:t xml:space="preserve"> the</w:t>
                  </w:r>
                  <w:r>
                    <w:rPr>
                      <w:bCs/>
                      <w:lang w:val="en-US"/>
                    </w:rPr>
                    <w:t xml:space="preserve"> same day to the Mobile Opiate Team, who provides additional</w:t>
                  </w:r>
                  <w:r w:rsidR="00A00BF6">
                    <w:rPr>
                      <w:bCs/>
                      <w:lang w:val="en-US"/>
                    </w:rPr>
                    <w:t xml:space="preserve"> screening</w:t>
                  </w:r>
                  <w:r w:rsidR="00FF5F6C">
                    <w:rPr>
                      <w:bCs/>
                      <w:lang w:val="en-US"/>
                    </w:rPr>
                    <w:t>,</w:t>
                  </w:r>
                  <w:r>
                    <w:rPr>
                      <w:bCs/>
                      <w:lang w:val="en-US"/>
                    </w:rPr>
                    <w:t xml:space="preserve"> resources</w:t>
                  </w:r>
                  <w:r w:rsidR="00FF5F6C">
                    <w:rPr>
                      <w:bCs/>
                      <w:lang w:val="en-US"/>
                    </w:rPr>
                    <w:t>,</w:t>
                  </w:r>
                  <w:r>
                    <w:rPr>
                      <w:bCs/>
                      <w:lang w:val="en-US"/>
                    </w:rPr>
                    <w:t xml:space="preserve"> and peer support to provide targeted care coordination and support to link to needed care. </w:t>
                  </w:r>
                </w:p>
                <w:p w14:paraId="052EB176" w14:textId="77777777" w:rsidR="00B73ED5" w:rsidRDefault="00B73ED5" w:rsidP="00844066">
                  <w:pPr>
                    <w:widowControl w:val="0"/>
                    <w:rPr>
                      <w:bCs/>
                      <w:lang w:val="en-US"/>
                    </w:rPr>
                  </w:pPr>
                </w:p>
                <w:p w14:paraId="54BD27FB" w14:textId="71A2B2E3" w:rsidR="00393B2F" w:rsidRPr="009178CA" w:rsidRDefault="00393B2F" w:rsidP="00844066">
                  <w:pPr>
                    <w:widowControl w:val="0"/>
                    <w:rPr>
                      <w:bCs/>
                      <w:lang w:val="en-US"/>
                    </w:rPr>
                  </w:pPr>
                  <w:r>
                    <w:rPr>
                      <w:bCs/>
                      <w:lang w:val="en-US"/>
                    </w:rPr>
                    <w:t>*</w:t>
                  </w:r>
                  <w:r w:rsidR="00393258">
                    <w:rPr>
                      <w:bCs/>
                      <w:lang w:val="en-US"/>
                    </w:rPr>
                    <w:t xml:space="preserve">Oaklawn does provide buprenorphine and </w:t>
                  </w:r>
                  <w:r w:rsidR="00472981">
                    <w:rPr>
                      <w:bCs/>
                      <w:lang w:val="en-US"/>
                    </w:rPr>
                    <w:t xml:space="preserve">naltrexone in combination with group therapy. </w:t>
                  </w:r>
                </w:p>
              </w:tc>
              <w:tc>
                <w:tcPr>
                  <w:tcW w:w="2089" w:type="dxa"/>
                </w:tcPr>
                <w:p w14:paraId="5A17EE54" w14:textId="77777777" w:rsidR="006406A1" w:rsidRDefault="00D61671">
                  <w:pPr>
                    <w:widowControl w:val="0"/>
                    <w:rPr>
                      <w:bCs/>
                    </w:rPr>
                  </w:pPr>
                  <w:r w:rsidRPr="00D61671">
                    <w:rPr>
                      <w:bCs/>
                    </w:rPr>
                    <w:lastRenderedPageBreak/>
                    <w:t xml:space="preserve">NR 879 Medication Reconciliation </w:t>
                  </w:r>
                </w:p>
                <w:p w14:paraId="3407BC44" w14:textId="77777777" w:rsidR="00393B2F" w:rsidRDefault="00393B2F">
                  <w:pPr>
                    <w:widowControl w:val="0"/>
                    <w:rPr>
                      <w:bCs/>
                    </w:rPr>
                  </w:pPr>
                </w:p>
                <w:p w14:paraId="77B39C06" w14:textId="261853E5" w:rsidR="00393B2F" w:rsidRPr="00D61671" w:rsidRDefault="00393B2F">
                  <w:pPr>
                    <w:widowControl w:val="0"/>
                    <w:rPr>
                      <w:bCs/>
                    </w:rPr>
                  </w:pPr>
                  <w:r>
                    <w:rPr>
                      <w:bCs/>
                    </w:rPr>
                    <w:t>Form 41 Consent to Share Information</w:t>
                  </w:r>
                </w:p>
              </w:tc>
            </w:tr>
            <w:tr w:rsidR="006406A1" w14:paraId="2662D431" w14:textId="77777777" w:rsidTr="006C4A7F">
              <w:tc>
                <w:tcPr>
                  <w:tcW w:w="1225" w:type="dxa"/>
                </w:tcPr>
                <w:p w14:paraId="7AF61A7A" w14:textId="7272BB58" w:rsidR="006406A1" w:rsidRDefault="007C1FFB">
                  <w:pPr>
                    <w:widowControl w:val="0"/>
                    <w:rPr>
                      <w:b/>
                    </w:rPr>
                  </w:pPr>
                  <w:r>
                    <w:rPr>
                      <w:b/>
                    </w:rPr>
                    <w:t>3.a.6</w:t>
                  </w:r>
                </w:p>
              </w:tc>
              <w:tc>
                <w:tcPr>
                  <w:tcW w:w="9450" w:type="dxa"/>
                </w:tcPr>
                <w:p w14:paraId="34EF0F8D" w14:textId="07374A76" w:rsidR="00A9744B" w:rsidRDefault="00A9744B" w:rsidP="00A9744B">
                  <w:pPr>
                    <w:widowControl w:val="0"/>
                    <w:rPr>
                      <w:bCs/>
                      <w:lang w:val="en-US"/>
                    </w:rPr>
                  </w:pPr>
                  <w:r w:rsidRPr="00A9744B">
                    <w:rPr>
                      <w:bCs/>
                      <w:lang w:val="en-US"/>
                    </w:rPr>
                    <w:t>Choice of provider is intrinsic to a trauma-informed, person-centered</w:t>
                  </w:r>
                  <w:r w:rsidR="00DA1C12">
                    <w:rPr>
                      <w:bCs/>
                      <w:lang w:val="en-US"/>
                    </w:rPr>
                    <w:t>,</w:t>
                  </w:r>
                  <w:r w:rsidRPr="00A9744B">
                    <w:rPr>
                      <w:bCs/>
                      <w:lang w:val="en-US"/>
                    </w:rPr>
                    <w:t xml:space="preserve"> and recovery-oriented program. The client or parent/guardian has the freedom to choose their provider and to change their provider without having to specify a reason.</w:t>
                  </w:r>
                </w:p>
                <w:p w14:paraId="17B9F1B3" w14:textId="77777777" w:rsidR="00090598" w:rsidRDefault="00090598" w:rsidP="00090598">
                  <w:pPr>
                    <w:widowControl w:val="0"/>
                    <w:rPr>
                      <w:bCs/>
                      <w:lang w:val="en-US"/>
                    </w:rPr>
                  </w:pPr>
                </w:p>
                <w:p w14:paraId="6B18BB5C" w14:textId="2DB307FC" w:rsidR="00090598" w:rsidRPr="00090598" w:rsidRDefault="00090598" w:rsidP="00090598">
                  <w:pPr>
                    <w:widowControl w:val="0"/>
                    <w:rPr>
                      <w:bCs/>
                      <w:lang w:val="en-US"/>
                    </w:rPr>
                  </w:pPr>
                  <w:r w:rsidRPr="00090598">
                    <w:rPr>
                      <w:bCs/>
                      <w:lang w:val="en-US"/>
                    </w:rPr>
                    <w:t>A client/</w:t>
                  </w:r>
                  <w:r w:rsidR="00F13706">
                    <w:rPr>
                      <w:bCs/>
                      <w:lang w:val="en-US"/>
                    </w:rPr>
                    <w:t>guardian</w:t>
                  </w:r>
                  <w:r w:rsidRPr="00090598">
                    <w:rPr>
                      <w:bCs/>
                      <w:lang w:val="en-US"/>
                    </w:rPr>
                    <w:t xml:space="preserve"> requesting a provider change within Oaklawn will be linked with the provider, supervisor, nurse, case manager, or other member of the care team.</w:t>
                  </w:r>
                </w:p>
                <w:p w14:paraId="502A3C1F" w14:textId="45D317C9" w:rsidR="00090598" w:rsidRDefault="00090598" w:rsidP="006F6290">
                  <w:pPr>
                    <w:pStyle w:val="ListParagraph"/>
                    <w:widowControl w:val="0"/>
                    <w:numPr>
                      <w:ilvl w:val="0"/>
                      <w:numId w:val="46"/>
                    </w:numPr>
                    <w:rPr>
                      <w:bCs/>
                      <w:lang w:val="en-US"/>
                    </w:rPr>
                  </w:pPr>
                  <w:r w:rsidRPr="00090598">
                    <w:rPr>
                      <w:bCs/>
                      <w:lang w:val="en-US"/>
                    </w:rPr>
                    <w:t>The client/parent does not have to explain their reasoning but the staff person will ask for enough information to make a good match.</w:t>
                  </w:r>
                </w:p>
                <w:p w14:paraId="16C10C66" w14:textId="4E444A7E" w:rsidR="00090598" w:rsidRDefault="00090598" w:rsidP="006F6290">
                  <w:pPr>
                    <w:pStyle w:val="ListParagraph"/>
                    <w:widowControl w:val="0"/>
                    <w:numPr>
                      <w:ilvl w:val="0"/>
                      <w:numId w:val="46"/>
                    </w:numPr>
                    <w:rPr>
                      <w:bCs/>
                      <w:lang w:val="en-US"/>
                    </w:rPr>
                  </w:pPr>
                  <w:r w:rsidRPr="00090598">
                    <w:rPr>
                      <w:bCs/>
                      <w:lang w:val="en-US"/>
                    </w:rPr>
                    <w:t xml:space="preserve">As needed, staff will educate the client about Oaklawn protocols and standards of care, </w:t>
                  </w:r>
                  <w:r w:rsidRPr="00090598">
                    <w:rPr>
                      <w:bCs/>
                      <w:lang w:val="en-US"/>
                    </w:rPr>
                    <w:lastRenderedPageBreak/>
                    <w:t>and whether the transfer will actually resolve their dissatisfaction.</w:t>
                  </w:r>
                </w:p>
                <w:p w14:paraId="657FEDD9" w14:textId="6E3609DA" w:rsidR="00090598" w:rsidRDefault="00090598" w:rsidP="006F6290">
                  <w:pPr>
                    <w:pStyle w:val="ListParagraph"/>
                    <w:widowControl w:val="0"/>
                    <w:numPr>
                      <w:ilvl w:val="0"/>
                      <w:numId w:val="46"/>
                    </w:numPr>
                    <w:rPr>
                      <w:bCs/>
                      <w:lang w:val="en-US"/>
                    </w:rPr>
                  </w:pPr>
                  <w:r w:rsidRPr="00090598">
                    <w:rPr>
                      <w:bCs/>
                      <w:lang w:val="en-US"/>
                    </w:rPr>
                    <w:t xml:space="preserve">Staff will offer the client available options and facilitate an internal or external transfer per </w:t>
                  </w:r>
                  <w:r w:rsidRPr="00011951">
                    <w:rPr>
                      <w:bCs/>
                      <w:lang w:val="en-US"/>
                    </w:rPr>
                    <w:t>CS 420 Continuity of Care within Oaklawn or CS 410 Care Coordination with Community Providers and Referral Sources.</w:t>
                  </w:r>
                  <w:r w:rsidRPr="00090598">
                    <w:rPr>
                      <w:bCs/>
                      <w:lang w:val="en-US"/>
                    </w:rPr>
                    <w:t xml:space="preserve"> The current and potential new providers review the case, and staff with the larger treatment team if needed.</w:t>
                  </w:r>
                </w:p>
                <w:p w14:paraId="4213A582" w14:textId="3076D855" w:rsidR="00090598" w:rsidRPr="00090598" w:rsidRDefault="00090598" w:rsidP="006F6290">
                  <w:pPr>
                    <w:pStyle w:val="ListParagraph"/>
                    <w:widowControl w:val="0"/>
                    <w:numPr>
                      <w:ilvl w:val="0"/>
                      <w:numId w:val="46"/>
                    </w:numPr>
                    <w:rPr>
                      <w:bCs/>
                      <w:lang w:val="en-US"/>
                    </w:rPr>
                  </w:pPr>
                  <w:r w:rsidRPr="00090598">
                    <w:rPr>
                      <w:bCs/>
                      <w:lang w:val="en-US"/>
                    </w:rPr>
                    <w:t>Requests and responses are documented in the clinical record.</w:t>
                  </w:r>
                </w:p>
                <w:p w14:paraId="3D4E2702" w14:textId="77777777" w:rsidR="00090598" w:rsidRPr="00A9744B" w:rsidRDefault="00090598" w:rsidP="00A9744B">
                  <w:pPr>
                    <w:widowControl w:val="0"/>
                    <w:rPr>
                      <w:bCs/>
                      <w:lang w:val="en-US"/>
                    </w:rPr>
                  </w:pPr>
                </w:p>
                <w:p w14:paraId="4E62C53D" w14:textId="5DBA4D46" w:rsidR="006406A1" w:rsidRPr="00A9744B" w:rsidRDefault="00A9744B" w:rsidP="00011951">
                  <w:pPr>
                    <w:widowControl w:val="0"/>
                    <w:rPr>
                      <w:bCs/>
                    </w:rPr>
                  </w:pPr>
                  <w:r w:rsidRPr="00A9744B">
                    <w:rPr>
                      <w:bCs/>
                      <w:lang w:val="en-US"/>
                    </w:rPr>
                    <w:t xml:space="preserve">Oaklawn notifies clients of the right to choose and change providers at </w:t>
                  </w:r>
                  <w:r w:rsidR="00D04941">
                    <w:rPr>
                      <w:bCs/>
                      <w:lang w:val="en-US"/>
                    </w:rPr>
                    <w:t>a</w:t>
                  </w:r>
                  <w:r w:rsidRPr="00A9744B">
                    <w:rPr>
                      <w:bCs/>
                      <w:lang w:val="en-US"/>
                    </w:rPr>
                    <w:t>dmission, in the written Client Rights notices, and on request.</w:t>
                  </w:r>
                </w:p>
              </w:tc>
              <w:tc>
                <w:tcPr>
                  <w:tcW w:w="2089" w:type="dxa"/>
                </w:tcPr>
                <w:p w14:paraId="3E358602" w14:textId="6980839D" w:rsidR="006406A1" w:rsidRPr="00A40956" w:rsidRDefault="00434353" w:rsidP="00434353">
                  <w:pPr>
                    <w:widowControl w:val="0"/>
                    <w:rPr>
                      <w:bCs/>
                    </w:rPr>
                  </w:pPr>
                  <w:r w:rsidRPr="00A40956">
                    <w:rPr>
                      <w:bCs/>
                    </w:rPr>
                    <w:lastRenderedPageBreak/>
                    <w:t>RI 134 Client Transfer/Choice of Provider</w:t>
                  </w:r>
                </w:p>
              </w:tc>
            </w:tr>
            <w:tr w:rsidR="006406A1" w14:paraId="0C05FB3C" w14:textId="77777777" w:rsidTr="006C4A7F">
              <w:tc>
                <w:tcPr>
                  <w:tcW w:w="1225" w:type="dxa"/>
                </w:tcPr>
                <w:p w14:paraId="387330FF" w14:textId="2F575768" w:rsidR="006406A1" w:rsidRDefault="007C1FFB">
                  <w:pPr>
                    <w:widowControl w:val="0"/>
                    <w:rPr>
                      <w:b/>
                    </w:rPr>
                  </w:pPr>
                  <w:r>
                    <w:rPr>
                      <w:b/>
                    </w:rPr>
                    <w:t>3.a.7</w:t>
                  </w:r>
                </w:p>
              </w:tc>
              <w:tc>
                <w:tcPr>
                  <w:tcW w:w="9450" w:type="dxa"/>
                </w:tcPr>
                <w:p w14:paraId="3D449C79" w14:textId="3870A272" w:rsidR="000437A3" w:rsidRPr="000437A3" w:rsidRDefault="000437A3" w:rsidP="000437A3">
                  <w:pPr>
                    <w:widowControl w:val="0"/>
                    <w:rPr>
                      <w:bCs/>
                      <w:lang w:val="en-US"/>
                    </w:rPr>
                  </w:pPr>
                  <w:r w:rsidRPr="000437A3">
                    <w:rPr>
                      <w:bCs/>
                      <w:lang w:val="en-US"/>
                    </w:rPr>
                    <w:t>Oaklawn assists clients and families to access benefits, including Medicaid, and enroll in programs or supports that may benefit them.</w:t>
                  </w:r>
                  <w:r w:rsidR="00CC6E64">
                    <w:rPr>
                      <w:bCs/>
                      <w:lang w:val="en-US"/>
                    </w:rPr>
                    <w:t xml:space="preserve"> </w:t>
                  </w:r>
                </w:p>
                <w:p w14:paraId="3DF38943" w14:textId="77777777" w:rsidR="00AD0141" w:rsidRDefault="00AD0141" w:rsidP="006C48CF">
                  <w:pPr>
                    <w:widowControl w:val="0"/>
                    <w:rPr>
                      <w:bCs/>
                      <w:lang w:val="en-US"/>
                    </w:rPr>
                  </w:pPr>
                </w:p>
                <w:p w14:paraId="2FBC3925" w14:textId="69B26100" w:rsidR="006C48CF" w:rsidRDefault="006C48CF" w:rsidP="006C48CF">
                  <w:pPr>
                    <w:widowControl w:val="0"/>
                    <w:rPr>
                      <w:bCs/>
                      <w:lang w:val="en-US"/>
                    </w:rPr>
                  </w:pPr>
                  <w:r>
                    <w:rPr>
                      <w:bCs/>
                      <w:lang w:val="en-US"/>
                    </w:rPr>
                    <w:t xml:space="preserve">Oaklawn assists clients as needed, and at multiple points during treatment. </w:t>
                  </w:r>
                  <w:r w:rsidR="001B117A">
                    <w:rPr>
                      <w:bCs/>
                      <w:lang w:val="en-US"/>
                    </w:rPr>
                    <w:t xml:space="preserve">At intake, staff complete presumptive eligibility with clients if needed and connect the individual to </w:t>
                  </w:r>
                  <w:r w:rsidR="00D937BF">
                    <w:rPr>
                      <w:bCs/>
                      <w:lang w:val="en-US"/>
                    </w:rPr>
                    <w:t>a navigator for follow up. Each campus has weekly in person hours with na</w:t>
                  </w:r>
                  <w:r w:rsidR="0096347A">
                    <w:rPr>
                      <w:bCs/>
                      <w:lang w:val="en-US"/>
                    </w:rPr>
                    <w:t xml:space="preserve">vigation support for community members to receive in person support </w:t>
                  </w:r>
                  <w:r w:rsidR="00855A14">
                    <w:rPr>
                      <w:bCs/>
                      <w:lang w:val="en-US"/>
                    </w:rPr>
                    <w:t xml:space="preserve">to access benefits. Outside of in person hours, staff connect individuals to navigators via telephone. In addition, Oaklawn’s Patient Financial Services (PFS) team reaches out to individuals when there is a change in insurance and/or financial status to provide </w:t>
                  </w:r>
                  <w:r w:rsidR="00D94BBA">
                    <w:rPr>
                      <w:bCs/>
                      <w:lang w:val="en-US"/>
                    </w:rPr>
                    <w:t xml:space="preserve">support and resources for benefits. </w:t>
                  </w:r>
                </w:p>
                <w:p w14:paraId="68F1D726" w14:textId="77777777" w:rsidR="00142864" w:rsidRDefault="00142864" w:rsidP="006C48CF">
                  <w:pPr>
                    <w:widowControl w:val="0"/>
                    <w:rPr>
                      <w:bCs/>
                      <w:lang w:val="en-US"/>
                    </w:rPr>
                  </w:pPr>
                </w:p>
                <w:p w14:paraId="362B6E45" w14:textId="5F43BC46" w:rsidR="006406A1" w:rsidRDefault="00D94BBA" w:rsidP="001B3BE9">
                  <w:pPr>
                    <w:widowControl w:val="0"/>
                    <w:rPr>
                      <w:b/>
                    </w:rPr>
                  </w:pPr>
                  <w:r>
                    <w:rPr>
                      <w:bCs/>
                      <w:lang w:val="en-US"/>
                    </w:rPr>
                    <w:t xml:space="preserve">Oaklawn also has walk in hours for case management, where individuals from the community can walk in without an appointment to receive information and support to access benefits. </w:t>
                  </w:r>
                </w:p>
              </w:tc>
              <w:tc>
                <w:tcPr>
                  <w:tcW w:w="2089" w:type="dxa"/>
                </w:tcPr>
                <w:p w14:paraId="5F7195B9" w14:textId="609BFB9D" w:rsidR="006406A1" w:rsidRPr="00A40956" w:rsidRDefault="00551342">
                  <w:pPr>
                    <w:widowControl w:val="0"/>
                    <w:rPr>
                      <w:bCs/>
                    </w:rPr>
                  </w:pPr>
                  <w:r w:rsidRPr="00A40956">
                    <w:rPr>
                      <w:bCs/>
                    </w:rPr>
                    <w:t xml:space="preserve">FIN 200 Financial Assistance </w:t>
                  </w:r>
                </w:p>
                <w:p w14:paraId="6CADA929" w14:textId="77777777" w:rsidR="006745E0" w:rsidRPr="00A40956" w:rsidRDefault="006745E0">
                  <w:pPr>
                    <w:widowControl w:val="0"/>
                    <w:rPr>
                      <w:bCs/>
                    </w:rPr>
                  </w:pPr>
                </w:p>
                <w:p w14:paraId="67D5C785" w14:textId="6A6A4912" w:rsidR="006745E0" w:rsidRPr="00A40956" w:rsidRDefault="006745E0">
                  <w:pPr>
                    <w:widowControl w:val="0"/>
                    <w:rPr>
                      <w:bCs/>
                    </w:rPr>
                  </w:pPr>
                  <w:r w:rsidRPr="00A40956">
                    <w:rPr>
                      <w:bCs/>
                    </w:rPr>
                    <w:t xml:space="preserve">*Oaklawn has </w:t>
                  </w:r>
                  <w:r w:rsidR="002C1E12" w:rsidRPr="00A40956">
                    <w:rPr>
                      <w:bCs/>
                    </w:rPr>
                    <w:t xml:space="preserve">a </w:t>
                  </w:r>
                  <w:r w:rsidRPr="00A40956">
                    <w:rPr>
                      <w:bCs/>
                    </w:rPr>
                    <w:t>formal contract</w:t>
                  </w:r>
                  <w:r w:rsidR="002C1E12" w:rsidRPr="00A40956">
                    <w:rPr>
                      <w:bCs/>
                    </w:rPr>
                    <w:t xml:space="preserve"> </w:t>
                  </w:r>
                  <w:r w:rsidRPr="00A40956">
                    <w:rPr>
                      <w:bCs/>
                    </w:rPr>
                    <w:t>for Affordable Care Navigators</w:t>
                  </w:r>
                </w:p>
                <w:p w14:paraId="78FD31CA" w14:textId="77777777" w:rsidR="00551342" w:rsidRDefault="00551342">
                  <w:pPr>
                    <w:widowControl w:val="0"/>
                    <w:rPr>
                      <w:b/>
                    </w:rPr>
                  </w:pPr>
                </w:p>
                <w:p w14:paraId="3B32196B" w14:textId="31BEFE6E" w:rsidR="00551342" w:rsidRDefault="00551342">
                  <w:pPr>
                    <w:widowControl w:val="0"/>
                    <w:rPr>
                      <w:b/>
                    </w:rPr>
                  </w:pPr>
                </w:p>
              </w:tc>
            </w:tr>
            <w:tr w:rsidR="002C1E12" w14:paraId="3F46BE9E" w14:textId="77777777" w:rsidTr="006C4A7F">
              <w:tc>
                <w:tcPr>
                  <w:tcW w:w="1225" w:type="dxa"/>
                </w:tcPr>
                <w:p w14:paraId="5B679E9F" w14:textId="073129D0" w:rsidR="002C1E12" w:rsidRDefault="00722CD7">
                  <w:pPr>
                    <w:widowControl w:val="0"/>
                    <w:rPr>
                      <w:b/>
                    </w:rPr>
                  </w:pPr>
                  <w:r>
                    <w:rPr>
                      <w:b/>
                    </w:rPr>
                    <w:t>3.b.1</w:t>
                  </w:r>
                </w:p>
              </w:tc>
              <w:tc>
                <w:tcPr>
                  <w:tcW w:w="9450" w:type="dxa"/>
                </w:tcPr>
                <w:p w14:paraId="534E111B" w14:textId="330017C2" w:rsidR="0078148C" w:rsidRDefault="0078148C" w:rsidP="007C7A68">
                  <w:pPr>
                    <w:widowControl w:val="0"/>
                    <w:rPr>
                      <w:bCs/>
                      <w:lang w:val="en-US"/>
                    </w:rPr>
                  </w:pPr>
                  <w:r>
                    <w:rPr>
                      <w:bCs/>
                      <w:lang w:val="en-US"/>
                    </w:rPr>
                    <w:t xml:space="preserve">Oaklawn </w:t>
                  </w:r>
                  <w:r w:rsidR="00CC22D5">
                    <w:rPr>
                      <w:bCs/>
                      <w:lang w:val="en-US"/>
                    </w:rPr>
                    <w:t xml:space="preserve">uses </w:t>
                  </w:r>
                  <w:r w:rsidR="00373144">
                    <w:rPr>
                      <w:bCs/>
                      <w:lang w:val="en-US"/>
                    </w:rPr>
                    <w:t>CareLogic, a platform from Qualifacts, as the</w:t>
                  </w:r>
                  <w:r w:rsidR="00B300EB">
                    <w:rPr>
                      <w:bCs/>
                      <w:lang w:val="en-US"/>
                    </w:rPr>
                    <w:t xml:space="preserve"> health </w:t>
                  </w:r>
                  <w:r w:rsidR="00105E90">
                    <w:rPr>
                      <w:bCs/>
                      <w:lang w:val="en-US"/>
                    </w:rPr>
                    <w:t>information technology system</w:t>
                  </w:r>
                  <w:r w:rsidR="00B300EB">
                    <w:rPr>
                      <w:bCs/>
                      <w:lang w:val="en-US"/>
                    </w:rPr>
                    <w:t xml:space="preserve"> to maintain electronic health records</w:t>
                  </w:r>
                  <w:r w:rsidR="00373144">
                    <w:rPr>
                      <w:bCs/>
                      <w:lang w:val="en-US"/>
                    </w:rPr>
                    <w:t>.</w:t>
                  </w:r>
                </w:p>
                <w:p w14:paraId="1E6AEF09" w14:textId="77777777" w:rsidR="00373144" w:rsidRDefault="00373144" w:rsidP="007C7A68">
                  <w:pPr>
                    <w:widowControl w:val="0"/>
                    <w:rPr>
                      <w:bCs/>
                      <w:lang w:val="en-US"/>
                    </w:rPr>
                  </w:pPr>
                </w:p>
                <w:p w14:paraId="6E89889D" w14:textId="2367D0D3" w:rsidR="00373144" w:rsidRDefault="00C96DDD" w:rsidP="007C7A68">
                  <w:pPr>
                    <w:widowControl w:val="0"/>
                    <w:rPr>
                      <w:bCs/>
                    </w:rPr>
                  </w:pPr>
                  <w:r>
                    <w:rPr>
                      <w:bCs/>
                      <w:lang w:val="en-US"/>
                    </w:rPr>
                    <w:t>Qualifacts is a</w:t>
                  </w:r>
                  <w:r w:rsidR="005D3009">
                    <w:rPr>
                      <w:bCs/>
                      <w:lang w:val="en-US"/>
                    </w:rPr>
                    <w:t xml:space="preserve">n EHR vendor that has been in business for </w:t>
                  </w:r>
                  <w:r w:rsidR="00B67171">
                    <w:rPr>
                      <w:bCs/>
                      <w:lang w:val="en-US"/>
                    </w:rPr>
                    <w:t xml:space="preserve">20 years. Carelogic is one of the platforms they provide that is </w:t>
                  </w:r>
                  <w:r w:rsidR="005D3009" w:rsidRPr="005D3009">
                    <w:rPr>
                      <w:bCs/>
                    </w:rPr>
                    <w:t>exclusively designed for behavioral health and human services organizations</w:t>
                  </w:r>
                  <w:r w:rsidR="00B67171">
                    <w:rPr>
                      <w:bCs/>
                    </w:rPr>
                    <w:t xml:space="preserve">. Qualifacts is actively involved in </w:t>
                  </w:r>
                  <w:r w:rsidR="0080495A">
                    <w:rPr>
                      <w:bCs/>
                    </w:rPr>
                    <w:t>the</w:t>
                  </w:r>
                  <w:r w:rsidR="00D67B78">
                    <w:rPr>
                      <w:bCs/>
                    </w:rPr>
                    <w:t xml:space="preserve"> </w:t>
                  </w:r>
                  <w:r w:rsidR="00727684">
                    <w:rPr>
                      <w:bCs/>
                    </w:rPr>
                    <w:t xml:space="preserve">CCBHC movement and is aware of the service and data requirements that are to be reported on. In response, CareLogic is designed with </w:t>
                  </w:r>
                  <w:r w:rsidR="00727684" w:rsidRPr="00727684">
                    <w:rPr>
                      <w:bCs/>
                    </w:rPr>
                    <w:t>special software capabilities to match the unique needs</w:t>
                  </w:r>
                  <w:r w:rsidR="00727684">
                    <w:rPr>
                      <w:bCs/>
                    </w:rPr>
                    <w:t xml:space="preserve"> for CCBHCs. </w:t>
                  </w:r>
                  <w:r w:rsidR="0015303D">
                    <w:rPr>
                      <w:bCs/>
                    </w:rPr>
                    <w:t xml:space="preserve">Please see the folder titled “Attachment </w:t>
                  </w:r>
                  <w:r w:rsidR="009F09F9">
                    <w:rPr>
                      <w:bCs/>
                    </w:rPr>
                    <w:t>D- Supporting Documents” for the Letter of Support we have received on behalf of Qualifacts.</w:t>
                  </w:r>
                </w:p>
                <w:p w14:paraId="33B9AC00" w14:textId="77777777" w:rsidR="00E41571" w:rsidRDefault="00E41571" w:rsidP="007C7A68">
                  <w:pPr>
                    <w:widowControl w:val="0"/>
                    <w:rPr>
                      <w:bCs/>
                      <w:lang w:val="en-US"/>
                    </w:rPr>
                  </w:pPr>
                </w:p>
                <w:p w14:paraId="3FC73EE3" w14:textId="5F5899BE" w:rsidR="000406DA" w:rsidRDefault="00B97B2D" w:rsidP="007C7A68">
                  <w:pPr>
                    <w:widowControl w:val="0"/>
                    <w:rPr>
                      <w:bCs/>
                      <w:lang w:val="en-US"/>
                    </w:rPr>
                  </w:pPr>
                  <w:r>
                    <w:rPr>
                      <w:bCs/>
                      <w:lang w:val="en-US"/>
                    </w:rPr>
                    <w:t xml:space="preserve">Along with </w:t>
                  </w:r>
                  <w:r w:rsidR="00727684">
                    <w:rPr>
                      <w:bCs/>
                      <w:lang w:val="en-US"/>
                    </w:rPr>
                    <w:t xml:space="preserve">traditional </w:t>
                  </w:r>
                  <w:r w:rsidR="000406DA">
                    <w:rPr>
                      <w:bCs/>
                      <w:lang w:val="en-US"/>
                    </w:rPr>
                    <w:t>capabilities</w:t>
                  </w:r>
                  <w:r>
                    <w:rPr>
                      <w:bCs/>
                      <w:lang w:val="en-US"/>
                    </w:rPr>
                    <w:t xml:space="preserve">, </w:t>
                  </w:r>
                  <w:r w:rsidR="00331514">
                    <w:rPr>
                      <w:bCs/>
                      <w:lang w:val="en-US"/>
                    </w:rPr>
                    <w:t>CareLogic includes</w:t>
                  </w:r>
                  <w:r w:rsidR="000406DA">
                    <w:rPr>
                      <w:bCs/>
                      <w:lang w:val="en-US"/>
                    </w:rPr>
                    <w:t xml:space="preserve"> the ability to </w:t>
                  </w:r>
                  <w:r w:rsidR="007C7A68" w:rsidRPr="007C7A68">
                    <w:rPr>
                      <w:bCs/>
                      <w:lang w:val="en-US"/>
                    </w:rPr>
                    <w:t>capture intake assessment, and reassessment</w:t>
                  </w:r>
                  <w:r w:rsidR="007C7A68">
                    <w:rPr>
                      <w:bCs/>
                      <w:lang w:val="en-US"/>
                    </w:rPr>
                    <w:t xml:space="preserve"> </w:t>
                  </w:r>
                  <w:r w:rsidR="007C7A68" w:rsidRPr="007C7A68">
                    <w:rPr>
                      <w:bCs/>
                      <w:lang w:val="en-US"/>
                    </w:rPr>
                    <w:t>information, along with demographic information, diagnoses, and a record of</w:t>
                  </w:r>
                  <w:r w:rsidR="00331514">
                    <w:rPr>
                      <w:bCs/>
                      <w:lang w:val="en-US"/>
                    </w:rPr>
                    <w:t xml:space="preserve"> </w:t>
                  </w:r>
                  <w:r w:rsidR="00B23781">
                    <w:rPr>
                      <w:bCs/>
                      <w:lang w:val="en-US"/>
                    </w:rPr>
                    <w:t>m</w:t>
                  </w:r>
                  <w:r w:rsidR="007C7A68" w:rsidRPr="007C7A68">
                    <w:rPr>
                      <w:bCs/>
                      <w:lang w:val="en-US"/>
                    </w:rPr>
                    <w:t>edications</w:t>
                  </w:r>
                  <w:r w:rsidR="00B23781">
                    <w:rPr>
                      <w:bCs/>
                      <w:lang w:val="en-US"/>
                    </w:rPr>
                    <w:t xml:space="preserve"> </w:t>
                  </w:r>
                  <w:r w:rsidR="00DA2542">
                    <w:rPr>
                      <w:bCs/>
                      <w:lang w:val="en-US"/>
                    </w:rPr>
                    <w:t xml:space="preserve">Please see 5.a.1 and Attachment </w:t>
                  </w:r>
                  <w:r w:rsidR="009735EB">
                    <w:rPr>
                      <w:bCs/>
                      <w:lang w:val="en-US"/>
                    </w:rPr>
                    <w:t>F fo</w:t>
                  </w:r>
                  <w:r w:rsidR="00DA2542">
                    <w:rPr>
                      <w:bCs/>
                      <w:lang w:val="en-US"/>
                    </w:rPr>
                    <w:t xml:space="preserve">r more details on what </w:t>
                  </w:r>
                  <w:r w:rsidR="00B23781">
                    <w:rPr>
                      <w:bCs/>
                      <w:lang w:val="en-US"/>
                    </w:rPr>
                    <w:t xml:space="preserve">Oaklawn is able to </w:t>
                  </w:r>
                  <w:r w:rsidR="00B23781">
                    <w:rPr>
                      <w:bCs/>
                      <w:lang w:val="en-US"/>
                    </w:rPr>
                    <w:lastRenderedPageBreak/>
                    <w:t xml:space="preserve">track </w:t>
                  </w:r>
                  <w:r w:rsidR="00DA2542">
                    <w:rPr>
                      <w:bCs/>
                      <w:lang w:val="en-US"/>
                    </w:rPr>
                    <w:t xml:space="preserve">through our Electronic Health Record System. </w:t>
                  </w:r>
                </w:p>
                <w:p w14:paraId="583B7731" w14:textId="77777777" w:rsidR="007C7A68" w:rsidRPr="007C7A68" w:rsidRDefault="007C7A68" w:rsidP="007C7A68">
                  <w:pPr>
                    <w:widowControl w:val="0"/>
                    <w:rPr>
                      <w:bCs/>
                      <w:lang w:val="en-US"/>
                    </w:rPr>
                  </w:pPr>
                </w:p>
                <w:p w14:paraId="2AA8B64F" w14:textId="0884DD1B" w:rsidR="002C1E12" w:rsidRDefault="007C7A68" w:rsidP="007C7A68">
                  <w:pPr>
                    <w:widowControl w:val="0"/>
                    <w:rPr>
                      <w:bCs/>
                      <w:lang w:val="en-US"/>
                    </w:rPr>
                  </w:pPr>
                  <w:r w:rsidRPr="007C7A68">
                    <w:rPr>
                      <w:bCs/>
                      <w:lang w:val="en-US"/>
                    </w:rPr>
                    <w:t>Oaklawn's EHR system allows reporting and the ability to extract data, as required by the</w:t>
                  </w:r>
                  <w:r w:rsidR="000E2ED5">
                    <w:rPr>
                      <w:bCs/>
                      <w:lang w:val="en-US"/>
                    </w:rPr>
                    <w:t xml:space="preserve"> </w:t>
                  </w:r>
                  <w:r w:rsidRPr="007C7A68">
                    <w:rPr>
                      <w:bCs/>
                      <w:lang w:val="en-US"/>
                    </w:rPr>
                    <w:t>criteria</w:t>
                  </w:r>
                  <w:r w:rsidR="00A01072">
                    <w:rPr>
                      <w:bCs/>
                      <w:lang w:val="en-US"/>
                    </w:rPr>
                    <w:t>.</w:t>
                  </w:r>
                  <w:r w:rsidR="00CA414C">
                    <w:rPr>
                      <w:bCs/>
                      <w:lang w:val="en-US"/>
                    </w:rPr>
                    <w:t xml:space="preserve"> </w:t>
                  </w:r>
                  <w:r w:rsidR="00A01072">
                    <w:rPr>
                      <w:bCs/>
                      <w:lang w:val="en-US"/>
                    </w:rPr>
                    <w:t>I</w:t>
                  </w:r>
                  <w:r w:rsidR="00CA414C">
                    <w:rPr>
                      <w:bCs/>
                      <w:lang w:val="en-US"/>
                    </w:rPr>
                    <w:t>n addition</w:t>
                  </w:r>
                  <w:r w:rsidR="00BC1B86">
                    <w:rPr>
                      <w:bCs/>
                      <w:lang w:val="en-US"/>
                    </w:rPr>
                    <w:t>,</w:t>
                  </w:r>
                  <w:r w:rsidR="00A01072">
                    <w:rPr>
                      <w:bCs/>
                      <w:lang w:val="en-US"/>
                    </w:rPr>
                    <w:t xml:space="preserve"> </w:t>
                  </w:r>
                  <w:r w:rsidR="007640B5">
                    <w:rPr>
                      <w:bCs/>
                      <w:lang w:val="en-US"/>
                    </w:rPr>
                    <w:t>the EHR allows for access to</w:t>
                  </w:r>
                  <w:r w:rsidR="00CA414C">
                    <w:rPr>
                      <w:bCs/>
                      <w:lang w:val="en-US"/>
                    </w:rPr>
                    <w:t xml:space="preserve"> </w:t>
                  </w:r>
                  <w:r w:rsidR="00304BA4">
                    <w:rPr>
                      <w:bCs/>
                      <w:lang w:val="en-US"/>
                    </w:rPr>
                    <w:t>data and reporting used specifically to show CCBHC required outcomes</w:t>
                  </w:r>
                  <w:r w:rsidRPr="007C7A68">
                    <w:rPr>
                      <w:bCs/>
                      <w:lang w:val="en-US"/>
                    </w:rPr>
                    <w:t>.</w:t>
                  </w:r>
                </w:p>
                <w:p w14:paraId="6EC75296" w14:textId="77777777" w:rsidR="009E4A32" w:rsidRDefault="009E4A32" w:rsidP="007C7A68">
                  <w:pPr>
                    <w:widowControl w:val="0"/>
                    <w:rPr>
                      <w:bCs/>
                      <w:lang w:val="en-US"/>
                    </w:rPr>
                  </w:pPr>
                </w:p>
                <w:p w14:paraId="313D31DF" w14:textId="6FF1DA25" w:rsidR="009E4A32" w:rsidRPr="000437A3" w:rsidRDefault="009E4A32" w:rsidP="007C7A68">
                  <w:pPr>
                    <w:widowControl w:val="0"/>
                    <w:rPr>
                      <w:bCs/>
                      <w:lang w:val="en-US"/>
                    </w:rPr>
                  </w:pPr>
                  <w:r>
                    <w:rPr>
                      <w:bCs/>
                      <w:lang w:val="en-US"/>
                    </w:rPr>
                    <w:t xml:space="preserve">As a CCBHC, Oaklawn is ready to </w:t>
                  </w:r>
                  <w:r w:rsidR="00734E13">
                    <w:rPr>
                      <w:bCs/>
                      <w:lang w:val="en-US"/>
                    </w:rPr>
                    <w:t>interact with 988 state-owned software for mobile crisis dispatch and Crisis Receiving and Stabilization Service Provider</w:t>
                  </w:r>
                  <w:r w:rsidR="001508FA">
                    <w:rPr>
                      <w:bCs/>
                      <w:lang w:val="en-US"/>
                    </w:rPr>
                    <w:t>s and outpatient follow up referrals (</w:t>
                  </w:r>
                  <w:r w:rsidR="001B6118">
                    <w:rPr>
                      <w:bCs/>
                      <w:lang w:val="en-US"/>
                    </w:rPr>
                    <w:t>Oaklawn</w:t>
                  </w:r>
                  <w:r w:rsidR="001508FA">
                    <w:rPr>
                      <w:bCs/>
                      <w:lang w:val="en-US"/>
                    </w:rPr>
                    <w:t xml:space="preserve"> also ha</w:t>
                  </w:r>
                  <w:r w:rsidR="001B6118">
                    <w:rPr>
                      <w:bCs/>
                      <w:lang w:val="en-US"/>
                    </w:rPr>
                    <w:t>s</w:t>
                  </w:r>
                  <w:r w:rsidR="001508FA">
                    <w:rPr>
                      <w:bCs/>
                      <w:lang w:val="en-US"/>
                    </w:rPr>
                    <w:t xml:space="preserve"> signed a contract with Indiana per the CRSS grant we were awarded).</w:t>
                  </w:r>
                </w:p>
              </w:tc>
              <w:tc>
                <w:tcPr>
                  <w:tcW w:w="2089" w:type="dxa"/>
                </w:tcPr>
                <w:p w14:paraId="6B1610F5" w14:textId="77777777" w:rsidR="003E36DD" w:rsidRPr="003E36DD" w:rsidRDefault="003E36DD" w:rsidP="003E36DD">
                  <w:pPr>
                    <w:widowControl w:val="0"/>
                    <w:rPr>
                      <w:bCs/>
                    </w:rPr>
                  </w:pPr>
                  <w:r w:rsidRPr="003E36DD">
                    <w:rPr>
                      <w:bCs/>
                    </w:rPr>
                    <w:lastRenderedPageBreak/>
                    <w:t>CareLogic Reports</w:t>
                  </w:r>
                </w:p>
                <w:p w14:paraId="5DA0F352" w14:textId="77777777" w:rsidR="003E36DD" w:rsidRPr="003E36DD" w:rsidRDefault="003E36DD" w:rsidP="003E36DD">
                  <w:pPr>
                    <w:widowControl w:val="0"/>
                    <w:rPr>
                      <w:bCs/>
                    </w:rPr>
                  </w:pPr>
                </w:p>
                <w:p w14:paraId="53FEDFFC" w14:textId="77777777" w:rsidR="003E36DD" w:rsidRPr="003E36DD" w:rsidRDefault="003E36DD" w:rsidP="003E36DD">
                  <w:pPr>
                    <w:widowControl w:val="0"/>
                    <w:rPr>
                      <w:bCs/>
                    </w:rPr>
                  </w:pPr>
                </w:p>
                <w:p w14:paraId="48957DC4" w14:textId="02A37652" w:rsidR="003E36DD" w:rsidRPr="003E36DD" w:rsidRDefault="003E36DD" w:rsidP="003E36DD">
                  <w:pPr>
                    <w:widowControl w:val="0"/>
                    <w:rPr>
                      <w:bCs/>
                    </w:rPr>
                  </w:pPr>
                  <w:r w:rsidRPr="003E36DD">
                    <w:rPr>
                      <w:bCs/>
                    </w:rPr>
                    <w:t>CS 140 Clinical Outcomes</w:t>
                  </w:r>
                </w:p>
                <w:p w14:paraId="49176195" w14:textId="77777777" w:rsidR="002C1E12" w:rsidRDefault="003E36DD" w:rsidP="003E36DD">
                  <w:pPr>
                    <w:widowControl w:val="0"/>
                    <w:rPr>
                      <w:bCs/>
                    </w:rPr>
                  </w:pPr>
                  <w:r w:rsidRPr="003E36DD">
                    <w:rPr>
                      <w:bCs/>
                    </w:rPr>
                    <w:t>Measures</w:t>
                  </w:r>
                </w:p>
                <w:p w14:paraId="343AE24B" w14:textId="77777777" w:rsidR="00A052B9" w:rsidRDefault="00A052B9" w:rsidP="003E36DD">
                  <w:pPr>
                    <w:widowControl w:val="0"/>
                    <w:rPr>
                      <w:bCs/>
                    </w:rPr>
                  </w:pPr>
                </w:p>
                <w:p w14:paraId="30660F88" w14:textId="77777777" w:rsidR="00A052B9" w:rsidRDefault="00A052B9" w:rsidP="003E36DD">
                  <w:pPr>
                    <w:widowControl w:val="0"/>
                    <w:rPr>
                      <w:bCs/>
                    </w:rPr>
                  </w:pPr>
                  <w:r>
                    <w:rPr>
                      <w:bCs/>
                    </w:rPr>
                    <w:t xml:space="preserve">HI 463 Patient Portal </w:t>
                  </w:r>
                </w:p>
                <w:p w14:paraId="0ABF02C3" w14:textId="77777777" w:rsidR="009860C9" w:rsidRDefault="009860C9" w:rsidP="003E36DD">
                  <w:pPr>
                    <w:widowControl w:val="0"/>
                    <w:rPr>
                      <w:bCs/>
                    </w:rPr>
                  </w:pPr>
                </w:p>
                <w:p w14:paraId="13AF185F" w14:textId="7162A8F4" w:rsidR="009860C9" w:rsidRPr="003E36DD" w:rsidRDefault="009860C9" w:rsidP="003E36DD">
                  <w:pPr>
                    <w:widowControl w:val="0"/>
                    <w:rPr>
                      <w:bCs/>
                    </w:rPr>
                  </w:pPr>
                  <w:r>
                    <w:rPr>
                      <w:bCs/>
                      <w:lang w:val="en-US"/>
                    </w:rPr>
                    <w:t>(</w:t>
                  </w:r>
                  <w:r w:rsidRPr="009860C9">
                    <w:rPr>
                      <w:bCs/>
                      <w:lang w:val="en-US"/>
                    </w:rPr>
                    <w:t>oaklawn.updoxportal.com</w:t>
                  </w:r>
                  <w:r>
                    <w:rPr>
                      <w:bCs/>
                      <w:lang w:val="en-US"/>
                    </w:rPr>
                    <w:t>)</w:t>
                  </w:r>
                </w:p>
              </w:tc>
            </w:tr>
            <w:tr w:rsidR="002C1E12" w14:paraId="5B45C75A" w14:textId="77777777" w:rsidTr="006C4A7F">
              <w:tc>
                <w:tcPr>
                  <w:tcW w:w="1225" w:type="dxa"/>
                </w:tcPr>
                <w:p w14:paraId="7100C283" w14:textId="3D9DDB7F" w:rsidR="002C1E12" w:rsidRDefault="00722CD7">
                  <w:pPr>
                    <w:widowControl w:val="0"/>
                    <w:rPr>
                      <w:b/>
                    </w:rPr>
                  </w:pPr>
                  <w:r>
                    <w:rPr>
                      <w:b/>
                    </w:rPr>
                    <w:t>3.b.2</w:t>
                  </w:r>
                </w:p>
              </w:tc>
              <w:tc>
                <w:tcPr>
                  <w:tcW w:w="9450" w:type="dxa"/>
                </w:tcPr>
                <w:p w14:paraId="45330E88" w14:textId="65618E04" w:rsidR="002C1E12" w:rsidRPr="000437A3" w:rsidRDefault="00E42D90" w:rsidP="000437A3">
                  <w:pPr>
                    <w:widowControl w:val="0"/>
                    <w:rPr>
                      <w:bCs/>
                      <w:lang w:val="en-US"/>
                    </w:rPr>
                  </w:pPr>
                  <w:r>
                    <w:rPr>
                      <w:bCs/>
                      <w:lang w:val="en-US"/>
                    </w:rPr>
                    <w:t xml:space="preserve">Oaklawn’s </w:t>
                  </w:r>
                  <w:r w:rsidR="003B7811">
                    <w:rPr>
                      <w:bCs/>
                      <w:lang w:val="en-US"/>
                    </w:rPr>
                    <w:t xml:space="preserve">electronic </w:t>
                  </w:r>
                  <w:r>
                    <w:rPr>
                      <w:bCs/>
                      <w:lang w:val="en-US"/>
                    </w:rPr>
                    <w:t xml:space="preserve">health record </w:t>
                  </w:r>
                  <w:r w:rsidR="003B7811">
                    <w:rPr>
                      <w:bCs/>
                      <w:lang w:val="en-US"/>
                    </w:rPr>
                    <w:t>captures</w:t>
                  </w:r>
                  <w:r>
                    <w:rPr>
                      <w:bCs/>
                      <w:lang w:val="en-US"/>
                    </w:rPr>
                    <w:t xml:space="preserve"> information and provides reporting that allows for </w:t>
                  </w:r>
                  <w:r w:rsidR="005F11E9">
                    <w:rPr>
                      <w:bCs/>
                      <w:lang w:val="en-US"/>
                    </w:rPr>
                    <w:t xml:space="preserve">population health management, </w:t>
                  </w:r>
                  <w:r w:rsidR="00DF10B6">
                    <w:rPr>
                      <w:bCs/>
                      <w:lang w:val="en-US"/>
                    </w:rPr>
                    <w:t>quality improvement</w:t>
                  </w:r>
                  <w:r w:rsidR="00784C66">
                    <w:rPr>
                      <w:bCs/>
                      <w:lang w:val="en-US"/>
                    </w:rPr>
                    <w:t>, quality measurement</w:t>
                  </w:r>
                  <w:r w:rsidR="000311B2">
                    <w:rPr>
                      <w:bCs/>
                      <w:lang w:val="en-US"/>
                    </w:rPr>
                    <w:t xml:space="preserve">, </w:t>
                  </w:r>
                  <w:r w:rsidR="001148E5">
                    <w:rPr>
                      <w:bCs/>
                      <w:lang w:val="en-US"/>
                    </w:rPr>
                    <w:t xml:space="preserve">disparity </w:t>
                  </w:r>
                  <w:r w:rsidR="00AA5782">
                    <w:rPr>
                      <w:bCs/>
                      <w:lang w:val="en-US"/>
                    </w:rPr>
                    <w:t>information</w:t>
                  </w:r>
                  <w:r w:rsidR="00CC2C7C">
                    <w:rPr>
                      <w:bCs/>
                      <w:lang w:val="en-US"/>
                    </w:rPr>
                    <w:t>,</w:t>
                  </w:r>
                  <w:r w:rsidR="00AA5782">
                    <w:rPr>
                      <w:bCs/>
                      <w:lang w:val="en-US"/>
                    </w:rPr>
                    <w:t xml:space="preserve"> and </w:t>
                  </w:r>
                  <w:r w:rsidR="00046C85">
                    <w:rPr>
                      <w:bCs/>
                      <w:lang w:val="en-US"/>
                    </w:rPr>
                    <w:t xml:space="preserve">outreach.  Oaklawn’s CQI team meets quarterly to review reports and plan continuous improvement methodologies to address needs. In addition, Oaklawn develops disparity impact statements with associated goals and </w:t>
                  </w:r>
                  <w:r w:rsidR="0029477D">
                    <w:rPr>
                      <w:bCs/>
                      <w:lang w:val="en-US"/>
                    </w:rPr>
                    <w:t>metrics</w:t>
                  </w:r>
                  <w:r w:rsidR="00883992">
                    <w:rPr>
                      <w:bCs/>
                      <w:lang w:val="en-US"/>
                    </w:rPr>
                    <w:t xml:space="preserve"> to monitor ongoing progress. </w:t>
                  </w:r>
                  <w:r w:rsidR="00060771">
                    <w:rPr>
                      <w:bCs/>
                      <w:lang w:val="en-US"/>
                    </w:rPr>
                    <w:t xml:space="preserve">Oaklawn </w:t>
                  </w:r>
                  <w:r w:rsidR="002F08FD">
                    <w:rPr>
                      <w:bCs/>
                      <w:lang w:val="en-US"/>
                    </w:rPr>
                    <w:t>engages</w:t>
                  </w:r>
                  <w:r w:rsidR="00060771">
                    <w:rPr>
                      <w:bCs/>
                      <w:lang w:val="en-US"/>
                    </w:rPr>
                    <w:t xml:space="preserve"> with managed care entities and other </w:t>
                  </w:r>
                  <w:r w:rsidR="002F08FD">
                    <w:rPr>
                      <w:bCs/>
                      <w:lang w:val="en-US"/>
                    </w:rPr>
                    <w:t xml:space="preserve">insurers to </w:t>
                  </w:r>
                  <w:r w:rsidR="009A7B54">
                    <w:rPr>
                      <w:bCs/>
                      <w:lang w:val="en-US"/>
                    </w:rPr>
                    <w:t>track and monitor outcomes. Oaklawn is in the process of developing a data management agree</w:t>
                  </w:r>
                  <w:r w:rsidR="00F32CC6">
                    <w:rPr>
                      <w:bCs/>
                      <w:lang w:val="en-US"/>
                    </w:rPr>
                    <w:t>ment</w:t>
                  </w:r>
                  <w:r w:rsidR="009A7B54">
                    <w:rPr>
                      <w:bCs/>
                      <w:lang w:val="en-US"/>
                    </w:rPr>
                    <w:t xml:space="preserve"> with Notre Dame’s Lucy Institute. This partnership will </w:t>
                  </w:r>
                  <w:r w:rsidR="00F32CC6">
                    <w:rPr>
                      <w:bCs/>
                      <w:lang w:val="en-US"/>
                    </w:rPr>
                    <w:t xml:space="preserve">increase the ability and sophistication of reporting in this area and tie outcomes and data with world class researchers for ongoing consultation and learning. </w:t>
                  </w:r>
                </w:p>
              </w:tc>
              <w:tc>
                <w:tcPr>
                  <w:tcW w:w="2089" w:type="dxa"/>
                </w:tcPr>
                <w:p w14:paraId="52C14375" w14:textId="6A331321" w:rsidR="002C1E12" w:rsidRPr="002821DD" w:rsidRDefault="002821DD">
                  <w:pPr>
                    <w:widowControl w:val="0"/>
                  </w:pPr>
                  <w:r w:rsidRPr="002821DD">
                    <w:rPr>
                      <w:bCs/>
                    </w:rPr>
                    <w:t>CO 142 Performance Improvement/</w:t>
                  </w:r>
                  <w:r w:rsidR="00274104">
                    <w:rPr>
                      <w:bCs/>
                    </w:rPr>
                    <w:t xml:space="preserve"> </w:t>
                  </w:r>
                  <w:r w:rsidRPr="002821DD">
                    <w:rPr>
                      <w:bCs/>
                    </w:rPr>
                    <w:t>Quality Assurance Plan</w:t>
                  </w:r>
                </w:p>
              </w:tc>
            </w:tr>
            <w:tr w:rsidR="002C1E12" w14:paraId="734DDA3E" w14:textId="77777777" w:rsidTr="006C4A7F">
              <w:tc>
                <w:tcPr>
                  <w:tcW w:w="1225" w:type="dxa"/>
                </w:tcPr>
                <w:p w14:paraId="2050598C" w14:textId="06F40642" w:rsidR="002C1E12" w:rsidRDefault="00722CD7">
                  <w:pPr>
                    <w:widowControl w:val="0"/>
                    <w:rPr>
                      <w:b/>
                    </w:rPr>
                  </w:pPr>
                  <w:r>
                    <w:rPr>
                      <w:b/>
                    </w:rPr>
                    <w:t>3.b.3</w:t>
                  </w:r>
                </w:p>
              </w:tc>
              <w:tc>
                <w:tcPr>
                  <w:tcW w:w="9450" w:type="dxa"/>
                </w:tcPr>
                <w:p w14:paraId="45880AFA" w14:textId="03C95C1D" w:rsidR="002C1E12" w:rsidRPr="000437A3" w:rsidRDefault="00EC04CB" w:rsidP="000437A3">
                  <w:pPr>
                    <w:widowControl w:val="0"/>
                    <w:rPr>
                      <w:bCs/>
                      <w:lang w:val="en-US"/>
                    </w:rPr>
                  </w:pPr>
                  <w:r>
                    <w:rPr>
                      <w:bCs/>
                      <w:lang w:val="en-US"/>
                    </w:rPr>
                    <w:t xml:space="preserve">Oaklawn’s EHR </w:t>
                  </w:r>
                  <w:r w:rsidR="00A234F6">
                    <w:rPr>
                      <w:bCs/>
                      <w:lang w:val="en-US"/>
                    </w:rPr>
                    <w:t>provides all noted capabilities.</w:t>
                  </w:r>
                </w:p>
              </w:tc>
              <w:tc>
                <w:tcPr>
                  <w:tcW w:w="2089" w:type="dxa"/>
                </w:tcPr>
                <w:p w14:paraId="0F19FEBA" w14:textId="77777777" w:rsidR="002C1E12" w:rsidRDefault="002C1E12">
                  <w:pPr>
                    <w:widowControl w:val="0"/>
                    <w:rPr>
                      <w:b/>
                    </w:rPr>
                  </w:pPr>
                </w:p>
              </w:tc>
            </w:tr>
            <w:tr w:rsidR="002C1E12" w14:paraId="1FB7F094" w14:textId="77777777" w:rsidTr="006C4A7F">
              <w:tc>
                <w:tcPr>
                  <w:tcW w:w="1225" w:type="dxa"/>
                </w:tcPr>
                <w:p w14:paraId="4090B113" w14:textId="0A371337" w:rsidR="002C1E12" w:rsidRDefault="00722CD7">
                  <w:pPr>
                    <w:widowControl w:val="0"/>
                    <w:rPr>
                      <w:b/>
                    </w:rPr>
                  </w:pPr>
                  <w:r>
                    <w:rPr>
                      <w:b/>
                    </w:rPr>
                    <w:t>3.b.4</w:t>
                  </w:r>
                </w:p>
              </w:tc>
              <w:tc>
                <w:tcPr>
                  <w:tcW w:w="9450" w:type="dxa"/>
                </w:tcPr>
                <w:p w14:paraId="09E5EB84" w14:textId="14210FD9" w:rsidR="002C1E12" w:rsidRPr="000437A3" w:rsidRDefault="00641C57" w:rsidP="000437A3">
                  <w:pPr>
                    <w:widowControl w:val="0"/>
                    <w:rPr>
                      <w:bCs/>
                      <w:lang w:val="en-US"/>
                    </w:rPr>
                  </w:pPr>
                  <w:r>
                    <w:rPr>
                      <w:bCs/>
                      <w:lang w:val="en-US"/>
                    </w:rPr>
                    <w:t xml:space="preserve">Currently, Oaklawn does not work with any DCOs. However, </w:t>
                  </w:r>
                  <w:r w:rsidR="004D1A85">
                    <w:rPr>
                      <w:bCs/>
                      <w:lang w:val="en-US"/>
                    </w:rPr>
                    <w:t xml:space="preserve">all steps are taken to obtain </w:t>
                  </w:r>
                  <w:r w:rsidR="00A34B4E">
                    <w:rPr>
                      <w:bCs/>
                      <w:lang w:val="en-US"/>
                    </w:rPr>
                    <w:t xml:space="preserve">client </w:t>
                  </w:r>
                  <w:r w:rsidR="004D1A85">
                    <w:rPr>
                      <w:bCs/>
                      <w:lang w:val="en-US"/>
                    </w:rPr>
                    <w:t>consent</w:t>
                  </w:r>
                  <w:r w:rsidR="00A34B4E">
                    <w:rPr>
                      <w:bCs/>
                      <w:lang w:val="en-US"/>
                    </w:rPr>
                    <w:t xml:space="preserve"> for release of information</w:t>
                  </w:r>
                  <w:r w:rsidR="004D1A85">
                    <w:rPr>
                      <w:bCs/>
                      <w:lang w:val="en-US"/>
                    </w:rPr>
                    <w:t xml:space="preserve"> from people </w:t>
                  </w:r>
                  <w:r w:rsidR="00EB5C1A">
                    <w:rPr>
                      <w:bCs/>
                      <w:lang w:val="en-US"/>
                    </w:rPr>
                    <w:t>receiving</w:t>
                  </w:r>
                  <w:r w:rsidR="004D1A85">
                    <w:rPr>
                      <w:bCs/>
                      <w:lang w:val="en-US"/>
                    </w:rPr>
                    <w:t xml:space="preserve"> services to a</w:t>
                  </w:r>
                  <w:r w:rsidR="00A34B4E">
                    <w:rPr>
                      <w:bCs/>
                      <w:lang w:val="en-US"/>
                    </w:rPr>
                    <w:t xml:space="preserve">ssist with care coordination. </w:t>
                  </w:r>
                </w:p>
              </w:tc>
              <w:tc>
                <w:tcPr>
                  <w:tcW w:w="2089" w:type="dxa"/>
                </w:tcPr>
                <w:p w14:paraId="5488D09D" w14:textId="77777777" w:rsidR="002C1E12" w:rsidRDefault="002C1E12">
                  <w:pPr>
                    <w:widowControl w:val="0"/>
                    <w:rPr>
                      <w:b/>
                    </w:rPr>
                  </w:pPr>
                </w:p>
              </w:tc>
            </w:tr>
            <w:tr w:rsidR="002C1E12" w14:paraId="091503FA" w14:textId="77777777" w:rsidTr="006C4A7F">
              <w:tc>
                <w:tcPr>
                  <w:tcW w:w="1225" w:type="dxa"/>
                </w:tcPr>
                <w:p w14:paraId="23509F2F" w14:textId="3C5EDDDC" w:rsidR="002C1E12" w:rsidRDefault="00722CD7">
                  <w:pPr>
                    <w:widowControl w:val="0"/>
                    <w:rPr>
                      <w:b/>
                    </w:rPr>
                  </w:pPr>
                  <w:r>
                    <w:rPr>
                      <w:b/>
                    </w:rPr>
                    <w:t>3.b.5</w:t>
                  </w:r>
                </w:p>
              </w:tc>
              <w:tc>
                <w:tcPr>
                  <w:tcW w:w="9450" w:type="dxa"/>
                </w:tcPr>
                <w:p w14:paraId="66F78405" w14:textId="3E404AD1" w:rsidR="002C1E12" w:rsidRPr="000437A3" w:rsidRDefault="0027187B" w:rsidP="000437A3">
                  <w:pPr>
                    <w:widowControl w:val="0"/>
                    <w:rPr>
                      <w:bCs/>
                      <w:lang w:val="en-US"/>
                    </w:rPr>
                  </w:pPr>
                  <w:r>
                    <w:rPr>
                      <w:bCs/>
                      <w:lang w:val="en-US"/>
                    </w:rPr>
                    <w:t>Oaklawn will develop and implement a plan within two</w:t>
                  </w:r>
                  <w:r w:rsidR="003539C7">
                    <w:rPr>
                      <w:bCs/>
                      <w:lang w:val="en-US"/>
                    </w:rPr>
                    <w:t xml:space="preserve"> </w:t>
                  </w:r>
                  <w:r>
                    <w:rPr>
                      <w:bCs/>
                      <w:lang w:val="en-US"/>
                    </w:rPr>
                    <w:t>years from certification to focus on ways to improve care coordination with community partners and agencies (and DCOs if it is identified that we need to arrange that collaboration)</w:t>
                  </w:r>
                  <w:r w:rsidR="00660551">
                    <w:rPr>
                      <w:bCs/>
                      <w:lang w:val="en-US"/>
                    </w:rPr>
                    <w:t>.</w:t>
                  </w:r>
                  <w:r w:rsidR="00547092">
                    <w:rPr>
                      <w:bCs/>
                      <w:lang w:val="en-US"/>
                    </w:rPr>
                    <w:t xml:space="preserve"> This plan will include all of the requirements listed in this criterion, as well as any recommendation from the State and/or federal level. </w:t>
                  </w:r>
                </w:p>
              </w:tc>
              <w:tc>
                <w:tcPr>
                  <w:tcW w:w="2089" w:type="dxa"/>
                </w:tcPr>
                <w:p w14:paraId="4090ABA1" w14:textId="77777777" w:rsidR="002C1E12" w:rsidRDefault="002C1E12">
                  <w:pPr>
                    <w:widowControl w:val="0"/>
                    <w:rPr>
                      <w:b/>
                    </w:rPr>
                  </w:pPr>
                </w:p>
              </w:tc>
            </w:tr>
            <w:tr w:rsidR="002C1E12" w14:paraId="121E5946" w14:textId="77777777" w:rsidTr="006C4A7F">
              <w:tc>
                <w:tcPr>
                  <w:tcW w:w="1225" w:type="dxa"/>
                </w:tcPr>
                <w:p w14:paraId="1D093FE4" w14:textId="420ACD42" w:rsidR="002C1E12" w:rsidRDefault="00722CD7">
                  <w:pPr>
                    <w:widowControl w:val="0"/>
                    <w:rPr>
                      <w:b/>
                    </w:rPr>
                  </w:pPr>
                  <w:r>
                    <w:rPr>
                      <w:b/>
                    </w:rPr>
                    <w:t>3.c.1</w:t>
                  </w:r>
                </w:p>
              </w:tc>
              <w:tc>
                <w:tcPr>
                  <w:tcW w:w="9450" w:type="dxa"/>
                </w:tcPr>
                <w:p w14:paraId="72809A74" w14:textId="22FEB467" w:rsidR="002C1E12" w:rsidRDefault="00AE553C" w:rsidP="000437A3">
                  <w:pPr>
                    <w:widowControl w:val="0"/>
                    <w:rPr>
                      <w:bCs/>
                      <w:lang w:val="en-US"/>
                    </w:rPr>
                  </w:pPr>
                  <w:r>
                    <w:rPr>
                      <w:bCs/>
                      <w:lang w:val="en-US"/>
                    </w:rPr>
                    <w:t xml:space="preserve">As provided in </w:t>
                  </w:r>
                  <w:r w:rsidR="004E5E64">
                    <w:rPr>
                      <w:bCs/>
                      <w:lang w:val="en-US"/>
                    </w:rPr>
                    <w:t xml:space="preserve">document “Community Partners- Agreements,” which </w:t>
                  </w:r>
                  <w:r w:rsidR="00DE163A">
                    <w:rPr>
                      <w:bCs/>
                      <w:lang w:val="en-US"/>
                    </w:rPr>
                    <w:t>is</w:t>
                  </w:r>
                  <w:r w:rsidR="004E5E64">
                    <w:rPr>
                      <w:bCs/>
                      <w:lang w:val="en-US"/>
                    </w:rPr>
                    <w:t xml:space="preserve"> located in the folder titled “</w:t>
                  </w:r>
                  <w:r w:rsidR="006869B5">
                    <w:rPr>
                      <w:bCs/>
                      <w:lang w:val="en-US"/>
                    </w:rPr>
                    <w:t xml:space="preserve">Attachment E- Supporting Documents,” </w:t>
                  </w:r>
                  <w:r>
                    <w:rPr>
                      <w:bCs/>
                      <w:lang w:val="en-US"/>
                    </w:rPr>
                    <w:t>Oaklawn</w:t>
                  </w:r>
                  <w:r w:rsidR="00616850">
                    <w:rPr>
                      <w:bCs/>
                      <w:lang w:val="en-US"/>
                    </w:rPr>
                    <w:t xml:space="preserve"> currently works </w:t>
                  </w:r>
                  <w:r w:rsidR="00C0353B">
                    <w:rPr>
                      <w:bCs/>
                      <w:lang w:val="en-US"/>
                    </w:rPr>
                    <w:t xml:space="preserve">and has referral processes in place with all of the </w:t>
                  </w:r>
                  <w:r w:rsidR="00E573A8">
                    <w:rPr>
                      <w:bCs/>
                      <w:lang w:val="en-US"/>
                    </w:rPr>
                    <w:t>local FQHC</w:t>
                  </w:r>
                  <w:r w:rsidR="009745FF">
                    <w:rPr>
                      <w:bCs/>
                      <w:lang w:val="en-US"/>
                    </w:rPr>
                    <w:t>s</w:t>
                  </w:r>
                  <w:r w:rsidR="00E573A8">
                    <w:rPr>
                      <w:bCs/>
                      <w:lang w:val="en-US"/>
                    </w:rPr>
                    <w:t xml:space="preserve"> and</w:t>
                  </w:r>
                  <w:r>
                    <w:rPr>
                      <w:bCs/>
                      <w:lang w:val="en-US"/>
                    </w:rPr>
                    <w:t xml:space="preserve"> is developing formal, signed agreements (MOUs) with the four Federally Qualified Health Centers in our service area. They are: </w:t>
                  </w:r>
                </w:p>
                <w:p w14:paraId="6F8A1A97" w14:textId="77777777" w:rsidR="008C139A" w:rsidRDefault="00AE553C" w:rsidP="001434B1">
                  <w:pPr>
                    <w:pStyle w:val="ListParagraph"/>
                    <w:widowControl w:val="0"/>
                    <w:numPr>
                      <w:ilvl w:val="0"/>
                      <w:numId w:val="97"/>
                    </w:numPr>
                    <w:rPr>
                      <w:bCs/>
                      <w:lang w:val="en-US"/>
                    </w:rPr>
                  </w:pPr>
                  <w:r w:rsidRPr="008C139A">
                    <w:rPr>
                      <w:bCs/>
                      <w:lang w:val="en-US"/>
                    </w:rPr>
                    <w:t>St. Joseph County- Health Linc &amp; Indiana Health Center</w:t>
                  </w:r>
                  <w:r w:rsidR="008C139A" w:rsidRPr="008C139A">
                    <w:rPr>
                      <w:bCs/>
                      <w:lang w:val="en-US"/>
                    </w:rPr>
                    <w:t xml:space="preserve"> </w:t>
                  </w:r>
                </w:p>
                <w:p w14:paraId="2F945FE4" w14:textId="61B81F00" w:rsidR="00AE553C" w:rsidRPr="008C139A" w:rsidRDefault="00AE553C" w:rsidP="001434B1">
                  <w:pPr>
                    <w:pStyle w:val="ListParagraph"/>
                    <w:widowControl w:val="0"/>
                    <w:numPr>
                      <w:ilvl w:val="0"/>
                      <w:numId w:val="97"/>
                    </w:numPr>
                    <w:rPr>
                      <w:bCs/>
                      <w:lang w:val="en-US"/>
                    </w:rPr>
                  </w:pPr>
                  <w:r w:rsidRPr="008C139A">
                    <w:rPr>
                      <w:bCs/>
                      <w:lang w:val="en-US"/>
                    </w:rPr>
                    <w:t xml:space="preserve">Elkhart County- Maple City Health and Heart City Health </w:t>
                  </w:r>
                </w:p>
                <w:p w14:paraId="37F99065" w14:textId="77777777" w:rsidR="00C261D9" w:rsidRDefault="00C261D9" w:rsidP="000437A3">
                  <w:pPr>
                    <w:widowControl w:val="0"/>
                    <w:rPr>
                      <w:bCs/>
                      <w:lang w:val="en-US"/>
                    </w:rPr>
                  </w:pPr>
                </w:p>
                <w:p w14:paraId="5787B627" w14:textId="454FD347" w:rsidR="00C261D9" w:rsidRDefault="00C261D9" w:rsidP="00C261D9">
                  <w:pPr>
                    <w:widowControl w:val="0"/>
                    <w:rPr>
                      <w:bCs/>
                      <w:lang w:val="en-US"/>
                    </w:rPr>
                  </w:pPr>
                  <w:r w:rsidRPr="003836BD">
                    <w:rPr>
                      <w:lang w:val="en-US"/>
                    </w:rPr>
                    <w:lastRenderedPageBreak/>
                    <w:t>In addition, Oaklawn</w:t>
                  </w:r>
                  <w:r w:rsidR="00F561C9">
                    <w:rPr>
                      <w:bCs/>
                      <w:lang w:val="en-US"/>
                    </w:rPr>
                    <w:t xml:space="preserve">’s Medical Director </w:t>
                  </w:r>
                  <w:r w:rsidR="00640EED">
                    <w:rPr>
                      <w:bCs/>
                      <w:lang w:val="en-US"/>
                    </w:rPr>
                    <w:t xml:space="preserve">and another </w:t>
                  </w:r>
                  <w:r w:rsidR="00177BC8">
                    <w:rPr>
                      <w:bCs/>
                      <w:lang w:val="en-US"/>
                    </w:rPr>
                    <w:t xml:space="preserve">Oaklawn </w:t>
                  </w:r>
                  <w:r w:rsidR="00E00612">
                    <w:rPr>
                      <w:bCs/>
                      <w:lang w:val="en-US"/>
                    </w:rPr>
                    <w:t>p</w:t>
                  </w:r>
                  <w:r w:rsidR="00177BC8">
                    <w:rPr>
                      <w:bCs/>
                      <w:lang w:val="en-US"/>
                    </w:rPr>
                    <w:t xml:space="preserve">sychiatrist staff cases with </w:t>
                  </w:r>
                  <w:r w:rsidR="005B2935">
                    <w:rPr>
                      <w:bCs/>
                      <w:lang w:val="en-US"/>
                    </w:rPr>
                    <w:t>Health</w:t>
                  </w:r>
                  <w:r w:rsidR="00E320AF">
                    <w:rPr>
                      <w:bCs/>
                      <w:lang w:val="en-US"/>
                    </w:rPr>
                    <w:t>Linc and Indiana Hea</w:t>
                  </w:r>
                  <w:r w:rsidR="00C82870">
                    <w:rPr>
                      <w:bCs/>
                      <w:lang w:val="en-US"/>
                    </w:rPr>
                    <w:t>th Center</w:t>
                  </w:r>
                  <w:r w:rsidR="00177BC8">
                    <w:rPr>
                      <w:bCs/>
                      <w:lang w:val="en-US"/>
                    </w:rPr>
                    <w:t>.</w:t>
                  </w:r>
                  <w:r w:rsidR="00785452">
                    <w:rPr>
                      <w:bCs/>
                      <w:lang w:val="en-US"/>
                    </w:rPr>
                    <w:t xml:space="preserve"> </w:t>
                  </w:r>
                </w:p>
                <w:p w14:paraId="100E6819" w14:textId="77777777" w:rsidR="00177BC8" w:rsidRDefault="00177BC8" w:rsidP="00C261D9">
                  <w:pPr>
                    <w:widowControl w:val="0"/>
                    <w:rPr>
                      <w:bCs/>
                      <w:lang w:val="en-US"/>
                    </w:rPr>
                  </w:pPr>
                </w:p>
                <w:p w14:paraId="7491CEDD" w14:textId="45B6AAB7" w:rsidR="0058009B" w:rsidRDefault="0058009B" w:rsidP="00C261D9">
                  <w:pPr>
                    <w:widowControl w:val="0"/>
                    <w:rPr>
                      <w:bCs/>
                      <w:lang w:val="en-US"/>
                    </w:rPr>
                  </w:pPr>
                  <w:r>
                    <w:rPr>
                      <w:bCs/>
                      <w:lang w:val="en-US"/>
                    </w:rPr>
                    <w:t xml:space="preserve">Currently, Oaklawn screens all individuals for </w:t>
                  </w:r>
                  <w:r w:rsidR="009F7F04">
                    <w:rPr>
                      <w:bCs/>
                      <w:lang w:val="en-US"/>
                    </w:rPr>
                    <w:t xml:space="preserve">primary care at intake and refers to FQHCs when gaps and needs are identified. Releases of information are obtained and </w:t>
                  </w:r>
                  <w:r w:rsidR="00923E9A">
                    <w:rPr>
                      <w:bCs/>
                      <w:lang w:val="en-US"/>
                    </w:rPr>
                    <w:t xml:space="preserve">information is sent to the </w:t>
                  </w:r>
                  <w:r w:rsidR="0047344D">
                    <w:rPr>
                      <w:bCs/>
                      <w:lang w:val="en-US"/>
                    </w:rPr>
                    <w:t xml:space="preserve">appropriate </w:t>
                  </w:r>
                  <w:r w:rsidR="00923E9A">
                    <w:rPr>
                      <w:bCs/>
                      <w:lang w:val="en-US"/>
                    </w:rPr>
                    <w:t xml:space="preserve">FQHC. </w:t>
                  </w:r>
                  <w:r w:rsidR="0047344D">
                    <w:rPr>
                      <w:bCs/>
                      <w:lang w:val="en-US"/>
                    </w:rPr>
                    <w:t>Oaklawn also has dedicated office space for the FQHC, Indiana Health Center. This FQHC provides primary care in Oaklawn’s offices for clients</w:t>
                  </w:r>
                  <w:r w:rsidR="00433AD9">
                    <w:rPr>
                      <w:bCs/>
                      <w:lang w:val="en-US"/>
                    </w:rPr>
                    <w:t>. This</w:t>
                  </w:r>
                  <w:r w:rsidR="00BD6A28">
                    <w:rPr>
                      <w:bCs/>
                      <w:lang w:val="en-US"/>
                    </w:rPr>
                    <w:t xml:space="preserve"> valuable</w:t>
                  </w:r>
                  <w:r w:rsidR="00433AD9">
                    <w:rPr>
                      <w:bCs/>
                      <w:lang w:val="en-US"/>
                    </w:rPr>
                    <w:t xml:space="preserve"> partnership allows clients to come to one site for behavioral health and medical health care</w:t>
                  </w:r>
                  <w:r w:rsidR="00BD6A28">
                    <w:rPr>
                      <w:bCs/>
                      <w:lang w:val="en-US"/>
                    </w:rPr>
                    <w:t>.</w:t>
                  </w:r>
                </w:p>
                <w:p w14:paraId="419C856B" w14:textId="77777777" w:rsidR="002116EC" w:rsidRDefault="002116EC" w:rsidP="00C261D9">
                  <w:pPr>
                    <w:widowControl w:val="0"/>
                    <w:rPr>
                      <w:bCs/>
                      <w:lang w:val="en-US"/>
                    </w:rPr>
                  </w:pPr>
                </w:p>
                <w:p w14:paraId="06E4C009" w14:textId="17E564A6" w:rsidR="006869B5" w:rsidRPr="000437A3" w:rsidRDefault="006869B5" w:rsidP="00C261D9">
                  <w:pPr>
                    <w:widowControl w:val="0"/>
                    <w:rPr>
                      <w:bCs/>
                      <w:lang w:val="en-US"/>
                    </w:rPr>
                  </w:pPr>
                  <w:r>
                    <w:rPr>
                      <w:bCs/>
                      <w:lang w:val="en-US"/>
                    </w:rPr>
                    <w:t>*We have a Letter of Support from Maple City Health</w:t>
                  </w:r>
                  <w:r w:rsidR="002F40C6">
                    <w:rPr>
                      <w:bCs/>
                      <w:lang w:val="en-US"/>
                    </w:rPr>
                    <w:t xml:space="preserve">, which is located in </w:t>
                  </w:r>
                  <w:r w:rsidR="00BE68D1">
                    <w:rPr>
                      <w:bCs/>
                      <w:lang w:val="en-US"/>
                    </w:rPr>
                    <w:t>the folder titled “Attachment D- Supporting Documents.”</w:t>
                  </w:r>
                  <w:r w:rsidR="00D974DC">
                    <w:rPr>
                      <w:bCs/>
                      <w:lang w:val="en-US"/>
                    </w:rPr>
                    <w:t xml:space="preserve"> </w:t>
                  </w:r>
                </w:p>
              </w:tc>
              <w:tc>
                <w:tcPr>
                  <w:tcW w:w="2089" w:type="dxa"/>
                </w:tcPr>
                <w:p w14:paraId="10A7D836" w14:textId="0F6E9972" w:rsidR="002C1E12" w:rsidRPr="00105650" w:rsidRDefault="00105650">
                  <w:pPr>
                    <w:widowControl w:val="0"/>
                    <w:rPr>
                      <w:bCs/>
                    </w:rPr>
                  </w:pPr>
                  <w:r w:rsidRPr="00105650">
                    <w:rPr>
                      <w:bCs/>
                    </w:rPr>
                    <w:lastRenderedPageBreak/>
                    <w:t>Oaklawn’s Continuum of Care</w:t>
                  </w:r>
                </w:p>
              </w:tc>
            </w:tr>
            <w:tr w:rsidR="002C1E12" w14:paraId="2908AA37" w14:textId="77777777" w:rsidTr="006C4A7F">
              <w:tc>
                <w:tcPr>
                  <w:tcW w:w="1225" w:type="dxa"/>
                </w:tcPr>
                <w:p w14:paraId="5B2F041C" w14:textId="2C678CC5" w:rsidR="002C1E12" w:rsidRDefault="00722CD7">
                  <w:pPr>
                    <w:widowControl w:val="0"/>
                    <w:rPr>
                      <w:b/>
                    </w:rPr>
                  </w:pPr>
                  <w:r>
                    <w:rPr>
                      <w:b/>
                    </w:rPr>
                    <w:t>3.c.2</w:t>
                  </w:r>
                </w:p>
              </w:tc>
              <w:tc>
                <w:tcPr>
                  <w:tcW w:w="9450" w:type="dxa"/>
                </w:tcPr>
                <w:p w14:paraId="2AB963FE" w14:textId="68DCBC58" w:rsidR="002C1E12" w:rsidRDefault="00BB202E" w:rsidP="000437A3">
                  <w:pPr>
                    <w:widowControl w:val="0"/>
                    <w:rPr>
                      <w:bCs/>
                      <w:lang w:val="en-US"/>
                    </w:rPr>
                  </w:pPr>
                  <w:r>
                    <w:rPr>
                      <w:bCs/>
                      <w:lang w:val="en-US"/>
                    </w:rPr>
                    <w:t>As provided in</w:t>
                  </w:r>
                  <w:r w:rsidR="00455F3A">
                    <w:rPr>
                      <w:bCs/>
                      <w:lang w:val="en-US"/>
                    </w:rPr>
                    <w:t xml:space="preserve"> the supporting document titled “Community Partners- Agreements,”</w:t>
                  </w:r>
                  <w:r>
                    <w:rPr>
                      <w:bCs/>
                      <w:lang w:val="en-US"/>
                    </w:rPr>
                    <w:t xml:space="preserve"> Oaklawn has and is developing formal, signed agreement</w:t>
                  </w:r>
                  <w:r w:rsidR="00626B1E">
                    <w:rPr>
                      <w:bCs/>
                      <w:lang w:val="en-US"/>
                    </w:rPr>
                    <w:t>s/care coordination expectations with programs that provide the following:</w:t>
                  </w:r>
                </w:p>
                <w:p w14:paraId="5C22B4B9" w14:textId="77777777" w:rsidR="00626B1E" w:rsidRDefault="00626B1E" w:rsidP="001434B1">
                  <w:pPr>
                    <w:pStyle w:val="ListParagraph"/>
                    <w:widowControl w:val="0"/>
                    <w:numPr>
                      <w:ilvl w:val="0"/>
                      <w:numId w:val="48"/>
                    </w:numPr>
                    <w:rPr>
                      <w:bCs/>
                      <w:lang w:val="en-US"/>
                    </w:rPr>
                  </w:pPr>
                  <w:r>
                    <w:rPr>
                      <w:bCs/>
                      <w:lang w:val="en-US"/>
                    </w:rPr>
                    <w:t xml:space="preserve">Inpatient psychiatric </w:t>
                  </w:r>
                  <w:r w:rsidR="003F3C5F">
                    <w:rPr>
                      <w:bCs/>
                      <w:lang w:val="en-US"/>
                    </w:rPr>
                    <w:t>treatment</w:t>
                  </w:r>
                </w:p>
                <w:p w14:paraId="2C16CE11" w14:textId="77777777" w:rsidR="003F3C5F" w:rsidRDefault="003F3C5F" w:rsidP="001434B1">
                  <w:pPr>
                    <w:pStyle w:val="ListParagraph"/>
                    <w:widowControl w:val="0"/>
                    <w:numPr>
                      <w:ilvl w:val="0"/>
                      <w:numId w:val="48"/>
                    </w:numPr>
                    <w:rPr>
                      <w:bCs/>
                      <w:lang w:val="en-US"/>
                    </w:rPr>
                  </w:pPr>
                  <w:r>
                    <w:rPr>
                      <w:bCs/>
                      <w:lang w:val="en-US"/>
                    </w:rPr>
                    <w:t>OTP services</w:t>
                  </w:r>
                </w:p>
                <w:p w14:paraId="03F98CB3" w14:textId="77777777" w:rsidR="003F3C5F" w:rsidRDefault="003F3C5F" w:rsidP="001434B1">
                  <w:pPr>
                    <w:pStyle w:val="ListParagraph"/>
                    <w:widowControl w:val="0"/>
                    <w:numPr>
                      <w:ilvl w:val="0"/>
                      <w:numId w:val="48"/>
                    </w:numPr>
                    <w:rPr>
                      <w:bCs/>
                      <w:lang w:val="en-US"/>
                    </w:rPr>
                  </w:pPr>
                  <w:r>
                    <w:rPr>
                      <w:bCs/>
                      <w:lang w:val="en-US"/>
                    </w:rPr>
                    <w:t>Withdrawal management facilities</w:t>
                  </w:r>
                </w:p>
                <w:p w14:paraId="23D279E4" w14:textId="01425DA3" w:rsidR="003F3C5F" w:rsidRDefault="008A79DE" w:rsidP="001434B1">
                  <w:pPr>
                    <w:pStyle w:val="ListParagraph"/>
                    <w:widowControl w:val="0"/>
                    <w:numPr>
                      <w:ilvl w:val="0"/>
                      <w:numId w:val="48"/>
                    </w:numPr>
                    <w:rPr>
                      <w:bCs/>
                      <w:lang w:val="en-US"/>
                    </w:rPr>
                  </w:pPr>
                  <w:r>
                    <w:rPr>
                      <w:bCs/>
                      <w:lang w:val="en-US"/>
                    </w:rPr>
                    <w:t xml:space="preserve">School-based mental and behavioral </w:t>
                  </w:r>
                  <w:r w:rsidR="00F45838">
                    <w:rPr>
                      <w:bCs/>
                      <w:lang w:val="en-US"/>
                    </w:rPr>
                    <w:t>health</w:t>
                  </w:r>
                  <w:r>
                    <w:rPr>
                      <w:bCs/>
                      <w:lang w:val="en-US"/>
                    </w:rPr>
                    <w:t xml:space="preserve"> services</w:t>
                  </w:r>
                </w:p>
                <w:p w14:paraId="47BA3C9C" w14:textId="7BC3E842" w:rsidR="008A79DE" w:rsidRDefault="008A79DE" w:rsidP="001434B1">
                  <w:pPr>
                    <w:pStyle w:val="ListParagraph"/>
                    <w:widowControl w:val="0"/>
                    <w:numPr>
                      <w:ilvl w:val="0"/>
                      <w:numId w:val="48"/>
                    </w:numPr>
                    <w:rPr>
                      <w:bCs/>
                      <w:lang w:val="en-US"/>
                    </w:rPr>
                  </w:pPr>
                  <w:r>
                    <w:rPr>
                      <w:bCs/>
                      <w:lang w:val="en-US"/>
                    </w:rPr>
                    <w:t>Other social work services</w:t>
                  </w:r>
                  <w:r w:rsidR="00F45838">
                    <w:rPr>
                      <w:bCs/>
                      <w:lang w:val="en-US"/>
                    </w:rPr>
                    <w:t xml:space="preserve"> (i.e.</w:t>
                  </w:r>
                  <w:r w:rsidR="0018241F">
                    <w:rPr>
                      <w:bCs/>
                      <w:lang w:val="en-US"/>
                    </w:rPr>
                    <w:t>,</w:t>
                  </w:r>
                  <w:r w:rsidR="00F45838">
                    <w:rPr>
                      <w:bCs/>
                      <w:lang w:val="en-US"/>
                    </w:rPr>
                    <w:t xml:space="preserve"> </w:t>
                  </w:r>
                  <w:r w:rsidR="007B054F">
                    <w:rPr>
                      <w:bCs/>
                      <w:lang w:val="en-US"/>
                    </w:rPr>
                    <w:t>those agencies listed in criterion 3.c.3)</w:t>
                  </w:r>
                </w:p>
                <w:p w14:paraId="095AA2A5" w14:textId="77777777" w:rsidR="007B054F" w:rsidRDefault="007B054F" w:rsidP="001434B1">
                  <w:pPr>
                    <w:pStyle w:val="ListParagraph"/>
                    <w:widowControl w:val="0"/>
                    <w:numPr>
                      <w:ilvl w:val="0"/>
                      <w:numId w:val="48"/>
                    </w:numPr>
                    <w:rPr>
                      <w:bCs/>
                      <w:lang w:val="en-US"/>
                    </w:rPr>
                  </w:pPr>
                  <w:r>
                    <w:rPr>
                      <w:bCs/>
                      <w:lang w:val="en-US"/>
                    </w:rPr>
                    <w:t>Tribally operated mental health</w:t>
                  </w:r>
                  <w:r w:rsidR="007B64AB">
                    <w:rPr>
                      <w:bCs/>
                      <w:lang w:val="en-US"/>
                    </w:rPr>
                    <w:t xml:space="preserve"> and substance use providers </w:t>
                  </w:r>
                </w:p>
                <w:p w14:paraId="29B4D366" w14:textId="702CF273" w:rsidR="007B64AB" w:rsidRDefault="00AD42FB" w:rsidP="001434B1">
                  <w:pPr>
                    <w:pStyle w:val="ListParagraph"/>
                    <w:widowControl w:val="0"/>
                    <w:numPr>
                      <w:ilvl w:val="1"/>
                      <w:numId w:val="48"/>
                    </w:numPr>
                    <w:rPr>
                      <w:bCs/>
                      <w:lang w:val="en-US"/>
                    </w:rPr>
                  </w:pPr>
                  <w:r>
                    <w:rPr>
                      <w:bCs/>
                      <w:lang w:val="en-US"/>
                    </w:rPr>
                    <w:t>Pokagon</w:t>
                  </w:r>
                  <w:r w:rsidR="007B64AB">
                    <w:rPr>
                      <w:bCs/>
                      <w:lang w:val="en-US"/>
                    </w:rPr>
                    <w:t xml:space="preserve"> Band: we meet </w:t>
                  </w:r>
                  <w:r w:rsidR="00D36296">
                    <w:rPr>
                      <w:bCs/>
                      <w:lang w:val="en-US"/>
                    </w:rPr>
                    <w:t xml:space="preserve">with the Behavioral Health Manager and are working on developing an agreement. </w:t>
                  </w:r>
                </w:p>
                <w:p w14:paraId="76F684F0" w14:textId="77777777" w:rsidR="005079B0" w:rsidRDefault="005079B0" w:rsidP="005079B0">
                  <w:pPr>
                    <w:pStyle w:val="ListParagraph"/>
                    <w:widowControl w:val="0"/>
                    <w:ind w:left="1440"/>
                    <w:rPr>
                      <w:bCs/>
                      <w:lang w:val="en-US"/>
                    </w:rPr>
                  </w:pPr>
                </w:p>
                <w:p w14:paraId="2C68A623" w14:textId="68FE67B0" w:rsidR="00C1522E" w:rsidRDefault="00C1522E" w:rsidP="00C1522E">
                  <w:pPr>
                    <w:widowControl w:val="0"/>
                    <w:rPr>
                      <w:bCs/>
                      <w:lang w:val="en-US"/>
                    </w:rPr>
                  </w:pPr>
                  <w:r>
                    <w:rPr>
                      <w:bCs/>
                      <w:lang w:val="en-US"/>
                    </w:rPr>
                    <w:t xml:space="preserve">Oaklawn participates in the Indiana Health Information Exchange (IHIE) and receives ADT alerts </w:t>
                  </w:r>
                  <w:r w:rsidR="005079B0">
                    <w:rPr>
                      <w:bCs/>
                      <w:lang w:val="en-US"/>
                    </w:rPr>
                    <w:t xml:space="preserve">for clients who </w:t>
                  </w:r>
                  <w:r w:rsidR="00946F66">
                    <w:rPr>
                      <w:bCs/>
                      <w:lang w:val="en-US"/>
                    </w:rPr>
                    <w:t>have been admitted to facilities (i.e.</w:t>
                  </w:r>
                  <w:r w:rsidR="00897122">
                    <w:rPr>
                      <w:bCs/>
                      <w:lang w:val="en-US"/>
                    </w:rPr>
                    <w:t>,</w:t>
                  </w:r>
                  <w:r w:rsidR="00946F66">
                    <w:rPr>
                      <w:bCs/>
                      <w:lang w:val="en-US"/>
                    </w:rPr>
                    <w:t xml:space="preserve"> inpatient psychiatric treatment facilities). </w:t>
                  </w:r>
                  <w:r w:rsidR="005F2A4B">
                    <w:rPr>
                      <w:bCs/>
                      <w:lang w:val="en-US"/>
                    </w:rPr>
                    <w:t xml:space="preserve">Oaklawn has peer support professionals who meet with individuals prior to discharge to link with resources and ongoing care. In addition, Oaklawn’s Open Access Clinics allow for same day access following discharge to meet with a therapist for a risk assessment, safety planning, and crisis prevention planning. </w:t>
                  </w:r>
                </w:p>
                <w:p w14:paraId="69E30756" w14:textId="77777777" w:rsidR="001E44CF" w:rsidRDefault="001E44CF" w:rsidP="00C1522E">
                  <w:pPr>
                    <w:widowControl w:val="0"/>
                    <w:rPr>
                      <w:bCs/>
                      <w:lang w:val="en-US"/>
                    </w:rPr>
                  </w:pPr>
                </w:p>
                <w:p w14:paraId="35BD9B70" w14:textId="738F3587" w:rsidR="00C1522E" w:rsidRPr="00C1522E" w:rsidRDefault="00E811E2" w:rsidP="00C1522E">
                  <w:pPr>
                    <w:widowControl w:val="0"/>
                    <w:rPr>
                      <w:bCs/>
                      <w:lang w:val="en-US"/>
                    </w:rPr>
                  </w:pPr>
                  <w:r>
                    <w:rPr>
                      <w:bCs/>
                      <w:lang w:val="en-US"/>
                    </w:rPr>
                    <w:t xml:space="preserve">Oaklawn is in the process of </w:t>
                  </w:r>
                  <w:r w:rsidR="009B5E97">
                    <w:rPr>
                      <w:bCs/>
                      <w:lang w:val="en-US"/>
                    </w:rPr>
                    <w:t xml:space="preserve">developing formal and signed agreements for those that are not currently formalized. </w:t>
                  </w:r>
                </w:p>
              </w:tc>
              <w:tc>
                <w:tcPr>
                  <w:tcW w:w="2089" w:type="dxa"/>
                </w:tcPr>
                <w:p w14:paraId="5AD84AB3" w14:textId="77777777" w:rsidR="00B5421B" w:rsidRDefault="00B5421B">
                  <w:pPr>
                    <w:widowControl w:val="0"/>
                    <w:rPr>
                      <w:bCs/>
                    </w:rPr>
                  </w:pPr>
                  <w:r>
                    <w:rPr>
                      <w:bCs/>
                    </w:rPr>
                    <w:t>Please see “Community Partner- Agreements” in folder “Attachment E- Supporting Documents”</w:t>
                  </w:r>
                </w:p>
                <w:p w14:paraId="192597B0" w14:textId="77777777" w:rsidR="005928BD" w:rsidRDefault="005928BD">
                  <w:pPr>
                    <w:widowControl w:val="0"/>
                    <w:rPr>
                      <w:bCs/>
                    </w:rPr>
                  </w:pPr>
                </w:p>
                <w:p w14:paraId="4600D56E" w14:textId="2F849D60" w:rsidR="002C1E12" w:rsidRPr="00E50786" w:rsidRDefault="002C1E12">
                  <w:pPr>
                    <w:widowControl w:val="0"/>
                    <w:rPr>
                      <w:bCs/>
                    </w:rPr>
                  </w:pPr>
                </w:p>
              </w:tc>
            </w:tr>
            <w:tr w:rsidR="002C1E12" w14:paraId="56D770D4" w14:textId="77777777" w:rsidTr="00C261D9">
              <w:trPr>
                <w:trHeight w:val="872"/>
              </w:trPr>
              <w:tc>
                <w:tcPr>
                  <w:tcW w:w="1225" w:type="dxa"/>
                </w:tcPr>
                <w:p w14:paraId="3E7850B0" w14:textId="0ED9505F" w:rsidR="002C1E12" w:rsidRDefault="00722CD7">
                  <w:pPr>
                    <w:widowControl w:val="0"/>
                    <w:rPr>
                      <w:b/>
                    </w:rPr>
                  </w:pPr>
                  <w:r>
                    <w:rPr>
                      <w:b/>
                    </w:rPr>
                    <w:t>3.c.3</w:t>
                  </w:r>
                </w:p>
              </w:tc>
              <w:tc>
                <w:tcPr>
                  <w:tcW w:w="9450" w:type="dxa"/>
                </w:tcPr>
                <w:p w14:paraId="39E15CE1" w14:textId="77777777" w:rsidR="002B4981" w:rsidRPr="002B4981" w:rsidRDefault="002B4981" w:rsidP="002B4981">
                  <w:pPr>
                    <w:widowControl w:val="0"/>
                    <w:rPr>
                      <w:bCs/>
                      <w:lang w:val="en-US"/>
                    </w:rPr>
                  </w:pPr>
                  <w:r w:rsidRPr="002B4981">
                    <w:rPr>
                      <w:bCs/>
                      <w:lang w:val="en-US"/>
                    </w:rPr>
                    <w:t>Oaklawn has over 50 MOUs, referral agreements, and partnerships with organizations in</w:t>
                  </w:r>
                </w:p>
                <w:p w14:paraId="1756EB8A" w14:textId="6241A30B" w:rsidR="00E27EE4" w:rsidRDefault="002B4981" w:rsidP="002B4981">
                  <w:pPr>
                    <w:widowControl w:val="0"/>
                    <w:rPr>
                      <w:bCs/>
                      <w:lang w:val="en-US"/>
                    </w:rPr>
                  </w:pPr>
                  <w:r w:rsidRPr="002B4981">
                    <w:rPr>
                      <w:bCs/>
                      <w:lang w:val="en-US"/>
                    </w:rPr>
                    <w:t>the community.</w:t>
                  </w:r>
                  <w:r w:rsidR="00B14DC6">
                    <w:rPr>
                      <w:bCs/>
                      <w:lang w:val="en-US"/>
                    </w:rPr>
                    <w:t xml:space="preserve"> In addition, Oaklawn </w:t>
                  </w:r>
                  <w:r w:rsidR="00E27EE4">
                    <w:rPr>
                      <w:bCs/>
                      <w:lang w:val="en-US"/>
                    </w:rPr>
                    <w:t>embeds staff in the following programs to enhance care coordination:</w:t>
                  </w:r>
                </w:p>
                <w:p w14:paraId="3E429406" w14:textId="43BEDFCE" w:rsidR="00E27EE4" w:rsidRDefault="00E27EE4" w:rsidP="001434B1">
                  <w:pPr>
                    <w:pStyle w:val="ListParagraph"/>
                    <w:widowControl w:val="0"/>
                    <w:numPr>
                      <w:ilvl w:val="0"/>
                      <w:numId w:val="86"/>
                    </w:numPr>
                    <w:rPr>
                      <w:bCs/>
                      <w:lang w:val="en-US"/>
                    </w:rPr>
                  </w:pPr>
                  <w:r>
                    <w:rPr>
                      <w:bCs/>
                      <w:lang w:val="en-US"/>
                    </w:rPr>
                    <w:t>Schools</w:t>
                  </w:r>
                </w:p>
                <w:p w14:paraId="76487174" w14:textId="2DB57F22" w:rsidR="00E27EE4" w:rsidRDefault="00E27EE4" w:rsidP="001434B1">
                  <w:pPr>
                    <w:pStyle w:val="ListParagraph"/>
                    <w:widowControl w:val="0"/>
                    <w:numPr>
                      <w:ilvl w:val="0"/>
                      <w:numId w:val="86"/>
                    </w:numPr>
                    <w:rPr>
                      <w:bCs/>
                      <w:lang w:val="en-US"/>
                    </w:rPr>
                  </w:pPr>
                  <w:r>
                    <w:rPr>
                      <w:bCs/>
                      <w:lang w:val="en-US"/>
                    </w:rPr>
                    <w:lastRenderedPageBreak/>
                    <w:t>Juvenile and Criminal Justice agencies</w:t>
                  </w:r>
                  <w:r w:rsidR="00272CAC">
                    <w:rPr>
                      <w:bCs/>
                      <w:lang w:val="en-US"/>
                    </w:rPr>
                    <w:t xml:space="preserve"> and facilities</w:t>
                  </w:r>
                </w:p>
                <w:p w14:paraId="03CA3E93" w14:textId="6A768D4C" w:rsidR="007E1EA0" w:rsidRDefault="007E1EA0" w:rsidP="001434B1">
                  <w:pPr>
                    <w:pStyle w:val="ListParagraph"/>
                    <w:widowControl w:val="0"/>
                    <w:numPr>
                      <w:ilvl w:val="0"/>
                      <w:numId w:val="86"/>
                    </w:numPr>
                    <w:rPr>
                      <w:bCs/>
                      <w:lang w:val="en-US"/>
                    </w:rPr>
                  </w:pPr>
                  <w:r>
                    <w:rPr>
                      <w:bCs/>
                      <w:lang w:val="en-US"/>
                    </w:rPr>
                    <w:t>Other social and human services</w:t>
                  </w:r>
                </w:p>
                <w:p w14:paraId="5FAE99D8" w14:textId="1F92CC73" w:rsidR="007E1EA0" w:rsidRPr="00E27EE4" w:rsidRDefault="007E1EA0" w:rsidP="001434B1">
                  <w:pPr>
                    <w:pStyle w:val="ListParagraph"/>
                    <w:widowControl w:val="0"/>
                    <w:numPr>
                      <w:ilvl w:val="0"/>
                      <w:numId w:val="86"/>
                    </w:numPr>
                    <w:rPr>
                      <w:bCs/>
                      <w:lang w:val="en-US"/>
                    </w:rPr>
                  </w:pPr>
                  <w:r>
                    <w:rPr>
                      <w:bCs/>
                      <w:lang w:val="en-US"/>
                    </w:rPr>
                    <w:t>Local Outreach to Suicide Survivors Teams (LOSS)</w:t>
                  </w:r>
                </w:p>
                <w:p w14:paraId="1BEDF618" w14:textId="1306B5F6" w:rsidR="00C338EB" w:rsidRDefault="00C338EB" w:rsidP="002B4981">
                  <w:pPr>
                    <w:widowControl w:val="0"/>
                    <w:rPr>
                      <w:bCs/>
                      <w:lang w:val="en-US"/>
                    </w:rPr>
                  </w:pPr>
                </w:p>
                <w:p w14:paraId="47055A4B" w14:textId="6E50B02A" w:rsidR="002C1E12" w:rsidRDefault="002B4981" w:rsidP="002B4981">
                  <w:pPr>
                    <w:widowControl w:val="0"/>
                    <w:rPr>
                      <w:bCs/>
                      <w:lang w:val="en-US"/>
                    </w:rPr>
                  </w:pPr>
                  <w:r w:rsidRPr="002B4981">
                    <w:rPr>
                      <w:bCs/>
                      <w:lang w:val="en-US"/>
                    </w:rPr>
                    <w:t>Oaklawn will continue to expand these</w:t>
                  </w:r>
                  <w:r w:rsidR="00CD4D20">
                    <w:rPr>
                      <w:bCs/>
                      <w:lang w:val="en-US"/>
                    </w:rPr>
                    <w:t xml:space="preserve"> MOUs, agreements, and partnerships</w:t>
                  </w:r>
                  <w:r w:rsidRPr="002B4981">
                    <w:rPr>
                      <w:bCs/>
                      <w:lang w:val="en-US"/>
                    </w:rPr>
                    <w:t>, as outlined in the agreement list.</w:t>
                  </w:r>
                </w:p>
                <w:p w14:paraId="6569C56F" w14:textId="77777777" w:rsidR="00C261D9" w:rsidRDefault="00C261D9" w:rsidP="002B4981">
                  <w:pPr>
                    <w:widowControl w:val="0"/>
                    <w:rPr>
                      <w:bCs/>
                      <w:lang w:val="en-US"/>
                    </w:rPr>
                  </w:pPr>
                </w:p>
                <w:p w14:paraId="3B34AA15" w14:textId="6AABACBC" w:rsidR="00C261D9" w:rsidRDefault="00C261D9" w:rsidP="002B4981">
                  <w:pPr>
                    <w:widowControl w:val="0"/>
                    <w:rPr>
                      <w:bCs/>
                      <w:lang w:val="en-US"/>
                    </w:rPr>
                  </w:pPr>
                  <w:r>
                    <w:rPr>
                      <w:bCs/>
                      <w:lang w:val="en-US"/>
                    </w:rPr>
                    <w:t xml:space="preserve">In alignment with the categories </w:t>
                  </w:r>
                  <w:r w:rsidR="00EE2CE8">
                    <w:rPr>
                      <w:bCs/>
                      <w:lang w:val="en-US"/>
                    </w:rPr>
                    <w:t>provided</w:t>
                  </w:r>
                  <w:r>
                    <w:rPr>
                      <w:bCs/>
                      <w:lang w:val="en-US"/>
                    </w:rPr>
                    <w:t xml:space="preserve"> in criterion 3.c</w:t>
                  </w:r>
                  <w:r w:rsidR="007D6FB9">
                    <w:rPr>
                      <w:bCs/>
                      <w:lang w:val="en-US"/>
                    </w:rPr>
                    <w:t>.</w:t>
                  </w:r>
                  <w:r>
                    <w:rPr>
                      <w:bCs/>
                      <w:lang w:val="en-US"/>
                    </w:rPr>
                    <w:t>1-3.c.</w:t>
                  </w:r>
                  <w:r w:rsidR="002C4E23">
                    <w:rPr>
                      <w:bCs/>
                      <w:lang w:val="en-US"/>
                    </w:rPr>
                    <w:t xml:space="preserve">5, </w:t>
                  </w:r>
                  <w:r w:rsidR="00455F3A">
                    <w:rPr>
                      <w:bCs/>
                      <w:lang w:val="en-US"/>
                    </w:rPr>
                    <w:t xml:space="preserve">supporting document </w:t>
                  </w:r>
                  <w:r w:rsidR="00F3046B">
                    <w:rPr>
                      <w:bCs/>
                      <w:lang w:val="en-US"/>
                    </w:rPr>
                    <w:t>titled “Community Partners- Agreement</w:t>
                  </w:r>
                  <w:r w:rsidR="00CF4A29">
                    <w:rPr>
                      <w:bCs/>
                      <w:lang w:val="en-US"/>
                    </w:rPr>
                    <w:t>,</w:t>
                  </w:r>
                  <w:r w:rsidR="00F3046B">
                    <w:rPr>
                      <w:bCs/>
                      <w:lang w:val="en-US"/>
                    </w:rPr>
                    <w:t>”</w:t>
                  </w:r>
                  <w:r w:rsidR="002C4E23">
                    <w:rPr>
                      <w:bCs/>
                      <w:lang w:val="en-US"/>
                    </w:rPr>
                    <w:t xml:space="preserve"> the specific community partners/agencies that fulfill each service category</w:t>
                  </w:r>
                  <w:r w:rsidR="00CF4A29">
                    <w:rPr>
                      <w:bCs/>
                      <w:lang w:val="en-US"/>
                    </w:rPr>
                    <w:t xml:space="preserve"> are outlined</w:t>
                  </w:r>
                  <w:r w:rsidR="002C4E23">
                    <w:rPr>
                      <w:bCs/>
                      <w:lang w:val="en-US"/>
                    </w:rPr>
                    <w:t xml:space="preserve">. While this list is not exhaustive, they are the most frequently utilized, </w:t>
                  </w:r>
                  <w:r w:rsidR="00EE2CE8">
                    <w:rPr>
                      <w:bCs/>
                      <w:lang w:val="en-US"/>
                    </w:rPr>
                    <w:t>based on our community needs assessment, are located near our</w:t>
                  </w:r>
                  <w:r w:rsidR="002C4E23">
                    <w:rPr>
                      <w:bCs/>
                      <w:lang w:val="en-US"/>
                    </w:rPr>
                    <w:t xml:space="preserve"> service area,</w:t>
                  </w:r>
                  <w:r w:rsidR="00EE2CE8">
                    <w:rPr>
                      <w:bCs/>
                      <w:lang w:val="en-US"/>
                    </w:rPr>
                    <w:t xml:space="preserve"> and </w:t>
                  </w:r>
                  <w:r w:rsidR="002C4E23">
                    <w:rPr>
                      <w:bCs/>
                      <w:lang w:val="en-US"/>
                    </w:rPr>
                    <w:t>accept Medicaid</w:t>
                  </w:r>
                  <w:r w:rsidR="00EE2CE8">
                    <w:rPr>
                      <w:bCs/>
                      <w:lang w:val="en-US"/>
                    </w:rPr>
                    <w:t>/</w:t>
                  </w:r>
                  <w:r w:rsidR="004A171A">
                    <w:rPr>
                      <w:bCs/>
                      <w:lang w:val="en-US"/>
                    </w:rPr>
                    <w:t>offer a</w:t>
                  </w:r>
                  <w:r w:rsidR="00CF4A29">
                    <w:rPr>
                      <w:bCs/>
                      <w:lang w:val="en-US"/>
                    </w:rPr>
                    <w:t>n</w:t>
                  </w:r>
                  <w:r w:rsidR="004A171A">
                    <w:rPr>
                      <w:bCs/>
                      <w:lang w:val="en-US"/>
                    </w:rPr>
                    <w:t xml:space="preserve"> ability to pay scale</w:t>
                  </w:r>
                  <w:r w:rsidR="00EE2CE8">
                    <w:rPr>
                      <w:bCs/>
                      <w:lang w:val="en-US"/>
                    </w:rPr>
                    <w:t>/o</w:t>
                  </w:r>
                  <w:r w:rsidR="004A171A">
                    <w:rPr>
                      <w:bCs/>
                      <w:lang w:val="en-US"/>
                    </w:rPr>
                    <w:t>r offer services at no cost</w:t>
                  </w:r>
                  <w:r w:rsidR="002C4E23">
                    <w:rPr>
                      <w:bCs/>
                      <w:lang w:val="en-US"/>
                    </w:rPr>
                    <w:t xml:space="preserve"> </w:t>
                  </w:r>
                  <w:r w:rsidR="004A171A">
                    <w:rPr>
                      <w:bCs/>
                      <w:lang w:val="en-US"/>
                    </w:rPr>
                    <w:t>(as nearly 70% of our clients are insured by Medicaid</w:t>
                  </w:r>
                  <w:r w:rsidR="00D24D62">
                    <w:rPr>
                      <w:bCs/>
                      <w:lang w:val="en-US"/>
                    </w:rPr>
                    <w:t xml:space="preserve"> </w:t>
                  </w:r>
                  <w:r w:rsidR="004A171A">
                    <w:rPr>
                      <w:bCs/>
                      <w:lang w:val="en-US"/>
                    </w:rPr>
                    <w:t xml:space="preserve">and 10% are uninsured). </w:t>
                  </w:r>
                </w:p>
                <w:p w14:paraId="0051108D" w14:textId="77777777" w:rsidR="00602883" w:rsidRDefault="00602883" w:rsidP="002B4981">
                  <w:pPr>
                    <w:widowControl w:val="0"/>
                    <w:rPr>
                      <w:bCs/>
                      <w:lang w:val="en-US"/>
                    </w:rPr>
                  </w:pPr>
                </w:p>
                <w:p w14:paraId="28BC340D" w14:textId="4DB705CB" w:rsidR="00602883" w:rsidRPr="000437A3" w:rsidRDefault="00602883" w:rsidP="002B4981">
                  <w:pPr>
                    <w:widowControl w:val="0"/>
                    <w:rPr>
                      <w:bCs/>
                      <w:lang w:val="en-US"/>
                    </w:rPr>
                  </w:pPr>
                  <w:r>
                    <w:rPr>
                      <w:bCs/>
                      <w:lang w:val="en-US"/>
                    </w:rPr>
                    <w:t xml:space="preserve">Oaklawn has developed </w:t>
                  </w:r>
                  <w:r w:rsidR="007E4369">
                    <w:rPr>
                      <w:bCs/>
                      <w:lang w:val="en-US"/>
                    </w:rPr>
                    <w:t xml:space="preserve">protocols through local dispatch, so that calls coming to the area from 911 and 988 are screened and when appropriate sent to </w:t>
                  </w:r>
                  <w:r w:rsidR="00D51183">
                    <w:rPr>
                      <w:bCs/>
                      <w:lang w:val="en-US"/>
                    </w:rPr>
                    <w:t>Oaklawn’s</w:t>
                  </w:r>
                  <w:r w:rsidR="007E4369">
                    <w:rPr>
                      <w:bCs/>
                      <w:lang w:val="en-US"/>
                    </w:rPr>
                    <w:t xml:space="preserve"> mobile response team for further screening and planning. </w:t>
                  </w:r>
                  <w:r w:rsidR="00DF61FD">
                    <w:rPr>
                      <w:bCs/>
                      <w:lang w:val="en-US"/>
                    </w:rPr>
                    <w:t xml:space="preserve">This dispatch protocol involves representation from local police departments, 911, 988, and </w:t>
                  </w:r>
                  <w:r w:rsidR="009C67A3">
                    <w:rPr>
                      <w:bCs/>
                      <w:lang w:val="en-US"/>
                    </w:rPr>
                    <w:t xml:space="preserve">local EMS and Fire entities. </w:t>
                  </w:r>
                </w:p>
              </w:tc>
              <w:tc>
                <w:tcPr>
                  <w:tcW w:w="2089" w:type="dxa"/>
                </w:tcPr>
                <w:p w14:paraId="229F9425" w14:textId="16491C33" w:rsidR="002C1E12" w:rsidRPr="00A40956" w:rsidRDefault="00D24D62">
                  <w:pPr>
                    <w:widowControl w:val="0"/>
                    <w:rPr>
                      <w:bCs/>
                    </w:rPr>
                  </w:pPr>
                  <w:r w:rsidRPr="00A40956">
                    <w:rPr>
                      <w:bCs/>
                    </w:rPr>
                    <w:lastRenderedPageBreak/>
                    <w:t xml:space="preserve">Oaklawn’s </w:t>
                  </w:r>
                  <w:r w:rsidR="007B2697" w:rsidRPr="00A40956">
                    <w:rPr>
                      <w:bCs/>
                    </w:rPr>
                    <w:t>Continuum of Care</w:t>
                  </w:r>
                  <w:r w:rsidR="0014707F">
                    <w:rPr>
                      <w:bCs/>
                    </w:rPr>
                    <w:t>-CCBHC</w:t>
                  </w:r>
                  <w:r w:rsidR="007B2697" w:rsidRPr="00A40956">
                    <w:rPr>
                      <w:bCs/>
                    </w:rPr>
                    <w:t xml:space="preserve"> </w:t>
                  </w:r>
                </w:p>
                <w:p w14:paraId="16D50685" w14:textId="77777777" w:rsidR="007B2697" w:rsidRPr="00A40956" w:rsidRDefault="007B2697">
                  <w:pPr>
                    <w:widowControl w:val="0"/>
                    <w:rPr>
                      <w:bCs/>
                    </w:rPr>
                  </w:pPr>
                </w:p>
                <w:p w14:paraId="4DFC4CF5" w14:textId="77777777" w:rsidR="007B2697" w:rsidRDefault="00CF4A29">
                  <w:pPr>
                    <w:widowControl w:val="0"/>
                    <w:rPr>
                      <w:bCs/>
                    </w:rPr>
                  </w:pPr>
                  <w:r>
                    <w:rPr>
                      <w:bCs/>
                    </w:rPr>
                    <w:lastRenderedPageBreak/>
                    <w:t>Community Partner- Agreement</w:t>
                  </w:r>
                  <w:r w:rsidR="005D0518">
                    <w:rPr>
                      <w:bCs/>
                    </w:rPr>
                    <w:t>s</w:t>
                  </w:r>
                </w:p>
                <w:p w14:paraId="0E4BA368" w14:textId="77777777" w:rsidR="005D0518" w:rsidRDefault="005D0518">
                  <w:pPr>
                    <w:widowControl w:val="0"/>
                    <w:rPr>
                      <w:bCs/>
                    </w:rPr>
                  </w:pPr>
                </w:p>
                <w:p w14:paraId="57258E78" w14:textId="2F3709E4" w:rsidR="007B2697" w:rsidRDefault="007B2697">
                  <w:pPr>
                    <w:widowControl w:val="0"/>
                    <w:rPr>
                      <w:b/>
                    </w:rPr>
                  </w:pPr>
                </w:p>
              </w:tc>
            </w:tr>
            <w:tr w:rsidR="00722CD7" w14:paraId="1E678118" w14:textId="77777777" w:rsidTr="006C4A7F">
              <w:tc>
                <w:tcPr>
                  <w:tcW w:w="1225" w:type="dxa"/>
                </w:tcPr>
                <w:p w14:paraId="39348588" w14:textId="093F7FEF" w:rsidR="00722CD7" w:rsidRDefault="007C7072">
                  <w:pPr>
                    <w:widowControl w:val="0"/>
                    <w:rPr>
                      <w:b/>
                    </w:rPr>
                  </w:pPr>
                  <w:r>
                    <w:rPr>
                      <w:b/>
                    </w:rPr>
                    <w:lastRenderedPageBreak/>
                    <w:t>3.c.4</w:t>
                  </w:r>
                </w:p>
              </w:tc>
              <w:tc>
                <w:tcPr>
                  <w:tcW w:w="9450" w:type="dxa"/>
                </w:tcPr>
                <w:p w14:paraId="424F4DD7" w14:textId="483DC69A" w:rsidR="00722CD7" w:rsidRDefault="009D54B9" w:rsidP="000437A3">
                  <w:pPr>
                    <w:widowControl w:val="0"/>
                    <w:rPr>
                      <w:bCs/>
                      <w:lang w:val="en-US"/>
                    </w:rPr>
                  </w:pPr>
                  <w:r>
                    <w:rPr>
                      <w:bCs/>
                      <w:lang w:val="en-US"/>
                    </w:rPr>
                    <w:t xml:space="preserve">Oaklawn has informal partnerships and formal partnerships with veteran serving </w:t>
                  </w:r>
                  <w:r w:rsidR="005A1A5A">
                    <w:rPr>
                      <w:bCs/>
                      <w:lang w:val="en-US"/>
                    </w:rPr>
                    <w:t>organizations and</w:t>
                  </w:r>
                  <w:r>
                    <w:rPr>
                      <w:bCs/>
                      <w:lang w:val="en-US"/>
                    </w:rPr>
                    <w:t xml:space="preserve"> is in the process to </w:t>
                  </w:r>
                  <w:r w:rsidR="00897978">
                    <w:rPr>
                      <w:bCs/>
                      <w:lang w:val="en-US"/>
                    </w:rPr>
                    <w:t>formalize all</w:t>
                  </w:r>
                  <w:r>
                    <w:rPr>
                      <w:bCs/>
                      <w:lang w:val="en-US"/>
                    </w:rPr>
                    <w:t>. Oaklawn</w:t>
                  </w:r>
                  <w:r w:rsidR="00897978">
                    <w:rPr>
                      <w:bCs/>
                      <w:lang w:val="en-US"/>
                    </w:rPr>
                    <w:t xml:space="preserve"> has formalized </w:t>
                  </w:r>
                  <w:r w:rsidR="00117440">
                    <w:rPr>
                      <w:bCs/>
                      <w:lang w:val="en-US"/>
                    </w:rPr>
                    <w:t xml:space="preserve">partnership with </w:t>
                  </w:r>
                  <w:r w:rsidR="008405B1">
                    <w:rPr>
                      <w:bCs/>
                      <w:lang w:val="en-US"/>
                    </w:rPr>
                    <w:t>V</w:t>
                  </w:r>
                  <w:r w:rsidR="00117440">
                    <w:rPr>
                      <w:bCs/>
                      <w:lang w:val="en-US"/>
                    </w:rPr>
                    <w:t xml:space="preserve">eterans </w:t>
                  </w:r>
                  <w:r w:rsidR="008405B1">
                    <w:rPr>
                      <w:bCs/>
                      <w:lang w:val="en-US"/>
                    </w:rPr>
                    <w:t>C</w:t>
                  </w:r>
                  <w:r w:rsidR="00117440">
                    <w:rPr>
                      <w:bCs/>
                      <w:lang w:val="en-US"/>
                    </w:rPr>
                    <w:t>ourt and</w:t>
                  </w:r>
                  <w:r>
                    <w:rPr>
                      <w:bCs/>
                      <w:lang w:val="en-US"/>
                    </w:rPr>
                    <w:t xml:space="preserve"> provides staff and peer support </w:t>
                  </w:r>
                  <w:r w:rsidR="005A1A5A">
                    <w:rPr>
                      <w:bCs/>
                      <w:lang w:val="en-US"/>
                    </w:rPr>
                    <w:t xml:space="preserve">to the Veterans Court, as a diversion program to divert veterans from the justice system and into </w:t>
                  </w:r>
                  <w:r w:rsidR="00846857">
                    <w:rPr>
                      <w:bCs/>
                      <w:lang w:val="en-US"/>
                    </w:rPr>
                    <w:t xml:space="preserve">appropriate </w:t>
                  </w:r>
                  <w:r w:rsidR="005A1A5A">
                    <w:rPr>
                      <w:bCs/>
                      <w:lang w:val="en-US"/>
                    </w:rPr>
                    <w:t xml:space="preserve">services. As identified in the needs assessment, local veteran serving organizations </w:t>
                  </w:r>
                  <w:r w:rsidR="00711963">
                    <w:rPr>
                      <w:bCs/>
                      <w:lang w:val="en-US"/>
                    </w:rPr>
                    <w:t>require</w:t>
                  </w:r>
                  <w:r w:rsidR="005A1A5A">
                    <w:rPr>
                      <w:bCs/>
                      <w:lang w:val="en-US"/>
                    </w:rPr>
                    <w:t xml:space="preserve"> additional support fo</w:t>
                  </w:r>
                  <w:r w:rsidR="000575E8">
                    <w:rPr>
                      <w:bCs/>
                      <w:lang w:val="en-US"/>
                    </w:rPr>
                    <w:t xml:space="preserve">r </w:t>
                  </w:r>
                  <w:r w:rsidR="002269D6">
                    <w:rPr>
                      <w:bCs/>
                      <w:lang w:val="en-US"/>
                    </w:rPr>
                    <w:t>face-to-face</w:t>
                  </w:r>
                  <w:r w:rsidR="000575E8">
                    <w:rPr>
                      <w:bCs/>
                      <w:lang w:val="en-US"/>
                    </w:rPr>
                    <w:t xml:space="preserve"> therapy and refer veterans requesting those services to many providers, including Oaklawn.</w:t>
                  </w:r>
                  <w:r w:rsidR="0035756D">
                    <w:rPr>
                      <w:bCs/>
                      <w:lang w:val="en-US"/>
                    </w:rPr>
                    <w:t xml:space="preserve"> In addition, </w:t>
                  </w:r>
                  <w:r w:rsidR="5C700A92" w:rsidRPr="3C4F7132">
                    <w:rPr>
                      <w:lang w:val="en-US"/>
                    </w:rPr>
                    <w:t>Veteran</w:t>
                  </w:r>
                  <w:r w:rsidR="0219BB06" w:rsidRPr="3C4F7132">
                    <w:rPr>
                      <w:lang w:val="en-US"/>
                    </w:rPr>
                    <w:t>s</w:t>
                  </w:r>
                  <w:r w:rsidR="0035756D">
                    <w:rPr>
                      <w:bCs/>
                      <w:lang w:val="en-US"/>
                    </w:rPr>
                    <w:t xml:space="preserve"> </w:t>
                  </w:r>
                  <w:r w:rsidR="31A55FA8" w:rsidRPr="355770C0">
                    <w:rPr>
                      <w:lang w:val="en-US"/>
                    </w:rPr>
                    <w:t>Serv</w:t>
                  </w:r>
                  <w:r w:rsidR="580AA58C" w:rsidRPr="355770C0">
                    <w:rPr>
                      <w:lang w:val="en-US"/>
                    </w:rPr>
                    <w:t>e</w:t>
                  </w:r>
                  <w:r w:rsidR="31A55FA8" w:rsidRPr="355770C0">
                    <w:rPr>
                      <w:lang w:val="en-US"/>
                    </w:rPr>
                    <w:t xml:space="preserve"> Or</w:t>
                  </w:r>
                  <w:r w:rsidR="555A74F9" w:rsidRPr="355770C0">
                    <w:rPr>
                      <w:lang w:val="en-US"/>
                    </w:rPr>
                    <w:t>ganization</w:t>
                  </w:r>
                  <w:r w:rsidR="59764E38" w:rsidRPr="355770C0">
                    <w:rPr>
                      <w:lang w:val="en-US"/>
                    </w:rPr>
                    <w:t>s</w:t>
                  </w:r>
                  <w:r w:rsidR="00444D2D">
                    <w:rPr>
                      <w:bCs/>
                      <w:lang w:val="en-US"/>
                    </w:rPr>
                    <w:t>/VA</w:t>
                  </w:r>
                  <w:r w:rsidR="0035756D">
                    <w:rPr>
                      <w:bCs/>
                      <w:lang w:val="en-US"/>
                    </w:rPr>
                    <w:t xml:space="preserve"> </w:t>
                  </w:r>
                  <w:r w:rsidR="002269D6">
                    <w:rPr>
                      <w:bCs/>
                      <w:lang w:val="en-US"/>
                    </w:rPr>
                    <w:t>are required to refer out if they are not able to see</w:t>
                  </w:r>
                  <w:r w:rsidR="00D418AC">
                    <w:rPr>
                      <w:bCs/>
                      <w:lang w:val="en-US"/>
                    </w:rPr>
                    <w:t xml:space="preserve"> the veteran</w:t>
                  </w:r>
                  <w:r w:rsidR="002269D6">
                    <w:rPr>
                      <w:bCs/>
                      <w:lang w:val="en-US"/>
                    </w:rPr>
                    <w:t xml:space="preserve"> in fewer than 21 days, and since Oaklawn has same day access, many are referred through this process.</w:t>
                  </w:r>
                  <w:r w:rsidR="000575E8">
                    <w:rPr>
                      <w:bCs/>
                      <w:lang w:val="en-US"/>
                    </w:rPr>
                    <w:t xml:space="preserve"> </w:t>
                  </w:r>
                  <w:r w:rsidR="00AC07CF">
                    <w:rPr>
                      <w:bCs/>
                      <w:lang w:val="en-US"/>
                    </w:rPr>
                    <w:t xml:space="preserve">Oaklawn screens all individuals coming into services for veteran status </w:t>
                  </w:r>
                  <w:r w:rsidR="006E274E">
                    <w:rPr>
                      <w:bCs/>
                      <w:lang w:val="en-US"/>
                    </w:rPr>
                    <w:t>(includes veteran’s and those currently serving)</w:t>
                  </w:r>
                  <w:r w:rsidR="00A073B3">
                    <w:rPr>
                      <w:bCs/>
                      <w:lang w:val="en-US"/>
                    </w:rPr>
                    <w:t>. We</w:t>
                  </w:r>
                  <w:r w:rsidR="00AC07CF">
                    <w:rPr>
                      <w:bCs/>
                      <w:lang w:val="en-US"/>
                    </w:rPr>
                    <w:t xml:space="preserve"> a</w:t>
                  </w:r>
                  <w:r w:rsidR="00A073B3">
                    <w:rPr>
                      <w:bCs/>
                      <w:lang w:val="en-US"/>
                    </w:rPr>
                    <w:t>re</w:t>
                  </w:r>
                  <w:r w:rsidR="00AC07CF">
                    <w:rPr>
                      <w:bCs/>
                      <w:lang w:val="en-US"/>
                    </w:rPr>
                    <w:t xml:space="preserve"> working to </w:t>
                  </w:r>
                  <w:r w:rsidR="002269D6">
                    <w:rPr>
                      <w:bCs/>
                      <w:lang w:val="en-US"/>
                    </w:rPr>
                    <w:t>establish</w:t>
                  </w:r>
                  <w:r w:rsidR="00AC07CF">
                    <w:rPr>
                      <w:bCs/>
                      <w:lang w:val="en-US"/>
                    </w:rPr>
                    <w:t xml:space="preserve"> a formalized protocol, in response to the Compact</w:t>
                  </w:r>
                  <w:r w:rsidR="00897978">
                    <w:rPr>
                      <w:bCs/>
                      <w:lang w:val="en-US"/>
                    </w:rPr>
                    <w:t xml:space="preserve"> Act</w:t>
                  </w:r>
                  <w:r w:rsidR="00A073B3">
                    <w:rPr>
                      <w:bCs/>
                      <w:lang w:val="en-US"/>
                    </w:rPr>
                    <w:t>.</w:t>
                  </w:r>
                  <w:r w:rsidR="00897978">
                    <w:rPr>
                      <w:bCs/>
                      <w:lang w:val="en-US"/>
                    </w:rPr>
                    <w:t xml:space="preserve"> Oaklawn provides assessment and screening for all and then coordinates with the Compact Act Social Worker for follow up and linking to additional resources. </w:t>
                  </w:r>
                </w:p>
                <w:p w14:paraId="4099C544" w14:textId="77777777" w:rsidR="00253DC9" w:rsidRDefault="00253DC9" w:rsidP="000437A3">
                  <w:pPr>
                    <w:widowControl w:val="0"/>
                    <w:rPr>
                      <w:bCs/>
                      <w:lang w:val="en-US"/>
                    </w:rPr>
                  </w:pPr>
                </w:p>
                <w:p w14:paraId="2EF394A3" w14:textId="19B2C374" w:rsidR="00722CD7" w:rsidRPr="000437A3" w:rsidRDefault="006A16CF" w:rsidP="000437A3">
                  <w:pPr>
                    <w:widowControl w:val="0"/>
                    <w:rPr>
                      <w:bCs/>
                      <w:lang w:val="en-US"/>
                    </w:rPr>
                  </w:pPr>
                  <w:r>
                    <w:rPr>
                      <w:bCs/>
                      <w:lang w:val="en-US"/>
                    </w:rPr>
                    <w:t xml:space="preserve">Oaklawn has access to training </w:t>
                  </w:r>
                  <w:r w:rsidR="003272B3">
                    <w:rPr>
                      <w:bCs/>
                      <w:lang w:val="en-US"/>
                    </w:rPr>
                    <w:t>through the formalized Learning Management System, Relias</w:t>
                  </w:r>
                  <w:r>
                    <w:rPr>
                      <w:bCs/>
                      <w:lang w:val="en-US"/>
                    </w:rPr>
                    <w:t xml:space="preserve"> that is evidenced</w:t>
                  </w:r>
                  <w:r w:rsidR="00253DC9">
                    <w:rPr>
                      <w:bCs/>
                      <w:lang w:val="en-US"/>
                    </w:rPr>
                    <w:t>-</w:t>
                  </w:r>
                  <w:r>
                    <w:rPr>
                      <w:bCs/>
                      <w:lang w:val="en-US"/>
                    </w:rPr>
                    <w:t>based and culturally fluent</w:t>
                  </w:r>
                  <w:r w:rsidR="003272B3">
                    <w:rPr>
                      <w:bCs/>
                      <w:lang w:val="en-US"/>
                    </w:rPr>
                    <w:t>.</w:t>
                  </w:r>
                </w:p>
              </w:tc>
              <w:tc>
                <w:tcPr>
                  <w:tcW w:w="2089" w:type="dxa"/>
                </w:tcPr>
                <w:p w14:paraId="07F7554E" w14:textId="77777777" w:rsidR="00722CD7" w:rsidRDefault="00E966E7">
                  <w:pPr>
                    <w:widowControl w:val="0"/>
                    <w:rPr>
                      <w:bCs/>
                    </w:rPr>
                  </w:pPr>
                  <w:r>
                    <w:rPr>
                      <w:bCs/>
                    </w:rPr>
                    <w:t>Oaklawn’s Continuum of Care- CCBHC</w:t>
                  </w:r>
                </w:p>
                <w:p w14:paraId="60F8C6C8" w14:textId="77777777" w:rsidR="00CD64E5" w:rsidRDefault="00CD64E5">
                  <w:pPr>
                    <w:widowControl w:val="0"/>
                    <w:rPr>
                      <w:bCs/>
                    </w:rPr>
                  </w:pPr>
                </w:p>
                <w:p w14:paraId="5D360FFA" w14:textId="1E3FD72F" w:rsidR="00CD64E5" w:rsidRPr="00CD64E5" w:rsidRDefault="00CD64E5">
                  <w:pPr>
                    <w:widowControl w:val="0"/>
                    <w:rPr>
                      <w:bCs/>
                    </w:rPr>
                  </w:pPr>
                  <w:r w:rsidRPr="00CD64E5">
                    <w:rPr>
                      <w:bCs/>
                    </w:rPr>
                    <w:t>RI 140 RI 140 Cultural and Linguistically Appropriate Services</w:t>
                  </w:r>
                </w:p>
                <w:p w14:paraId="589E265F" w14:textId="77777777" w:rsidR="00E966E7" w:rsidRDefault="00E966E7">
                  <w:pPr>
                    <w:widowControl w:val="0"/>
                    <w:rPr>
                      <w:bCs/>
                    </w:rPr>
                  </w:pPr>
                </w:p>
                <w:p w14:paraId="519A1013" w14:textId="1E3848E8" w:rsidR="00722CD7" w:rsidRPr="00A92404" w:rsidRDefault="00722CD7">
                  <w:pPr>
                    <w:widowControl w:val="0"/>
                    <w:rPr>
                      <w:bCs/>
                    </w:rPr>
                  </w:pPr>
                </w:p>
              </w:tc>
            </w:tr>
            <w:tr w:rsidR="00722CD7" w14:paraId="236DACB0" w14:textId="77777777" w:rsidTr="006C4A7F">
              <w:tc>
                <w:tcPr>
                  <w:tcW w:w="1225" w:type="dxa"/>
                </w:tcPr>
                <w:p w14:paraId="0D5DFBB3" w14:textId="7CEF6DE4" w:rsidR="00722CD7" w:rsidRDefault="007C7072">
                  <w:pPr>
                    <w:widowControl w:val="0"/>
                    <w:rPr>
                      <w:b/>
                    </w:rPr>
                  </w:pPr>
                  <w:r>
                    <w:rPr>
                      <w:b/>
                    </w:rPr>
                    <w:t>3.c.5</w:t>
                  </w:r>
                </w:p>
              </w:tc>
              <w:tc>
                <w:tcPr>
                  <w:tcW w:w="9450" w:type="dxa"/>
                </w:tcPr>
                <w:p w14:paraId="698DC6F6" w14:textId="6939DB3F" w:rsidR="00722CD7" w:rsidRPr="000437A3" w:rsidRDefault="00294D5F" w:rsidP="00F41C17">
                  <w:pPr>
                    <w:widowControl w:val="0"/>
                    <w:rPr>
                      <w:bCs/>
                      <w:lang w:val="en-US"/>
                    </w:rPr>
                  </w:pPr>
                  <w:r>
                    <w:rPr>
                      <w:bCs/>
                      <w:lang w:val="en-US"/>
                    </w:rPr>
                    <w:t>Oaklawn has processes in place to receive ADT alerts</w:t>
                  </w:r>
                  <w:r w:rsidR="00B415AA">
                    <w:rPr>
                      <w:bCs/>
                      <w:lang w:val="en-US"/>
                    </w:rPr>
                    <w:t xml:space="preserve"> from IHIE</w:t>
                  </w:r>
                  <w:r>
                    <w:rPr>
                      <w:bCs/>
                      <w:lang w:val="en-US"/>
                    </w:rPr>
                    <w:t xml:space="preserve">, </w:t>
                  </w:r>
                  <w:r w:rsidR="00140E70">
                    <w:rPr>
                      <w:bCs/>
                      <w:lang w:val="en-US"/>
                    </w:rPr>
                    <w:t xml:space="preserve">when </w:t>
                  </w:r>
                  <w:r>
                    <w:rPr>
                      <w:bCs/>
                      <w:lang w:val="en-US"/>
                    </w:rPr>
                    <w:t xml:space="preserve">an Oaklawn client is hospitalized. Oaklawn has peer support professionals who meet with individuals prior to </w:t>
                  </w:r>
                  <w:r>
                    <w:rPr>
                      <w:bCs/>
                      <w:lang w:val="en-US"/>
                    </w:rPr>
                    <w:lastRenderedPageBreak/>
                    <w:t xml:space="preserve">discharge to link </w:t>
                  </w:r>
                  <w:r w:rsidR="00F558B6">
                    <w:rPr>
                      <w:bCs/>
                      <w:lang w:val="en-US"/>
                    </w:rPr>
                    <w:t xml:space="preserve">them </w:t>
                  </w:r>
                  <w:r>
                    <w:rPr>
                      <w:bCs/>
                      <w:lang w:val="en-US"/>
                    </w:rPr>
                    <w:t>with resources and ongoing care. Oaklawn’s Open Access Clinics allow for same day access following discharge to meet with a therapist for a risk assessment, safety planning, and crisis prevention planning</w:t>
                  </w:r>
                  <w:r w:rsidR="00046F47">
                    <w:rPr>
                      <w:bCs/>
                      <w:lang w:val="en-US"/>
                    </w:rPr>
                    <w:t xml:space="preserve">. </w:t>
                  </w:r>
                  <w:r w:rsidR="000951B0">
                    <w:rPr>
                      <w:bCs/>
                      <w:lang w:val="en-US"/>
                    </w:rPr>
                    <w:t xml:space="preserve">In addition, Oaklawn’s nurses and case managers contact individuals </w:t>
                  </w:r>
                  <w:r w:rsidR="001A268B">
                    <w:rPr>
                      <w:bCs/>
                      <w:lang w:val="en-US"/>
                    </w:rPr>
                    <w:t xml:space="preserve">post discharge. </w:t>
                  </w:r>
                </w:p>
              </w:tc>
              <w:tc>
                <w:tcPr>
                  <w:tcW w:w="2089" w:type="dxa"/>
                </w:tcPr>
                <w:p w14:paraId="2BF99818" w14:textId="0FDD9D2E" w:rsidR="00B900A7" w:rsidRDefault="00B900A7">
                  <w:pPr>
                    <w:widowControl w:val="0"/>
                    <w:rPr>
                      <w:bCs/>
                    </w:rPr>
                  </w:pPr>
                  <w:r>
                    <w:rPr>
                      <w:bCs/>
                    </w:rPr>
                    <w:lastRenderedPageBreak/>
                    <w:t>CS 120 Access to Services</w:t>
                  </w:r>
                </w:p>
                <w:p w14:paraId="7F16A966" w14:textId="31BC9DAC" w:rsidR="00722CD7" w:rsidRPr="00E767E2" w:rsidRDefault="008C1C27">
                  <w:pPr>
                    <w:widowControl w:val="0"/>
                    <w:rPr>
                      <w:bCs/>
                    </w:rPr>
                  </w:pPr>
                  <w:r>
                    <w:rPr>
                      <w:bCs/>
                    </w:rPr>
                    <w:lastRenderedPageBreak/>
                    <w:t xml:space="preserve">CS 410 </w:t>
                  </w:r>
                  <w:r w:rsidRPr="008C1C27">
                    <w:rPr>
                      <w:bCs/>
                    </w:rPr>
                    <w:t>Care Coordination with Community Providers and Referral Sources</w:t>
                  </w:r>
                </w:p>
              </w:tc>
            </w:tr>
            <w:tr w:rsidR="00722CD7" w14:paraId="1B9627BF" w14:textId="77777777" w:rsidTr="006C4A7F">
              <w:tc>
                <w:tcPr>
                  <w:tcW w:w="1225" w:type="dxa"/>
                </w:tcPr>
                <w:p w14:paraId="42A3163D" w14:textId="3CA6BAFE" w:rsidR="00722CD7" w:rsidRDefault="007C7072">
                  <w:pPr>
                    <w:widowControl w:val="0"/>
                    <w:rPr>
                      <w:b/>
                    </w:rPr>
                  </w:pPr>
                  <w:r>
                    <w:rPr>
                      <w:b/>
                    </w:rPr>
                    <w:lastRenderedPageBreak/>
                    <w:t>3.d.1</w:t>
                  </w:r>
                </w:p>
              </w:tc>
              <w:tc>
                <w:tcPr>
                  <w:tcW w:w="9450" w:type="dxa"/>
                </w:tcPr>
                <w:p w14:paraId="0598F1D0" w14:textId="41F2C932" w:rsidR="00722CD7" w:rsidRPr="000437A3" w:rsidRDefault="00F55ADD" w:rsidP="008A60DA">
                  <w:pPr>
                    <w:widowControl w:val="0"/>
                    <w:rPr>
                      <w:bCs/>
                      <w:lang w:val="en-US"/>
                    </w:rPr>
                  </w:pPr>
                  <w:r w:rsidRPr="00F55ADD">
                    <w:rPr>
                      <w:bCs/>
                      <w:lang w:val="en-US"/>
                    </w:rPr>
                    <w:t>Oaklawn shares clinical information with other care/service providers as allowed by</w:t>
                  </w:r>
                  <w:r w:rsidR="008A60DA">
                    <w:rPr>
                      <w:bCs/>
                      <w:lang w:val="en-US"/>
                    </w:rPr>
                    <w:t xml:space="preserve"> </w:t>
                  </w:r>
                  <w:r w:rsidRPr="00F55ADD">
                    <w:rPr>
                      <w:bCs/>
                      <w:lang w:val="en-US"/>
                    </w:rPr>
                    <w:t xml:space="preserve">regulations, and with the written consent of the client. Oaklawn’s </w:t>
                  </w:r>
                  <w:r w:rsidR="00BD487B">
                    <w:rPr>
                      <w:bCs/>
                      <w:lang w:val="en-US"/>
                    </w:rPr>
                    <w:t xml:space="preserve">policy “The Role of </w:t>
                  </w:r>
                  <w:r w:rsidRPr="00F55ADD">
                    <w:rPr>
                      <w:bCs/>
                      <w:lang w:val="en-US"/>
                    </w:rPr>
                    <w:t xml:space="preserve">Family </w:t>
                  </w:r>
                  <w:r w:rsidR="00BD487B">
                    <w:rPr>
                      <w:bCs/>
                      <w:lang w:val="en-US"/>
                    </w:rPr>
                    <w:t>and Other Supports</w:t>
                  </w:r>
                  <w:r w:rsidRPr="00F55ADD">
                    <w:rPr>
                      <w:bCs/>
                      <w:lang w:val="en-US"/>
                    </w:rPr>
                    <w:t xml:space="preserve"> in</w:t>
                  </w:r>
                  <w:r w:rsidR="008A60DA">
                    <w:rPr>
                      <w:bCs/>
                      <w:lang w:val="en-US"/>
                    </w:rPr>
                    <w:t xml:space="preserve"> </w:t>
                  </w:r>
                  <w:r w:rsidRPr="00F55ADD">
                    <w:rPr>
                      <w:bCs/>
                      <w:lang w:val="en-US"/>
                    </w:rPr>
                    <w:t>Treatment</w:t>
                  </w:r>
                  <w:r w:rsidR="00BD487B">
                    <w:rPr>
                      <w:bCs/>
                      <w:lang w:val="en-US"/>
                    </w:rPr>
                    <w:t>” requires that staff</w:t>
                  </w:r>
                  <w:r w:rsidRPr="00F55ADD">
                    <w:rPr>
                      <w:bCs/>
                      <w:lang w:val="en-US"/>
                    </w:rPr>
                    <w:t xml:space="preserve"> asks clients to sign a release allowing providers and staff to</w:t>
                  </w:r>
                  <w:r w:rsidR="008A60DA">
                    <w:rPr>
                      <w:bCs/>
                      <w:lang w:val="en-US"/>
                    </w:rPr>
                    <w:t xml:space="preserve"> </w:t>
                  </w:r>
                  <w:r w:rsidRPr="00F55ADD">
                    <w:rPr>
                      <w:bCs/>
                      <w:lang w:val="en-US"/>
                    </w:rPr>
                    <w:t>communicate and collaborate with the family in assessment and treatment planning.</w:t>
                  </w:r>
                  <w:r w:rsidR="008A60DA">
                    <w:rPr>
                      <w:bCs/>
                      <w:lang w:val="en-US"/>
                    </w:rPr>
                    <w:t xml:space="preserve"> </w:t>
                  </w:r>
                  <w:r w:rsidRPr="00F55ADD">
                    <w:rPr>
                      <w:bCs/>
                      <w:lang w:val="en-US"/>
                    </w:rPr>
                    <w:t>Family members are encouraged to voice their wishes and concerns in the ongoing</w:t>
                  </w:r>
                  <w:r w:rsidR="008A60DA">
                    <w:rPr>
                      <w:bCs/>
                      <w:lang w:val="en-US"/>
                    </w:rPr>
                    <w:t xml:space="preserve"> </w:t>
                  </w:r>
                  <w:r w:rsidRPr="00F55ADD">
                    <w:rPr>
                      <w:bCs/>
                      <w:lang w:val="en-US"/>
                    </w:rPr>
                    <w:t>treatment planning process.</w:t>
                  </w:r>
                  <w:r w:rsidR="00511811">
                    <w:rPr>
                      <w:bCs/>
                      <w:lang w:val="en-US"/>
                    </w:rPr>
                    <w:t xml:space="preserve"> </w:t>
                  </w:r>
                  <w:r w:rsidR="00511811" w:rsidRPr="00511811">
                    <w:rPr>
                      <w:bCs/>
                    </w:rPr>
                    <w:t>Oaklawn delivers services and develops treatment plans that are person</w:t>
                  </w:r>
                  <w:r w:rsidR="00536277">
                    <w:rPr>
                      <w:bCs/>
                    </w:rPr>
                    <w:t>-</w:t>
                  </w:r>
                  <w:r w:rsidR="00511811" w:rsidRPr="00511811">
                    <w:rPr>
                      <w:bCs/>
                    </w:rPr>
                    <w:t>centered, family</w:t>
                  </w:r>
                  <w:r w:rsidR="00536277">
                    <w:rPr>
                      <w:bCs/>
                    </w:rPr>
                    <w:t>-</w:t>
                  </w:r>
                  <w:r w:rsidR="00511811" w:rsidRPr="00511811">
                    <w:rPr>
                      <w:bCs/>
                    </w:rPr>
                    <w:t>centered, and align with the requirements of Section 2402(a) of the Affordable Care Act, State regulations, and are consistent with best practices.</w:t>
                  </w:r>
                </w:p>
              </w:tc>
              <w:tc>
                <w:tcPr>
                  <w:tcW w:w="2089" w:type="dxa"/>
                </w:tcPr>
                <w:p w14:paraId="156FDC5F" w14:textId="77777777" w:rsidR="00905193" w:rsidRDefault="00905193" w:rsidP="00905193">
                  <w:pPr>
                    <w:rPr>
                      <w:lang w:val="en-US"/>
                    </w:rPr>
                  </w:pPr>
                  <w:r w:rsidRPr="00905193">
                    <w:rPr>
                      <w:lang w:val="en-US"/>
                    </w:rPr>
                    <w:t>CS 368 The Role of Family and Other Supports in Treatment</w:t>
                  </w:r>
                </w:p>
                <w:p w14:paraId="4045E01E" w14:textId="77777777" w:rsidR="00247D5E" w:rsidRDefault="00247D5E" w:rsidP="00905193">
                  <w:pPr>
                    <w:rPr>
                      <w:lang w:val="en-US"/>
                    </w:rPr>
                  </w:pPr>
                </w:p>
                <w:p w14:paraId="57816F42" w14:textId="3CDEA80A" w:rsidR="00905193" w:rsidRPr="00905193" w:rsidRDefault="00905193" w:rsidP="00904DEE"/>
              </w:tc>
            </w:tr>
            <w:tr w:rsidR="00722CD7" w14:paraId="06ACC006" w14:textId="77777777" w:rsidTr="006C4A7F">
              <w:tc>
                <w:tcPr>
                  <w:tcW w:w="1225" w:type="dxa"/>
                </w:tcPr>
                <w:p w14:paraId="0D7D8F3E" w14:textId="116CDAB9" w:rsidR="00722CD7" w:rsidRDefault="007C7072">
                  <w:pPr>
                    <w:widowControl w:val="0"/>
                    <w:rPr>
                      <w:b/>
                    </w:rPr>
                  </w:pPr>
                  <w:r>
                    <w:rPr>
                      <w:b/>
                    </w:rPr>
                    <w:t>3.d.2</w:t>
                  </w:r>
                </w:p>
              </w:tc>
              <w:tc>
                <w:tcPr>
                  <w:tcW w:w="9450" w:type="dxa"/>
                </w:tcPr>
                <w:p w14:paraId="31905FAD" w14:textId="51FD393F" w:rsidR="00722CD7" w:rsidRDefault="00904DEE" w:rsidP="00904DEE">
                  <w:pPr>
                    <w:widowControl w:val="0"/>
                    <w:rPr>
                      <w:bCs/>
                      <w:lang w:val="en-US"/>
                    </w:rPr>
                  </w:pPr>
                  <w:r w:rsidRPr="00904DEE">
                    <w:rPr>
                      <w:bCs/>
                      <w:lang w:val="en-US"/>
                    </w:rPr>
                    <w:t>Oaklawn’s Planning Care, Treatment, and Services Policy requires an individualized</w:t>
                  </w:r>
                  <w:r w:rsidR="008A60DA">
                    <w:rPr>
                      <w:bCs/>
                      <w:lang w:val="en-US"/>
                    </w:rPr>
                    <w:t xml:space="preserve"> </w:t>
                  </w:r>
                  <w:r w:rsidRPr="00904DEE">
                    <w:rPr>
                      <w:bCs/>
                      <w:lang w:val="en-US"/>
                    </w:rPr>
                    <w:t>treatment plan to be created for every client who seeks ongoing care, treatment, and/or</w:t>
                  </w:r>
                  <w:r w:rsidR="008A60DA">
                    <w:rPr>
                      <w:bCs/>
                      <w:lang w:val="en-US"/>
                    </w:rPr>
                    <w:t xml:space="preserve"> </w:t>
                  </w:r>
                  <w:r w:rsidRPr="00904DEE">
                    <w:rPr>
                      <w:bCs/>
                      <w:lang w:val="en-US"/>
                    </w:rPr>
                    <w:t>services. The plan is based on the assessed needs of the client, the client's preferences,</w:t>
                  </w:r>
                  <w:r w:rsidR="008A60DA">
                    <w:rPr>
                      <w:bCs/>
                      <w:lang w:val="en-US"/>
                    </w:rPr>
                    <w:t xml:space="preserve"> </w:t>
                  </w:r>
                  <w:r w:rsidRPr="00904DEE">
                    <w:rPr>
                      <w:bCs/>
                      <w:lang w:val="en-US"/>
                    </w:rPr>
                    <w:t>and the clinical, rehabilitative, and other treatments/services most appropriate to assist</w:t>
                  </w:r>
                  <w:r w:rsidR="008A60DA">
                    <w:rPr>
                      <w:bCs/>
                      <w:lang w:val="en-US"/>
                    </w:rPr>
                    <w:t xml:space="preserve"> </w:t>
                  </w:r>
                  <w:r w:rsidRPr="00904DEE">
                    <w:rPr>
                      <w:bCs/>
                      <w:lang w:val="en-US"/>
                    </w:rPr>
                    <w:t>in meeting the plan's goals. An interdisciplinary and person-centered approach that</w:t>
                  </w:r>
                  <w:r w:rsidR="008A60DA">
                    <w:rPr>
                      <w:bCs/>
                      <w:lang w:val="en-US"/>
                    </w:rPr>
                    <w:t xml:space="preserve"> </w:t>
                  </w:r>
                  <w:r w:rsidRPr="00904DEE">
                    <w:rPr>
                      <w:bCs/>
                      <w:lang w:val="en-US"/>
                    </w:rPr>
                    <w:t>includes the client and family and collaborates with others (when warranted) is utilized.</w:t>
                  </w:r>
                  <w:r w:rsidR="008A60DA">
                    <w:rPr>
                      <w:bCs/>
                      <w:lang w:val="en-US"/>
                    </w:rPr>
                    <w:t xml:space="preserve"> </w:t>
                  </w:r>
                  <w:r w:rsidRPr="00904DEE">
                    <w:rPr>
                      <w:bCs/>
                      <w:lang w:val="en-US"/>
                    </w:rPr>
                    <w:t>The strengths, limitations, and needs of the client and of the client's support system are</w:t>
                  </w:r>
                  <w:r w:rsidR="008A60DA">
                    <w:rPr>
                      <w:bCs/>
                      <w:lang w:val="en-US"/>
                    </w:rPr>
                    <w:t xml:space="preserve"> </w:t>
                  </w:r>
                  <w:r w:rsidRPr="00904DEE">
                    <w:rPr>
                      <w:bCs/>
                      <w:lang w:val="en-US"/>
                    </w:rPr>
                    <w:t>incorporated. The plan</w:t>
                  </w:r>
                  <w:r w:rsidR="007321C6">
                    <w:rPr>
                      <w:bCs/>
                      <w:lang w:val="en-US"/>
                    </w:rPr>
                    <w:t xml:space="preserve"> also</w:t>
                  </w:r>
                  <w:r w:rsidRPr="00904DEE">
                    <w:rPr>
                      <w:bCs/>
                      <w:lang w:val="en-US"/>
                    </w:rPr>
                    <w:t xml:space="preserve"> reflects Oaklawn's mission, vision, values, and expertise in a</w:t>
                  </w:r>
                  <w:r w:rsidR="008A60DA">
                    <w:rPr>
                      <w:bCs/>
                      <w:lang w:val="en-US"/>
                    </w:rPr>
                    <w:t xml:space="preserve"> </w:t>
                  </w:r>
                  <w:r w:rsidRPr="00904DEE">
                    <w:rPr>
                      <w:bCs/>
                      <w:lang w:val="en-US"/>
                    </w:rPr>
                    <w:t>manner that also respects the client's goals, family, culture, and unique experience.</w:t>
                  </w:r>
                </w:p>
                <w:p w14:paraId="197549C1" w14:textId="77777777" w:rsidR="002D3FDE" w:rsidRDefault="002D3FDE" w:rsidP="00904DEE">
                  <w:pPr>
                    <w:widowControl w:val="0"/>
                    <w:rPr>
                      <w:bCs/>
                      <w:lang w:val="en-US"/>
                    </w:rPr>
                  </w:pPr>
                </w:p>
                <w:p w14:paraId="3129C572" w14:textId="64C0C863" w:rsidR="002D3FDE" w:rsidRDefault="00E9799B" w:rsidP="00904DEE">
                  <w:pPr>
                    <w:widowControl w:val="0"/>
                    <w:rPr>
                      <w:bCs/>
                      <w:lang w:val="en-US"/>
                    </w:rPr>
                  </w:pPr>
                  <w:r>
                    <w:rPr>
                      <w:bCs/>
                      <w:lang w:val="en-US"/>
                    </w:rPr>
                    <w:t xml:space="preserve">The interdisciplinary team consists of </w:t>
                  </w:r>
                  <w:r w:rsidR="000D65F9">
                    <w:rPr>
                      <w:bCs/>
                      <w:lang w:val="en-US"/>
                    </w:rPr>
                    <w:t>individuals</w:t>
                  </w:r>
                  <w:r>
                    <w:rPr>
                      <w:bCs/>
                      <w:lang w:val="en-US"/>
                    </w:rPr>
                    <w:t xml:space="preserve"> </w:t>
                  </w:r>
                  <w:r w:rsidR="000D65F9">
                    <w:rPr>
                      <w:bCs/>
                      <w:lang w:val="en-US"/>
                    </w:rPr>
                    <w:t xml:space="preserve">who </w:t>
                  </w:r>
                  <w:r w:rsidR="00A467A9">
                    <w:rPr>
                      <w:bCs/>
                      <w:lang w:val="en-US"/>
                    </w:rPr>
                    <w:t xml:space="preserve">can </w:t>
                  </w:r>
                  <w:r w:rsidR="00FC7161">
                    <w:rPr>
                      <w:bCs/>
                      <w:lang w:val="en-US"/>
                    </w:rPr>
                    <w:t>address treatment through a “whole person” lens. This includes staff</w:t>
                  </w:r>
                  <w:r w:rsidR="00712EF7">
                    <w:rPr>
                      <w:bCs/>
                      <w:lang w:val="en-US"/>
                    </w:rPr>
                    <w:t xml:space="preserve"> who can address the medical, psychiatric, </w:t>
                  </w:r>
                  <w:r w:rsidR="002D3E15">
                    <w:rPr>
                      <w:bCs/>
                      <w:lang w:val="en-US"/>
                    </w:rPr>
                    <w:t>psychosocial</w:t>
                  </w:r>
                  <w:r w:rsidR="00712EF7">
                    <w:rPr>
                      <w:bCs/>
                      <w:lang w:val="en-US"/>
                    </w:rPr>
                    <w:t>, emotional</w:t>
                  </w:r>
                  <w:r w:rsidR="002F7F9A">
                    <w:rPr>
                      <w:bCs/>
                      <w:lang w:val="en-US"/>
                    </w:rPr>
                    <w:t>,</w:t>
                  </w:r>
                  <w:r w:rsidR="00712EF7">
                    <w:rPr>
                      <w:bCs/>
                      <w:lang w:val="en-US"/>
                    </w:rPr>
                    <w:t xml:space="preserve"> therapeutic</w:t>
                  </w:r>
                  <w:r w:rsidR="002F7F9A">
                    <w:rPr>
                      <w:bCs/>
                      <w:lang w:val="en-US"/>
                    </w:rPr>
                    <w:t>,</w:t>
                  </w:r>
                  <w:r w:rsidR="00712EF7">
                    <w:rPr>
                      <w:bCs/>
                      <w:lang w:val="en-US"/>
                    </w:rPr>
                    <w:t xml:space="preserve"> and recovery needs of the person </w:t>
                  </w:r>
                  <w:r w:rsidR="002D3E15">
                    <w:rPr>
                      <w:bCs/>
                      <w:lang w:val="en-US"/>
                    </w:rPr>
                    <w:t>receiving</w:t>
                  </w:r>
                  <w:r w:rsidR="00712EF7">
                    <w:rPr>
                      <w:bCs/>
                      <w:lang w:val="en-US"/>
                    </w:rPr>
                    <w:t xml:space="preserve"> services</w:t>
                  </w:r>
                  <w:r w:rsidR="00D14338">
                    <w:rPr>
                      <w:bCs/>
                      <w:lang w:val="en-US"/>
                    </w:rPr>
                    <w:t>.</w:t>
                  </w:r>
                  <w:r w:rsidR="00712EF7">
                    <w:rPr>
                      <w:bCs/>
                      <w:lang w:val="en-US"/>
                    </w:rPr>
                    <w:t xml:space="preserve"> </w:t>
                  </w:r>
                  <w:r w:rsidR="00D14338">
                    <w:rPr>
                      <w:bCs/>
                      <w:lang w:val="en-US"/>
                    </w:rPr>
                    <w:t>T</w:t>
                  </w:r>
                  <w:r w:rsidR="00E06911">
                    <w:rPr>
                      <w:bCs/>
                      <w:lang w:val="en-US"/>
                    </w:rPr>
                    <w:t>he</w:t>
                  </w:r>
                  <w:r w:rsidR="004358D1">
                    <w:rPr>
                      <w:bCs/>
                      <w:lang w:val="en-US"/>
                    </w:rPr>
                    <w:t xml:space="preserve"> team</w:t>
                  </w:r>
                  <w:r w:rsidR="00E06911">
                    <w:rPr>
                      <w:bCs/>
                      <w:lang w:val="en-US"/>
                    </w:rPr>
                    <w:t xml:space="preserve"> meet</w:t>
                  </w:r>
                  <w:r w:rsidR="004358D1">
                    <w:rPr>
                      <w:bCs/>
                      <w:lang w:val="en-US"/>
                    </w:rPr>
                    <w:t>s</w:t>
                  </w:r>
                  <w:r w:rsidR="00E06911">
                    <w:rPr>
                      <w:bCs/>
                      <w:lang w:val="en-US"/>
                    </w:rPr>
                    <w:t xml:space="preserve"> at a cadence that is in accordance with the tr</w:t>
                  </w:r>
                  <w:r w:rsidR="002D3E15">
                    <w:rPr>
                      <w:bCs/>
                      <w:lang w:val="en-US"/>
                    </w:rPr>
                    <w:t>eatment plan</w:t>
                  </w:r>
                  <w:r w:rsidR="00364582">
                    <w:rPr>
                      <w:bCs/>
                      <w:lang w:val="en-US"/>
                    </w:rPr>
                    <w:t xml:space="preserve"> (no less than every 90 days</w:t>
                  </w:r>
                  <w:r w:rsidR="00C1646B">
                    <w:rPr>
                      <w:bCs/>
                      <w:lang w:val="en-US"/>
                    </w:rPr>
                    <w:t>)</w:t>
                  </w:r>
                  <w:r w:rsidR="002D3E15">
                    <w:rPr>
                      <w:bCs/>
                      <w:lang w:val="en-US"/>
                    </w:rPr>
                    <w:t xml:space="preserve"> or at the request of the person receiving services</w:t>
                  </w:r>
                  <w:r w:rsidR="00C1646B">
                    <w:rPr>
                      <w:bCs/>
                      <w:lang w:val="en-US"/>
                    </w:rPr>
                    <w:t>.</w:t>
                  </w:r>
                </w:p>
                <w:p w14:paraId="4E2677E5" w14:textId="77777777" w:rsidR="00C1646B" w:rsidRDefault="00C1646B" w:rsidP="00904DEE">
                  <w:pPr>
                    <w:widowControl w:val="0"/>
                    <w:rPr>
                      <w:bCs/>
                      <w:lang w:val="en-US"/>
                    </w:rPr>
                  </w:pPr>
                </w:p>
                <w:p w14:paraId="153CF4A7" w14:textId="3FA20A88" w:rsidR="00C1646B" w:rsidRDefault="009A1B81" w:rsidP="00904DEE">
                  <w:pPr>
                    <w:widowControl w:val="0"/>
                    <w:rPr>
                      <w:bCs/>
                      <w:lang w:val="en-US"/>
                    </w:rPr>
                  </w:pPr>
                  <w:r>
                    <w:rPr>
                      <w:bCs/>
                      <w:lang w:val="en-US"/>
                    </w:rPr>
                    <w:t>Regarding</w:t>
                  </w:r>
                  <w:r w:rsidR="00C1646B">
                    <w:rPr>
                      <w:bCs/>
                      <w:lang w:val="en-US"/>
                    </w:rPr>
                    <w:t xml:space="preserve"> </w:t>
                  </w:r>
                  <w:r w:rsidR="00D62636">
                    <w:rPr>
                      <w:bCs/>
                      <w:lang w:val="en-US"/>
                    </w:rPr>
                    <w:t xml:space="preserve">clients who may be seeking traditional or religious approaches to treatment, Oaklawn can help facilitate that </w:t>
                  </w:r>
                  <w:r w:rsidR="00241184">
                    <w:rPr>
                      <w:bCs/>
                      <w:lang w:val="en-US"/>
                    </w:rPr>
                    <w:t xml:space="preserve">via care coordination with community partners or internally. Oaklawn is the only CCBHC in Indiana who is faith-based. </w:t>
                  </w:r>
                  <w:r w:rsidR="00CD7748">
                    <w:rPr>
                      <w:bCs/>
                      <w:lang w:val="en-US"/>
                    </w:rPr>
                    <w:t xml:space="preserve">We work with a variety of </w:t>
                  </w:r>
                  <w:r w:rsidR="003D0B57">
                    <w:rPr>
                      <w:bCs/>
                      <w:lang w:val="en-US"/>
                    </w:rPr>
                    <w:t>faith-based</w:t>
                  </w:r>
                  <w:r w:rsidR="00CD7748">
                    <w:rPr>
                      <w:bCs/>
                      <w:lang w:val="en-US"/>
                    </w:rPr>
                    <w:t xml:space="preserve"> organizations in our service areas to </w:t>
                  </w:r>
                  <w:r w:rsidR="004F5DCE">
                    <w:rPr>
                      <w:bCs/>
                      <w:lang w:val="en-US"/>
                    </w:rPr>
                    <w:t>provide linkages of care. We are working on developing a care coordination agreement with the Pokagon Band</w:t>
                  </w:r>
                  <w:r w:rsidR="000F639E">
                    <w:rPr>
                      <w:bCs/>
                      <w:lang w:val="en-US"/>
                    </w:rPr>
                    <w:t xml:space="preserve"> (local Indian tribal organization)</w:t>
                  </w:r>
                  <w:r w:rsidR="004F5DCE">
                    <w:rPr>
                      <w:bCs/>
                      <w:lang w:val="en-US"/>
                    </w:rPr>
                    <w:t xml:space="preserve"> to help </w:t>
                  </w:r>
                  <w:r w:rsidR="009E1575">
                    <w:rPr>
                      <w:bCs/>
                      <w:lang w:val="en-US"/>
                    </w:rPr>
                    <w:t>facilitate a transition of services for those who are seeking traditional approaches to care</w:t>
                  </w:r>
                  <w:r w:rsidR="004F1F54">
                    <w:rPr>
                      <w:bCs/>
                      <w:lang w:val="en-US"/>
                    </w:rPr>
                    <w:t>.</w:t>
                  </w:r>
                </w:p>
                <w:p w14:paraId="1323217B" w14:textId="77777777" w:rsidR="004F1F54" w:rsidRDefault="004F1F54" w:rsidP="00A9739F">
                  <w:pPr>
                    <w:widowControl w:val="0"/>
                    <w:tabs>
                      <w:tab w:val="left" w:pos="2085"/>
                    </w:tabs>
                    <w:rPr>
                      <w:bCs/>
                      <w:lang w:val="en-US"/>
                    </w:rPr>
                  </w:pPr>
                  <w:r>
                    <w:rPr>
                      <w:bCs/>
                      <w:lang w:val="en-US"/>
                    </w:rPr>
                    <w:lastRenderedPageBreak/>
                    <w:t>*</w:t>
                  </w:r>
                  <w:r w:rsidR="00A9739F">
                    <w:rPr>
                      <w:bCs/>
                      <w:lang w:val="en-US"/>
                    </w:rPr>
                    <w:t>In F</w:t>
                  </w:r>
                  <w:r w:rsidR="00087DC9">
                    <w:rPr>
                      <w:bCs/>
                      <w:lang w:val="en-US"/>
                    </w:rPr>
                    <w:t>Y 2022, 0.3% of clients identified as “American Indian or Alaska Native.”</w:t>
                  </w:r>
                </w:p>
                <w:p w14:paraId="287A43EA" w14:textId="77777777" w:rsidR="000905C8" w:rsidRDefault="000905C8" w:rsidP="00A9739F">
                  <w:pPr>
                    <w:widowControl w:val="0"/>
                    <w:tabs>
                      <w:tab w:val="left" w:pos="2085"/>
                    </w:tabs>
                    <w:rPr>
                      <w:bCs/>
                      <w:lang w:val="en-US"/>
                    </w:rPr>
                  </w:pPr>
                </w:p>
                <w:p w14:paraId="55C010DD" w14:textId="61AFD2B1" w:rsidR="000905C8" w:rsidRDefault="000905C8" w:rsidP="00A9739F">
                  <w:pPr>
                    <w:widowControl w:val="0"/>
                    <w:tabs>
                      <w:tab w:val="left" w:pos="2085"/>
                    </w:tabs>
                    <w:rPr>
                      <w:bCs/>
                      <w:lang w:val="en-US"/>
                    </w:rPr>
                  </w:pPr>
                  <w:r>
                    <w:rPr>
                      <w:bCs/>
                      <w:lang w:val="en-US"/>
                    </w:rPr>
                    <w:t>Additionally,</w:t>
                  </w:r>
                  <w:r w:rsidR="00254006">
                    <w:rPr>
                      <w:bCs/>
                      <w:lang w:val="en-US"/>
                    </w:rPr>
                    <w:t xml:space="preserve"> the Amish community make up about 3.2%</w:t>
                  </w:r>
                  <w:r w:rsidR="00290C1F">
                    <w:rPr>
                      <w:bCs/>
                      <w:vertAlign w:val="superscript"/>
                      <w:lang w:val="en-US"/>
                    </w:rPr>
                    <w:t>1</w:t>
                  </w:r>
                  <w:r w:rsidR="00254006">
                    <w:rPr>
                      <w:bCs/>
                      <w:lang w:val="en-US"/>
                    </w:rPr>
                    <w:t xml:space="preserve"> of Elkhart County’s population. </w:t>
                  </w:r>
                  <w:r w:rsidR="00812682">
                    <w:rPr>
                      <w:bCs/>
                      <w:lang w:val="en-US"/>
                    </w:rPr>
                    <w:t>About 2% of the clients Oaklawn serve speak Pennsylvania Dutch.</w:t>
                  </w:r>
                  <w:r w:rsidR="00254006">
                    <w:rPr>
                      <w:bCs/>
                      <w:lang w:val="en-US"/>
                    </w:rPr>
                    <w:t xml:space="preserve"> </w:t>
                  </w:r>
                  <w:r w:rsidR="008C4B05">
                    <w:rPr>
                      <w:bCs/>
                      <w:lang w:val="en-US"/>
                    </w:rPr>
                    <w:t>Oaklawn</w:t>
                  </w:r>
                  <w:r w:rsidR="00DB2E19">
                    <w:rPr>
                      <w:bCs/>
                      <w:lang w:val="en-US"/>
                    </w:rPr>
                    <w:t xml:space="preserve"> is historically and presently </w:t>
                  </w:r>
                  <w:r w:rsidR="00EB0E79">
                    <w:rPr>
                      <w:bCs/>
                      <w:lang w:val="en-US"/>
                    </w:rPr>
                    <w:t xml:space="preserve">rooted in Mennonite values. </w:t>
                  </w:r>
                  <w:r w:rsidR="00B31353">
                    <w:rPr>
                      <w:bCs/>
                      <w:lang w:val="en-US"/>
                    </w:rPr>
                    <w:t xml:space="preserve">In response to this Oaklawn </w:t>
                  </w:r>
                  <w:r w:rsidR="008413F3">
                    <w:rPr>
                      <w:bCs/>
                      <w:lang w:val="en-US"/>
                    </w:rPr>
                    <w:t xml:space="preserve">provides outpatient services to the Amish community as well as residential services. </w:t>
                  </w:r>
                  <w:r w:rsidR="00F5743E">
                    <w:rPr>
                      <w:bCs/>
                      <w:lang w:val="en-US"/>
                    </w:rPr>
                    <w:t xml:space="preserve">The clinical services provided in these programs are </w:t>
                  </w:r>
                  <w:r w:rsidR="003A2C93">
                    <w:rPr>
                      <w:bCs/>
                      <w:lang w:val="en-US"/>
                    </w:rPr>
                    <w:t>delivered</w:t>
                  </w:r>
                  <w:r w:rsidR="00F5743E">
                    <w:rPr>
                      <w:bCs/>
                      <w:lang w:val="en-US"/>
                    </w:rPr>
                    <w:t xml:space="preserve"> by a variety of licensed staff and clinically</w:t>
                  </w:r>
                  <w:r w:rsidR="002C549F">
                    <w:rPr>
                      <w:bCs/>
                      <w:lang w:val="en-US"/>
                    </w:rPr>
                    <w:t xml:space="preserve">-trained therapists who are proficient in Pennsylvania Dutch. </w:t>
                  </w:r>
                  <w:r w:rsidR="009167B0">
                    <w:rPr>
                      <w:bCs/>
                      <w:lang w:val="en-US"/>
                    </w:rPr>
                    <w:t>Our inpatient facility and crisis services are also available to the Amish community.</w:t>
                  </w:r>
                </w:p>
                <w:p w14:paraId="4B4B685A" w14:textId="77777777" w:rsidR="00C12565" w:rsidRDefault="00C12565" w:rsidP="00A9739F">
                  <w:pPr>
                    <w:widowControl w:val="0"/>
                    <w:tabs>
                      <w:tab w:val="left" w:pos="2085"/>
                    </w:tabs>
                    <w:rPr>
                      <w:bCs/>
                      <w:lang w:val="en-US"/>
                    </w:rPr>
                  </w:pPr>
                </w:p>
                <w:p w14:paraId="24ECFBDE" w14:textId="38FAAFA3" w:rsidR="00C742E7" w:rsidRPr="00C742E7" w:rsidRDefault="00C742E7" w:rsidP="00A9739F">
                  <w:pPr>
                    <w:widowControl w:val="0"/>
                    <w:tabs>
                      <w:tab w:val="left" w:pos="2085"/>
                    </w:tabs>
                    <w:rPr>
                      <w:bCs/>
                      <w:lang w:val="en-US"/>
                    </w:rPr>
                  </w:pPr>
                  <w:r>
                    <w:rPr>
                      <w:bCs/>
                      <w:vertAlign w:val="superscript"/>
                      <w:lang w:val="en-US"/>
                    </w:rPr>
                    <w:t xml:space="preserve">1 </w:t>
                  </w:r>
                  <w:hyperlink r:id="rId11" w:history="1">
                    <w:r w:rsidRPr="00345A41">
                      <w:rPr>
                        <w:rStyle w:val="Hyperlink"/>
                        <w:bCs/>
                        <w:vertAlign w:val="superscript"/>
                        <w:lang w:val="en-US"/>
                      </w:rPr>
                      <w:t>https://www.incontext.indiana.edu/2012/nov-dec/article2.asp</w:t>
                    </w:r>
                  </w:hyperlink>
                </w:p>
              </w:tc>
              <w:tc>
                <w:tcPr>
                  <w:tcW w:w="2089" w:type="dxa"/>
                </w:tcPr>
                <w:p w14:paraId="40A38E33" w14:textId="77777777" w:rsidR="00904DEE" w:rsidRDefault="00904DEE" w:rsidP="00904DEE">
                  <w:pPr>
                    <w:widowControl w:val="0"/>
                    <w:rPr>
                      <w:bCs/>
                      <w:lang w:val="en-US"/>
                    </w:rPr>
                  </w:pPr>
                  <w:r w:rsidRPr="00904DEE">
                    <w:rPr>
                      <w:bCs/>
                      <w:lang w:val="en-US"/>
                    </w:rPr>
                    <w:lastRenderedPageBreak/>
                    <w:t>HI 150 Planning Care, Treatment and Services</w:t>
                  </w:r>
                </w:p>
                <w:p w14:paraId="2A347A61" w14:textId="77777777" w:rsidR="002075F3" w:rsidRDefault="002075F3" w:rsidP="00904DEE">
                  <w:pPr>
                    <w:widowControl w:val="0"/>
                    <w:rPr>
                      <w:bCs/>
                      <w:lang w:val="en-US"/>
                    </w:rPr>
                  </w:pPr>
                </w:p>
                <w:p w14:paraId="69F24958" w14:textId="3A4BA839" w:rsidR="002075F3" w:rsidRPr="00904DEE" w:rsidRDefault="002075F3" w:rsidP="00904DEE">
                  <w:pPr>
                    <w:widowControl w:val="0"/>
                    <w:rPr>
                      <w:bCs/>
                      <w:lang w:val="en-US"/>
                    </w:rPr>
                  </w:pPr>
                  <w:r>
                    <w:rPr>
                      <w:bCs/>
                      <w:lang w:val="en-US"/>
                    </w:rPr>
                    <w:t xml:space="preserve">CS 164 </w:t>
                  </w:r>
                  <w:r w:rsidR="00B971A7">
                    <w:rPr>
                      <w:bCs/>
                      <w:lang w:val="en-US"/>
                    </w:rPr>
                    <w:t>Spiritual</w:t>
                  </w:r>
                  <w:r>
                    <w:rPr>
                      <w:bCs/>
                      <w:lang w:val="en-US"/>
                    </w:rPr>
                    <w:t>/Pastoral Care</w:t>
                  </w:r>
                </w:p>
                <w:p w14:paraId="10D930F0" w14:textId="77777777" w:rsidR="00722CD7" w:rsidRDefault="00722CD7" w:rsidP="00F474AD">
                  <w:pPr>
                    <w:widowControl w:val="0"/>
                    <w:jc w:val="center"/>
                    <w:rPr>
                      <w:b/>
                    </w:rPr>
                  </w:pPr>
                </w:p>
                <w:p w14:paraId="75E6E017" w14:textId="39B61E91" w:rsidR="00F474AD" w:rsidRDefault="009A489C" w:rsidP="00F474AD">
                  <w:pPr>
                    <w:widowControl w:val="0"/>
                    <w:rPr>
                      <w:bCs/>
                    </w:rPr>
                  </w:pPr>
                  <w:r>
                    <w:rPr>
                      <w:bCs/>
                    </w:rPr>
                    <w:t xml:space="preserve">RI 140 </w:t>
                  </w:r>
                  <w:r w:rsidRPr="009A489C">
                    <w:rPr>
                      <w:bCs/>
                    </w:rPr>
                    <w:t>Cultural and Linguistic Appropriate Services</w:t>
                  </w:r>
                </w:p>
                <w:p w14:paraId="03AB2C5C" w14:textId="77777777" w:rsidR="003A2C93" w:rsidRDefault="003A2C93" w:rsidP="00F474AD">
                  <w:pPr>
                    <w:widowControl w:val="0"/>
                    <w:rPr>
                      <w:bCs/>
                    </w:rPr>
                  </w:pPr>
                </w:p>
                <w:p w14:paraId="32872BEC" w14:textId="61E252B9" w:rsidR="003A2C93" w:rsidRPr="000F639E" w:rsidRDefault="003A2C93" w:rsidP="00F474AD">
                  <w:pPr>
                    <w:widowControl w:val="0"/>
                    <w:rPr>
                      <w:bCs/>
                    </w:rPr>
                  </w:pPr>
                  <w:r>
                    <w:rPr>
                      <w:bCs/>
                    </w:rPr>
                    <w:t>PD 160 Amish Services</w:t>
                  </w:r>
                </w:p>
              </w:tc>
            </w:tr>
            <w:tr w:rsidR="00395B38" w14:paraId="7CE935A6" w14:textId="77777777" w:rsidTr="006C4A7F">
              <w:tc>
                <w:tcPr>
                  <w:tcW w:w="1225" w:type="dxa"/>
                </w:tcPr>
                <w:p w14:paraId="7E834412" w14:textId="2ABB91D0" w:rsidR="00395B38" w:rsidRDefault="00395B38">
                  <w:pPr>
                    <w:widowControl w:val="0"/>
                    <w:rPr>
                      <w:b/>
                    </w:rPr>
                  </w:pPr>
                  <w:r>
                    <w:rPr>
                      <w:b/>
                    </w:rPr>
                    <w:t>3.d.3</w:t>
                  </w:r>
                </w:p>
              </w:tc>
              <w:tc>
                <w:tcPr>
                  <w:tcW w:w="9450" w:type="dxa"/>
                </w:tcPr>
                <w:p w14:paraId="0CD76579" w14:textId="650292C6" w:rsidR="00395B38" w:rsidRPr="000437A3" w:rsidRDefault="00B567D7" w:rsidP="000437A3">
                  <w:pPr>
                    <w:widowControl w:val="0"/>
                    <w:rPr>
                      <w:bCs/>
                      <w:lang w:val="en-US"/>
                    </w:rPr>
                  </w:pPr>
                  <w:r>
                    <w:rPr>
                      <w:bCs/>
                      <w:lang w:val="en-US"/>
                    </w:rPr>
                    <w:t>Oaklawn does not have any DCO</w:t>
                  </w:r>
                  <w:r w:rsidR="003048C0">
                    <w:rPr>
                      <w:bCs/>
                      <w:lang w:val="en-US"/>
                    </w:rPr>
                    <w:t>s</w:t>
                  </w:r>
                  <w:r>
                    <w:rPr>
                      <w:bCs/>
                      <w:lang w:val="en-US"/>
                    </w:rPr>
                    <w:t xml:space="preserve"> </w:t>
                  </w:r>
                  <w:r w:rsidR="00A025D3">
                    <w:rPr>
                      <w:bCs/>
                      <w:lang w:val="en-US"/>
                    </w:rPr>
                    <w:t>currently</w:t>
                  </w:r>
                  <w:r>
                    <w:rPr>
                      <w:bCs/>
                      <w:lang w:val="en-US"/>
                    </w:rPr>
                    <w:t xml:space="preserve">. </w:t>
                  </w:r>
                  <w:r w:rsidR="003918ED">
                    <w:rPr>
                      <w:bCs/>
                      <w:lang w:val="en-US"/>
                    </w:rPr>
                    <w:t xml:space="preserve">However, Oaklawn does coordinate care and services </w:t>
                  </w:r>
                  <w:r w:rsidR="00FB7217">
                    <w:rPr>
                      <w:bCs/>
                      <w:lang w:val="en-US"/>
                    </w:rPr>
                    <w:t xml:space="preserve">provided by community partners and agencies in accordance with </w:t>
                  </w:r>
                  <w:r w:rsidR="00285B80">
                    <w:rPr>
                      <w:bCs/>
                      <w:lang w:val="en-US"/>
                    </w:rPr>
                    <w:t>a</w:t>
                  </w:r>
                  <w:r w:rsidR="00FB7217">
                    <w:rPr>
                      <w:bCs/>
                      <w:lang w:val="en-US"/>
                    </w:rPr>
                    <w:t xml:space="preserve"> </w:t>
                  </w:r>
                  <w:r w:rsidR="007F1865">
                    <w:rPr>
                      <w:bCs/>
                      <w:lang w:val="en-US"/>
                    </w:rPr>
                    <w:t>client</w:t>
                  </w:r>
                  <w:r w:rsidR="00285B80">
                    <w:rPr>
                      <w:bCs/>
                      <w:lang w:val="en-US"/>
                    </w:rPr>
                    <w:t xml:space="preserve">’s </w:t>
                  </w:r>
                  <w:r w:rsidR="00FB7217">
                    <w:rPr>
                      <w:bCs/>
                      <w:lang w:val="en-US"/>
                    </w:rPr>
                    <w:t xml:space="preserve">current treatment plan. This would be for </w:t>
                  </w:r>
                  <w:r w:rsidR="00D43D47">
                    <w:rPr>
                      <w:bCs/>
                      <w:lang w:val="en-US"/>
                    </w:rPr>
                    <w:t xml:space="preserve">any </w:t>
                  </w:r>
                  <w:r w:rsidR="00FB7217">
                    <w:rPr>
                      <w:bCs/>
                      <w:lang w:val="en-US"/>
                    </w:rPr>
                    <w:t>service outside of the nine required CCBHC services (i.e.</w:t>
                  </w:r>
                  <w:r w:rsidR="005B2543">
                    <w:rPr>
                      <w:bCs/>
                      <w:lang w:val="en-US"/>
                    </w:rPr>
                    <w:t>,</w:t>
                  </w:r>
                  <w:r w:rsidR="00FB7217">
                    <w:rPr>
                      <w:bCs/>
                      <w:lang w:val="en-US"/>
                    </w:rPr>
                    <w:t xml:space="preserve"> housing, </w:t>
                  </w:r>
                  <w:r w:rsidR="00A025D3">
                    <w:rPr>
                      <w:bCs/>
                      <w:lang w:val="en-US"/>
                    </w:rPr>
                    <w:t>primary care, intimate partner violence support, etc</w:t>
                  </w:r>
                  <w:r w:rsidR="00216FB6">
                    <w:rPr>
                      <w:bCs/>
                      <w:lang w:val="en-US"/>
                    </w:rPr>
                    <w:t>.</w:t>
                  </w:r>
                  <w:r w:rsidR="00A025D3">
                    <w:rPr>
                      <w:bCs/>
                      <w:lang w:val="en-US"/>
                    </w:rPr>
                    <w:t>).</w:t>
                  </w:r>
                  <w:r w:rsidR="00515032">
                    <w:rPr>
                      <w:bCs/>
                      <w:lang w:val="en-US"/>
                    </w:rPr>
                    <w:t xml:space="preserve"> All care coordination efforts are </w:t>
                  </w:r>
                  <w:r w:rsidR="006F3064">
                    <w:rPr>
                      <w:bCs/>
                      <w:lang w:val="en-US"/>
                    </w:rPr>
                    <w:t xml:space="preserve">done with client consent to release information and </w:t>
                  </w:r>
                  <w:r w:rsidR="0015012D">
                    <w:rPr>
                      <w:bCs/>
                      <w:lang w:val="en-US"/>
                    </w:rPr>
                    <w:t>as allowed by privacy regulations.</w:t>
                  </w:r>
                </w:p>
              </w:tc>
              <w:tc>
                <w:tcPr>
                  <w:tcW w:w="2089" w:type="dxa"/>
                </w:tcPr>
                <w:p w14:paraId="4CFE5C14" w14:textId="77777777" w:rsidR="00395B38" w:rsidRDefault="0084632E">
                  <w:pPr>
                    <w:widowControl w:val="0"/>
                    <w:rPr>
                      <w:bCs/>
                    </w:rPr>
                  </w:pPr>
                  <w:r w:rsidRPr="00515032">
                    <w:rPr>
                      <w:bCs/>
                    </w:rPr>
                    <w:t xml:space="preserve">CS 410 Care Coordination with Community Partners </w:t>
                  </w:r>
                  <w:r w:rsidR="00515032" w:rsidRPr="00515032">
                    <w:rPr>
                      <w:bCs/>
                    </w:rPr>
                    <w:t>and Referral Sources</w:t>
                  </w:r>
                </w:p>
                <w:p w14:paraId="3AB31DA1" w14:textId="77777777" w:rsidR="0015012D" w:rsidRDefault="0015012D">
                  <w:pPr>
                    <w:widowControl w:val="0"/>
                    <w:rPr>
                      <w:bCs/>
                    </w:rPr>
                  </w:pPr>
                </w:p>
                <w:p w14:paraId="3E5C7B0B" w14:textId="52D5C25F" w:rsidR="0015012D" w:rsidRPr="00515032" w:rsidRDefault="0015012D">
                  <w:pPr>
                    <w:widowControl w:val="0"/>
                    <w:rPr>
                      <w:bCs/>
                    </w:rPr>
                  </w:pPr>
                  <w:r>
                    <w:rPr>
                      <w:bCs/>
                    </w:rPr>
                    <w:t xml:space="preserve">RI 245 Use of Disclosure of Client </w:t>
                  </w:r>
                  <w:r w:rsidR="00A40956">
                    <w:rPr>
                      <w:bCs/>
                    </w:rPr>
                    <w:t>Information</w:t>
                  </w:r>
                </w:p>
              </w:tc>
            </w:tr>
          </w:tbl>
          <w:p w14:paraId="1529D3D8" w14:textId="77777777" w:rsidR="00077324" w:rsidRPr="00586C9F" w:rsidRDefault="00077324">
            <w:pPr>
              <w:widowControl w:val="0"/>
              <w:spacing w:line="276" w:lineRule="auto"/>
              <w:rPr>
                <w:b/>
              </w:rPr>
            </w:pPr>
          </w:p>
        </w:tc>
      </w:tr>
    </w:tbl>
    <w:p w14:paraId="1C3E5995" w14:textId="79A01A9C" w:rsidR="54C9192E" w:rsidRDefault="54C9192E">
      <w:r>
        <w:lastRenderedPageBreak/>
        <w:br w:type="page"/>
      </w:r>
    </w:p>
    <w:p w14:paraId="1529D3DC" w14:textId="13519FEE" w:rsidR="00077324" w:rsidRPr="00586C9F" w:rsidRDefault="00FB5034">
      <w:pPr>
        <w:pStyle w:val="Heading1"/>
        <w:rPr>
          <w:sz w:val="28"/>
          <w:szCs w:val="28"/>
        </w:rPr>
      </w:pPr>
      <w:r w:rsidRPr="00586C9F">
        <w:rPr>
          <w:sz w:val="28"/>
          <w:szCs w:val="28"/>
        </w:rPr>
        <w:lastRenderedPageBreak/>
        <w:t>Program Requirement 4: Scope of Services</w:t>
      </w:r>
    </w:p>
    <w:tbl>
      <w:tblPr>
        <w:tblStyle w:val="8"/>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3E1" w14:textId="77777777" w:rsidTr="00586C9F">
        <w:tc>
          <w:tcPr>
            <w:tcW w:w="1185" w:type="dxa"/>
            <w:shd w:val="clear" w:color="auto" w:fill="D9D9D9" w:themeFill="background1" w:themeFillShade="D9"/>
            <w:tcMar>
              <w:top w:w="100" w:type="dxa"/>
              <w:left w:w="100" w:type="dxa"/>
              <w:bottom w:w="100" w:type="dxa"/>
              <w:right w:w="100" w:type="dxa"/>
            </w:tcMar>
          </w:tcPr>
          <w:p w14:paraId="1529D3DD" w14:textId="77777777" w:rsidR="00077324" w:rsidRPr="00586C9F" w:rsidRDefault="00FB5034">
            <w:pPr>
              <w:widowControl w:val="0"/>
              <w:pBdr>
                <w:top w:val="nil"/>
                <w:left w:val="nil"/>
                <w:bottom w:val="nil"/>
                <w:right w:val="nil"/>
                <w:between w:val="nil"/>
              </w:pBdr>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14:paraId="1529D3DE" w14:textId="77777777" w:rsidR="00077324" w:rsidRPr="00586C9F" w:rsidRDefault="00FB5034">
            <w:pPr>
              <w:widowControl w:val="0"/>
              <w:pBdr>
                <w:top w:val="nil"/>
                <w:left w:val="nil"/>
                <w:bottom w:val="nil"/>
                <w:right w:val="nil"/>
                <w:between w:val="nil"/>
              </w:pBdr>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3DF" w14:textId="77777777" w:rsidR="00077324" w:rsidRPr="00586C9F" w:rsidRDefault="00FB5034">
            <w:pPr>
              <w:widowControl w:val="0"/>
              <w:pBdr>
                <w:top w:val="nil"/>
                <w:left w:val="nil"/>
                <w:bottom w:val="nil"/>
                <w:right w:val="nil"/>
                <w:between w:val="nil"/>
              </w:pBdr>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3E0" w14:textId="77777777" w:rsidR="00077324" w:rsidRPr="00586C9F" w:rsidRDefault="00FB5034">
            <w:pPr>
              <w:widowControl w:val="0"/>
              <w:rPr>
                <w:b/>
              </w:rPr>
            </w:pPr>
            <w:r w:rsidRPr="00586C9F">
              <w:rPr>
                <w:b/>
              </w:rPr>
              <w:t>If not, will you be able to meet this criterion by 7/1/24?</w:t>
            </w:r>
          </w:p>
        </w:tc>
      </w:tr>
      <w:tr w:rsidR="00586C9F" w:rsidRPr="00586C9F" w14:paraId="1529D3E6" w14:textId="77777777" w:rsidTr="47047E2C">
        <w:tc>
          <w:tcPr>
            <w:tcW w:w="1185" w:type="dxa"/>
            <w:shd w:val="clear" w:color="auto" w:fill="auto"/>
            <w:tcMar>
              <w:top w:w="100" w:type="dxa"/>
              <w:left w:w="100" w:type="dxa"/>
              <w:bottom w:w="100" w:type="dxa"/>
              <w:right w:w="100" w:type="dxa"/>
            </w:tcMar>
          </w:tcPr>
          <w:p w14:paraId="1529D3E2" w14:textId="77777777" w:rsidR="00077324" w:rsidRPr="00586C9F" w:rsidRDefault="00FB5034">
            <w:pPr>
              <w:widowControl w:val="0"/>
              <w:pBdr>
                <w:top w:val="nil"/>
                <w:left w:val="nil"/>
                <w:bottom w:val="nil"/>
                <w:right w:val="nil"/>
                <w:between w:val="nil"/>
              </w:pBdr>
            </w:pPr>
            <w:r w:rsidRPr="00586C9F">
              <w:t>4.a.1</w:t>
            </w:r>
          </w:p>
        </w:tc>
        <w:tc>
          <w:tcPr>
            <w:tcW w:w="8429" w:type="dxa"/>
            <w:shd w:val="clear" w:color="auto" w:fill="auto"/>
            <w:tcMar>
              <w:top w:w="100" w:type="dxa"/>
              <w:left w:w="100" w:type="dxa"/>
              <w:bottom w:w="100" w:type="dxa"/>
              <w:right w:w="100" w:type="dxa"/>
            </w:tcMar>
          </w:tcPr>
          <w:p w14:paraId="1529D3E3" w14:textId="05EB2D69" w:rsidR="00E9044A" w:rsidRPr="00586C9F" w:rsidRDefault="00FB5034">
            <w:r w:rsidRPr="00586C9F">
              <w:t xml:space="preserve">Whether delivered directly or through a DCO agreement, the CCBHC is responsible for ensuring access to all care specified in PAMA. The CCBHC organization will directly deliver the majority (51% or more) of encounters across the required service (excluding Crisis Services) rather than through DCOs. This includes, as more explicitly provided and more clearly defined below in criteria 4.c through 4.k the following required services: crisis services; screening, assessment and diagnosis; person-centered and family-centered treatment planning; outpatient behavioral health services; outpatient primary care screening and monitoring; targeted case management; psychiatric rehabilitation; peer and family supports; and intensive community-based outpatient behavioral health care for members of the U.S. Armed Forces and veterans. </w:t>
            </w:r>
            <w:r w:rsidR="00E9044A" w:rsidRPr="00586C9F">
              <w:t>All</w:t>
            </w:r>
            <w:r w:rsidRPr="00586C9F">
              <w:t xml:space="preserve"> DCO</w:t>
            </w:r>
            <w:r w:rsidR="00E9044A" w:rsidRPr="00586C9F">
              <w:t>s that the CCBHC contracts with must be</w:t>
            </w:r>
            <w:r w:rsidR="000228A1" w:rsidRPr="00586C9F">
              <w:t xml:space="preserve"> currently</w:t>
            </w:r>
            <w:r w:rsidRPr="00586C9F">
              <w:t xml:space="preserve"> certifi</w:t>
            </w:r>
            <w:r w:rsidR="000228A1" w:rsidRPr="00586C9F">
              <w:t>ed</w:t>
            </w:r>
            <w:r w:rsidRPr="00586C9F">
              <w:t xml:space="preserve"> </w:t>
            </w:r>
            <w:r w:rsidR="000228A1" w:rsidRPr="00586C9F">
              <w:t xml:space="preserve">or designated when applicable in their field of service. </w:t>
            </w:r>
            <w:r w:rsidR="00E9044A" w:rsidRPr="00586C9F">
              <w:t>The CCBHC must document the relationship with a DCO with an MOU or other contractual arrangement, and will inform DMHA as part of the designation/certification process.</w:t>
            </w:r>
          </w:p>
        </w:tc>
        <w:tc>
          <w:tcPr>
            <w:tcW w:w="1680" w:type="dxa"/>
            <w:shd w:val="clear" w:color="auto" w:fill="auto"/>
            <w:tcMar>
              <w:top w:w="100" w:type="dxa"/>
              <w:left w:w="100" w:type="dxa"/>
              <w:bottom w:w="100" w:type="dxa"/>
              <w:right w:w="100" w:type="dxa"/>
            </w:tcMar>
          </w:tcPr>
          <w:p w14:paraId="1529D3E4" w14:textId="2A301460" w:rsidR="00077324" w:rsidRPr="00586C9F" w:rsidRDefault="00BC447A">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E5" w14:textId="77777777" w:rsidR="00077324" w:rsidRPr="00586C9F" w:rsidRDefault="00077324">
            <w:pPr>
              <w:widowControl w:val="0"/>
              <w:pBdr>
                <w:top w:val="nil"/>
                <w:left w:val="nil"/>
                <w:bottom w:val="nil"/>
                <w:right w:val="nil"/>
                <w:between w:val="nil"/>
              </w:pBdr>
              <w:rPr>
                <w:b/>
              </w:rPr>
            </w:pPr>
          </w:p>
        </w:tc>
      </w:tr>
      <w:tr w:rsidR="00586C9F" w:rsidRPr="00586C9F" w14:paraId="1529D3ED" w14:textId="77777777" w:rsidTr="47047E2C">
        <w:tc>
          <w:tcPr>
            <w:tcW w:w="1185" w:type="dxa"/>
            <w:shd w:val="clear" w:color="auto" w:fill="auto"/>
            <w:tcMar>
              <w:top w:w="100" w:type="dxa"/>
              <w:left w:w="100" w:type="dxa"/>
              <w:bottom w:w="100" w:type="dxa"/>
              <w:right w:w="100" w:type="dxa"/>
            </w:tcMar>
          </w:tcPr>
          <w:p w14:paraId="1529D3E7" w14:textId="77777777" w:rsidR="00077324" w:rsidRPr="00586C9F" w:rsidRDefault="00FB5034">
            <w:pPr>
              <w:widowControl w:val="0"/>
              <w:pBdr>
                <w:top w:val="nil"/>
                <w:left w:val="nil"/>
                <w:bottom w:val="nil"/>
                <w:right w:val="nil"/>
                <w:between w:val="nil"/>
              </w:pBdr>
            </w:pPr>
            <w:r w:rsidRPr="00586C9F">
              <w:t>4.a.2</w:t>
            </w:r>
          </w:p>
        </w:tc>
        <w:tc>
          <w:tcPr>
            <w:tcW w:w="8429" w:type="dxa"/>
            <w:shd w:val="clear" w:color="auto" w:fill="auto"/>
            <w:tcMar>
              <w:top w:w="100" w:type="dxa"/>
              <w:left w:w="100" w:type="dxa"/>
              <w:bottom w:w="100" w:type="dxa"/>
              <w:right w:w="100" w:type="dxa"/>
            </w:tcMar>
          </w:tcPr>
          <w:p w14:paraId="1529D3E8" w14:textId="77777777" w:rsidR="00077324" w:rsidRPr="00586C9F" w:rsidRDefault="00FB5034">
            <w:r w:rsidRPr="00586C9F">
              <w:t>The CCBHC ensures all CCBHC services, if not available directly through the CCBHC, are provided through a DCO, consistent with the freedom of the person receiving services to choose providers within the CCBHC and its DCOs. This requirement does not preclude the use of referrals outside the CCBHC or DCO if a needed specialty service is unavailable through the CCBHC or DCO entities. The CCBHC must include language around freedom of choice, as part of the patient's rights documents.</w:t>
            </w:r>
          </w:p>
          <w:p w14:paraId="1529D3E9" w14:textId="77777777" w:rsidR="00077324" w:rsidRPr="00586C9F" w:rsidRDefault="00077324"/>
          <w:p w14:paraId="1529D3EA" w14:textId="77777777" w:rsidR="00077324" w:rsidRPr="00586C9F" w:rsidRDefault="00FB5034">
            <w:r w:rsidRPr="00586C9F">
              <w:lastRenderedPageBreak/>
              <w:t>The CCBHC is required to document services they directly provide and then services they link with a DCO to provide. This information must be available online, in paper, and highly accessible.</w:t>
            </w:r>
          </w:p>
        </w:tc>
        <w:tc>
          <w:tcPr>
            <w:tcW w:w="1680" w:type="dxa"/>
            <w:shd w:val="clear" w:color="auto" w:fill="auto"/>
            <w:tcMar>
              <w:top w:w="100" w:type="dxa"/>
              <w:left w:w="100" w:type="dxa"/>
              <w:bottom w:w="100" w:type="dxa"/>
              <w:right w:w="100" w:type="dxa"/>
            </w:tcMar>
          </w:tcPr>
          <w:p w14:paraId="7B11018A" w14:textId="77777777" w:rsidR="00077324" w:rsidRDefault="00756EE3">
            <w:pPr>
              <w:widowControl w:val="0"/>
              <w:pBdr>
                <w:top w:val="nil"/>
                <w:left w:val="nil"/>
                <w:bottom w:val="nil"/>
                <w:right w:val="nil"/>
                <w:between w:val="nil"/>
              </w:pBdr>
              <w:rPr>
                <w:b/>
                <w:bCs/>
              </w:rPr>
            </w:pPr>
            <w:r w:rsidRPr="31CC47B0">
              <w:rPr>
                <w:b/>
                <w:bCs/>
              </w:rPr>
              <w:lastRenderedPageBreak/>
              <w:t>YES</w:t>
            </w:r>
            <w:r w:rsidR="3500488E" w:rsidRPr="31CC47B0">
              <w:rPr>
                <w:b/>
                <w:bCs/>
              </w:rPr>
              <w:t>-</w:t>
            </w:r>
          </w:p>
          <w:p w14:paraId="1529D3EB" w14:textId="38BAE50F" w:rsidR="00077324" w:rsidRPr="00586C9F" w:rsidRDefault="00560290">
            <w:pPr>
              <w:widowControl w:val="0"/>
              <w:pBdr>
                <w:top w:val="nil"/>
                <w:left w:val="nil"/>
                <w:bottom w:val="nil"/>
                <w:right w:val="nil"/>
                <w:between w:val="nil"/>
              </w:pBdr>
              <w:rPr>
                <w:b/>
              </w:rPr>
            </w:pPr>
            <w:r>
              <w:rPr>
                <w:b/>
                <w:bCs/>
              </w:rPr>
              <w:t>Exceeding</w:t>
            </w:r>
          </w:p>
        </w:tc>
        <w:tc>
          <w:tcPr>
            <w:tcW w:w="1680" w:type="dxa"/>
            <w:shd w:val="clear" w:color="auto" w:fill="auto"/>
            <w:tcMar>
              <w:top w:w="100" w:type="dxa"/>
              <w:left w:w="100" w:type="dxa"/>
              <w:bottom w:w="100" w:type="dxa"/>
              <w:right w:w="100" w:type="dxa"/>
            </w:tcMar>
          </w:tcPr>
          <w:p w14:paraId="1529D3EC" w14:textId="77777777" w:rsidR="00077324" w:rsidRPr="00586C9F" w:rsidRDefault="00077324">
            <w:pPr>
              <w:widowControl w:val="0"/>
              <w:pBdr>
                <w:top w:val="nil"/>
                <w:left w:val="nil"/>
                <w:bottom w:val="nil"/>
                <w:right w:val="nil"/>
                <w:between w:val="nil"/>
              </w:pBdr>
              <w:rPr>
                <w:b/>
              </w:rPr>
            </w:pPr>
          </w:p>
        </w:tc>
      </w:tr>
      <w:tr w:rsidR="00586C9F" w:rsidRPr="00586C9F" w14:paraId="1529D3F2" w14:textId="77777777" w:rsidTr="47047E2C">
        <w:tc>
          <w:tcPr>
            <w:tcW w:w="1185" w:type="dxa"/>
            <w:shd w:val="clear" w:color="auto" w:fill="auto"/>
            <w:tcMar>
              <w:top w:w="100" w:type="dxa"/>
              <w:left w:w="100" w:type="dxa"/>
              <w:bottom w:w="100" w:type="dxa"/>
              <w:right w:w="100" w:type="dxa"/>
            </w:tcMar>
          </w:tcPr>
          <w:p w14:paraId="1529D3EE" w14:textId="77777777" w:rsidR="00077324" w:rsidRPr="00586C9F" w:rsidRDefault="00FB5034">
            <w:pPr>
              <w:widowControl w:val="0"/>
              <w:pBdr>
                <w:top w:val="nil"/>
                <w:left w:val="nil"/>
                <w:bottom w:val="nil"/>
                <w:right w:val="nil"/>
                <w:between w:val="nil"/>
              </w:pBdr>
            </w:pPr>
            <w:r w:rsidRPr="00586C9F">
              <w:t>4.a.3</w:t>
            </w:r>
          </w:p>
        </w:tc>
        <w:tc>
          <w:tcPr>
            <w:tcW w:w="8429" w:type="dxa"/>
            <w:shd w:val="clear" w:color="auto" w:fill="auto"/>
            <w:tcMar>
              <w:top w:w="100" w:type="dxa"/>
              <w:left w:w="100" w:type="dxa"/>
              <w:bottom w:w="100" w:type="dxa"/>
              <w:right w:w="100" w:type="dxa"/>
            </w:tcMar>
          </w:tcPr>
          <w:p w14:paraId="1529D3EF" w14:textId="77777777" w:rsidR="00077324" w:rsidRPr="00586C9F" w:rsidRDefault="00FB5034">
            <w:r w:rsidRPr="00586C9F">
              <w:t xml:space="preserve">With regard to either CCBHC or DCO services, people receiving services will be informed of and have access to the CCBHC’s existing grievance procedures, which must satisfy the minimum requirements of Medicaid and other grievance requirements such as those that may be mandated by relevant accrediting entities or state authorities. </w:t>
            </w:r>
            <w:r w:rsidRPr="00586C9F">
              <w:br/>
            </w:r>
            <w:r w:rsidRPr="00586C9F">
              <w:br/>
              <w:t xml:space="preserve">The CCBHC must develop a grievance procedures client guide that explains processes, procedures, and client rights (including, but not limited to switching providers and filing a grievance). The client guide must be written in an accessible and easy to understand manner, and available in multiple languages and modalities. The CCBHC is required to post the CCBHC grievance policies in highly visible and accessible places. </w:t>
            </w:r>
            <w:r w:rsidRPr="00586C9F">
              <w:br/>
            </w:r>
            <w:r w:rsidRPr="00586C9F">
              <w:br/>
              <w:t>The CCBHC must display information about the DMHA consumer service line, disability rights hotline, and other relevant resources, as part of patient's rights documents. This information must be available online, in paper, and posted in highly visible and accessible places.</w:t>
            </w:r>
          </w:p>
        </w:tc>
        <w:tc>
          <w:tcPr>
            <w:tcW w:w="1680" w:type="dxa"/>
            <w:shd w:val="clear" w:color="auto" w:fill="auto"/>
            <w:tcMar>
              <w:top w:w="100" w:type="dxa"/>
              <w:left w:w="100" w:type="dxa"/>
              <w:bottom w:w="100" w:type="dxa"/>
              <w:right w:w="100" w:type="dxa"/>
            </w:tcMar>
          </w:tcPr>
          <w:p w14:paraId="1529D3F0" w14:textId="014F756E" w:rsidR="00077324" w:rsidRPr="00586C9F" w:rsidRDefault="27373501">
            <w:pPr>
              <w:widowControl w:val="0"/>
              <w:pBdr>
                <w:top w:val="nil"/>
                <w:left w:val="nil"/>
                <w:bottom w:val="nil"/>
                <w:right w:val="nil"/>
                <w:between w:val="nil"/>
              </w:pBdr>
              <w:rPr>
                <w:b/>
              </w:rPr>
            </w:pPr>
            <w:r w:rsidRPr="31CC47B0">
              <w:rPr>
                <w:b/>
                <w:bCs/>
              </w:rPr>
              <w:t>YES</w:t>
            </w:r>
          </w:p>
        </w:tc>
        <w:tc>
          <w:tcPr>
            <w:tcW w:w="1680" w:type="dxa"/>
            <w:shd w:val="clear" w:color="auto" w:fill="auto"/>
            <w:tcMar>
              <w:top w:w="100" w:type="dxa"/>
              <w:left w:w="100" w:type="dxa"/>
              <w:bottom w:w="100" w:type="dxa"/>
              <w:right w:w="100" w:type="dxa"/>
            </w:tcMar>
          </w:tcPr>
          <w:p w14:paraId="1529D3F1" w14:textId="77777777" w:rsidR="00077324" w:rsidRPr="00586C9F" w:rsidRDefault="00077324">
            <w:pPr>
              <w:widowControl w:val="0"/>
              <w:pBdr>
                <w:top w:val="nil"/>
                <w:left w:val="nil"/>
                <w:bottom w:val="nil"/>
                <w:right w:val="nil"/>
                <w:between w:val="nil"/>
              </w:pBdr>
              <w:rPr>
                <w:b/>
              </w:rPr>
            </w:pPr>
          </w:p>
        </w:tc>
      </w:tr>
      <w:tr w:rsidR="00586C9F" w:rsidRPr="00586C9F" w14:paraId="1529D3F7" w14:textId="77777777" w:rsidTr="47047E2C">
        <w:tc>
          <w:tcPr>
            <w:tcW w:w="1185" w:type="dxa"/>
            <w:shd w:val="clear" w:color="auto" w:fill="auto"/>
            <w:tcMar>
              <w:top w:w="100" w:type="dxa"/>
              <w:left w:w="100" w:type="dxa"/>
              <w:bottom w:w="100" w:type="dxa"/>
              <w:right w:w="100" w:type="dxa"/>
            </w:tcMar>
          </w:tcPr>
          <w:p w14:paraId="1529D3F3" w14:textId="77777777" w:rsidR="00077324" w:rsidRPr="00586C9F" w:rsidRDefault="00FB5034">
            <w:pPr>
              <w:widowControl w:val="0"/>
              <w:pBdr>
                <w:top w:val="nil"/>
                <w:left w:val="nil"/>
                <w:bottom w:val="nil"/>
                <w:right w:val="nil"/>
                <w:between w:val="nil"/>
              </w:pBdr>
            </w:pPr>
            <w:r w:rsidRPr="00586C9F">
              <w:t>4.a.4</w:t>
            </w:r>
          </w:p>
        </w:tc>
        <w:tc>
          <w:tcPr>
            <w:tcW w:w="8429" w:type="dxa"/>
            <w:shd w:val="clear" w:color="auto" w:fill="auto"/>
            <w:tcMar>
              <w:top w:w="100" w:type="dxa"/>
              <w:left w:w="100" w:type="dxa"/>
              <w:bottom w:w="100" w:type="dxa"/>
              <w:right w:w="100" w:type="dxa"/>
            </w:tcMar>
          </w:tcPr>
          <w:p w14:paraId="1529D3F4" w14:textId="77777777" w:rsidR="00077324" w:rsidRPr="00586C9F" w:rsidRDefault="00FB5034">
            <w:r w:rsidRPr="00586C9F">
              <w:t xml:space="preserve">DCO-provided services for people receiving CCBHC services must meet the same quality standards as those provided by the CCBHC. The entities with which the CCBHC coordinates care and all DCOs, taken in conjunction with the CCBHC itself, satisfy the mandatory aspects of these criteria. </w:t>
            </w:r>
          </w:p>
        </w:tc>
        <w:tc>
          <w:tcPr>
            <w:tcW w:w="1680" w:type="dxa"/>
            <w:shd w:val="clear" w:color="auto" w:fill="auto"/>
            <w:tcMar>
              <w:top w:w="100" w:type="dxa"/>
              <w:left w:w="100" w:type="dxa"/>
              <w:bottom w:w="100" w:type="dxa"/>
              <w:right w:w="100" w:type="dxa"/>
            </w:tcMar>
          </w:tcPr>
          <w:p w14:paraId="1529D3F5" w14:textId="7BFE376F" w:rsidR="00077324" w:rsidRPr="00586C9F" w:rsidRDefault="0056029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3F6" w14:textId="77777777" w:rsidR="00077324" w:rsidRPr="00586C9F" w:rsidRDefault="00077324">
            <w:pPr>
              <w:widowControl w:val="0"/>
              <w:pBdr>
                <w:top w:val="nil"/>
                <w:left w:val="nil"/>
                <w:bottom w:val="nil"/>
                <w:right w:val="nil"/>
                <w:between w:val="nil"/>
              </w:pBdr>
              <w:rPr>
                <w:b/>
              </w:rPr>
            </w:pPr>
          </w:p>
        </w:tc>
      </w:tr>
      <w:tr w:rsidR="00586C9F" w:rsidRPr="00586C9F" w14:paraId="1529D3FC" w14:textId="77777777" w:rsidTr="47047E2C">
        <w:tc>
          <w:tcPr>
            <w:tcW w:w="1185" w:type="dxa"/>
            <w:shd w:val="clear" w:color="auto" w:fill="auto"/>
            <w:tcMar>
              <w:top w:w="100" w:type="dxa"/>
              <w:left w:w="100" w:type="dxa"/>
              <w:bottom w:w="100" w:type="dxa"/>
              <w:right w:w="100" w:type="dxa"/>
            </w:tcMar>
          </w:tcPr>
          <w:p w14:paraId="1529D3F8" w14:textId="77777777" w:rsidR="00077324" w:rsidRPr="00586C9F" w:rsidRDefault="00FB5034">
            <w:pPr>
              <w:widowControl w:val="0"/>
              <w:pBdr>
                <w:top w:val="nil"/>
                <w:left w:val="nil"/>
                <w:bottom w:val="nil"/>
                <w:right w:val="nil"/>
                <w:between w:val="nil"/>
              </w:pBdr>
            </w:pPr>
            <w:r w:rsidRPr="00586C9F">
              <w:t>4.b.1</w:t>
            </w:r>
          </w:p>
        </w:tc>
        <w:tc>
          <w:tcPr>
            <w:tcW w:w="8429" w:type="dxa"/>
            <w:shd w:val="clear" w:color="auto" w:fill="auto"/>
            <w:tcMar>
              <w:top w:w="100" w:type="dxa"/>
              <w:left w:w="100" w:type="dxa"/>
              <w:bottom w:w="100" w:type="dxa"/>
              <w:right w:w="100" w:type="dxa"/>
            </w:tcMar>
          </w:tcPr>
          <w:p w14:paraId="1529D3F9" w14:textId="77777777" w:rsidR="00077324" w:rsidRPr="00586C9F" w:rsidRDefault="00FB5034">
            <w:r w:rsidRPr="00586C9F">
              <w:t xml:space="preserve">The CCBHC ensures all CCBHC services, including those supplied by its DCOs, are provided in a manner aligned with the requirements of Section 2402(a) of the Affordable Care Act. These reflect person-centered and family-centered, recovery-oriented care; being respectful of the needs, preferences, and values of the person receiving services; and ensuring both involvement of the person receiving services </w:t>
            </w:r>
            <w:r w:rsidRPr="00586C9F">
              <w:lastRenderedPageBreak/>
              <w:t xml:space="preserve">and self-direction of services received. Services for children and youth are family-centered, youth-guided, and developmentally appropriate. A shared decision-making model for engagement is the recommended approach. </w:t>
            </w:r>
            <w:r w:rsidRPr="00586C9F">
              <w:br/>
            </w:r>
            <w:r w:rsidRPr="00586C9F">
              <w:br/>
              <w:t>The CCBHC must receive consent from the person receiving services and/or their legal guardian. Criteria 4.b.1 must be included as part of patient's rights documents and be posted in high visibility areas.</w:t>
            </w:r>
          </w:p>
        </w:tc>
        <w:tc>
          <w:tcPr>
            <w:tcW w:w="1680" w:type="dxa"/>
            <w:shd w:val="clear" w:color="auto" w:fill="auto"/>
            <w:tcMar>
              <w:top w:w="100" w:type="dxa"/>
              <w:left w:w="100" w:type="dxa"/>
              <w:bottom w:w="100" w:type="dxa"/>
              <w:right w:w="100" w:type="dxa"/>
            </w:tcMar>
          </w:tcPr>
          <w:p w14:paraId="1529D3FA" w14:textId="7DE44F57" w:rsidR="00077324" w:rsidRPr="00586C9F" w:rsidRDefault="00560290">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3FB" w14:textId="77777777" w:rsidR="00077324" w:rsidRPr="00586C9F" w:rsidRDefault="00077324">
            <w:pPr>
              <w:widowControl w:val="0"/>
              <w:pBdr>
                <w:top w:val="nil"/>
                <w:left w:val="nil"/>
                <w:bottom w:val="nil"/>
                <w:right w:val="nil"/>
                <w:between w:val="nil"/>
              </w:pBdr>
              <w:rPr>
                <w:b/>
              </w:rPr>
            </w:pPr>
          </w:p>
        </w:tc>
      </w:tr>
      <w:tr w:rsidR="00586C9F" w:rsidRPr="00586C9F" w14:paraId="1529D402" w14:textId="77777777" w:rsidTr="47047E2C">
        <w:tc>
          <w:tcPr>
            <w:tcW w:w="1185" w:type="dxa"/>
            <w:shd w:val="clear" w:color="auto" w:fill="auto"/>
            <w:tcMar>
              <w:top w:w="100" w:type="dxa"/>
              <w:left w:w="100" w:type="dxa"/>
              <w:bottom w:w="100" w:type="dxa"/>
              <w:right w:w="100" w:type="dxa"/>
            </w:tcMar>
          </w:tcPr>
          <w:p w14:paraId="1529D3FD" w14:textId="77777777" w:rsidR="00077324" w:rsidRPr="00586C9F" w:rsidRDefault="00FB5034">
            <w:pPr>
              <w:widowControl w:val="0"/>
              <w:pBdr>
                <w:top w:val="nil"/>
                <w:left w:val="nil"/>
                <w:bottom w:val="nil"/>
                <w:right w:val="nil"/>
                <w:between w:val="nil"/>
              </w:pBdr>
            </w:pPr>
            <w:r w:rsidRPr="00586C9F">
              <w:t>4.b.2</w:t>
            </w:r>
          </w:p>
        </w:tc>
        <w:tc>
          <w:tcPr>
            <w:tcW w:w="8429" w:type="dxa"/>
            <w:shd w:val="clear" w:color="auto" w:fill="auto"/>
            <w:tcMar>
              <w:top w:w="100" w:type="dxa"/>
              <w:left w:w="100" w:type="dxa"/>
              <w:bottom w:w="100" w:type="dxa"/>
              <w:right w:w="100" w:type="dxa"/>
            </w:tcMar>
          </w:tcPr>
          <w:p w14:paraId="1529D3FE" w14:textId="77777777" w:rsidR="00077324" w:rsidRPr="00586C9F" w:rsidRDefault="00FB5034">
            <w:r w:rsidRPr="00586C9F">
              <w:t xml:space="preserve">Person-centered and family-centered care is responsive to the race, ethnicity, sexual orientation and gender identity of the person receiving services and includes care which recognizes the particular cultural and other needs of the individual. This includes, but is not limited to, services for people who are American Indian or Alaska Native (AI/AN) or other cultural or ethnic groups, for whom access to traditional approaches or medicines may be part of CCBHC services. For people receiving services who are AI/AN, these services may be provided either directly or by arrangement with tribal organizations. </w:t>
            </w:r>
          </w:p>
          <w:p w14:paraId="1529D3FF" w14:textId="77777777" w:rsidR="00077324" w:rsidRPr="00586C9F" w:rsidRDefault="00FB5034">
            <w:r w:rsidRPr="00586C9F">
              <w:br/>
              <w:t xml:space="preserve">The CCBHC must include language around person-centered and family-centered care, as part of the patient's rights documents. Person-centered and family-centered care is responsive to the person receiving services and includes care which recognizes and respects the individual's cultural and other needs. </w:t>
            </w:r>
          </w:p>
        </w:tc>
        <w:tc>
          <w:tcPr>
            <w:tcW w:w="1680" w:type="dxa"/>
            <w:shd w:val="clear" w:color="auto" w:fill="auto"/>
            <w:tcMar>
              <w:top w:w="100" w:type="dxa"/>
              <w:left w:w="100" w:type="dxa"/>
              <w:bottom w:w="100" w:type="dxa"/>
              <w:right w:w="100" w:type="dxa"/>
            </w:tcMar>
          </w:tcPr>
          <w:p w14:paraId="1529D400" w14:textId="0D40C8B8" w:rsidR="00077324" w:rsidRPr="00586C9F" w:rsidRDefault="0056029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01" w14:textId="77777777" w:rsidR="00077324" w:rsidRPr="00586C9F" w:rsidRDefault="00077324">
            <w:pPr>
              <w:widowControl w:val="0"/>
              <w:pBdr>
                <w:top w:val="nil"/>
                <w:left w:val="nil"/>
                <w:bottom w:val="nil"/>
                <w:right w:val="nil"/>
                <w:between w:val="nil"/>
              </w:pBdr>
              <w:rPr>
                <w:b/>
              </w:rPr>
            </w:pPr>
          </w:p>
        </w:tc>
      </w:tr>
      <w:tr w:rsidR="00586C9F" w:rsidRPr="00586C9F" w14:paraId="1529D40B" w14:textId="77777777" w:rsidTr="47047E2C">
        <w:tc>
          <w:tcPr>
            <w:tcW w:w="1185" w:type="dxa"/>
            <w:shd w:val="clear" w:color="auto" w:fill="auto"/>
            <w:tcMar>
              <w:top w:w="100" w:type="dxa"/>
              <w:left w:w="100" w:type="dxa"/>
              <w:bottom w:w="100" w:type="dxa"/>
              <w:right w:w="100" w:type="dxa"/>
            </w:tcMar>
          </w:tcPr>
          <w:p w14:paraId="1529D403" w14:textId="77777777" w:rsidR="00077324" w:rsidRPr="00586C9F" w:rsidRDefault="00FB5034">
            <w:pPr>
              <w:widowControl w:val="0"/>
              <w:pBdr>
                <w:top w:val="nil"/>
                <w:left w:val="nil"/>
                <w:bottom w:val="nil"/>
                <w:right w:val="nil"/>
                <w:between w:val="nil"/>
              </w:pBdr>
            </w:pPr>
            <w:r w:rsidRPr="00586C9F">
              <w:t>4.c.1</w:t>
            </w:r>
          </w:p>
        </w:tc>
        <w:tc>
          <w:tcPr>
            <w:tcW w:w="8429" w:type="dxa"/>
            <w:shd w:val="clear" w:color="auto" w:fill="auto"/>
            <w:tcMar>
              <w:top w:w="100" w:type="dxa"/>
              <w:left w:w="100" w:type="dxa"/>
              <w:bottom w:w="100" w:type="dxa"/>
              <w:right w:w="100" w:type="dxa"/>
            </w:tcMar>
          </w:tcPr>
          <w:p w14:paraId="1529D404" w14:textId="77777777" w:rsidR="00077324" w:rsidRPr="00586C9F" w:rsidRDefault="00FB5034">
            <w:r w:rsidRPr="00586C9F">
              <w:t>The CCBHC shall provide crisis services directly or through a DCO agreement with existing state-sanctioned, certified, or licensed system or network for the provision of crisis behavioral health services. HHS recognizes that state-sanctioned crisis systems may operate under different standards than those identified in these criteria. If a CCBHC would like to have a DCO relationship with a state-sanctioned crisis system that operates under less stringent standards, they must request approval from HHS to do so.</w:t>
            </w:r>
            <w:r w:rsidRPr="00586C9F">
              <w:br/>
            </w:r>
            <w:r w:rsidRPr="00586C9F">
              <w:br/>
              <w:t xml:space="preserve">The State must request approval from HHS to certify CCBHCs that have or seek to </w:t>
            </w:r>
            <w:r w:rsidRPr="00586C9F">
              <w:lastRenderedPageBreak/>
              <w:t>have a DCO relationship with a state-sanctioned crisis system with less stringent standards than those included in these criteria.</w:t>
            </w:r>
            <w:r w:rsidRPr="00586C9F">
              <w:br/>
            </w:r>
            <w:r w:rsidRPr="00586C9F">
              <w:br/>
              <w:t>PAMA requires provision of these three crisis behavioral health services, whether provided directly by the CCBHC or by a DCO. The CCBHC must develop and document procedures on how they provide the three crisis behavioral services below:</w:t>
            </w:r>
            <w:r w:rsidRPr="00586C9F">
              <w:br/>
            </w:r>
          </w:p>
          <w:p w14:paraId="1529D405" w14:textId="77777777" w:rsidR="00077324" w:rsidRPr="00586C9F" w:rsidRDefault="00FB5034">
            <w:pPr>
              <w:numPr>
                <w:ilvl w:val="0"/>
                <w:numId w:val="2"/>
              </w:numPr>
              <w:pBdr>
                <w:top w:val="nil"/>
                <w:left w:val="nil"/>
                <w:bottom w:val="nil"/>
                <w:right w:val="nil"/>
                <w:between w:val="nil"/>
              </w:pBdr>
            </w:pPr>
            <w:r w:rsidRPr="00586C9F">
              <w:rPr>
                <w:b/>
              </w:rPr>
              <w:t>Emergency crisis intervention services:</w:t>
            </w:r>
            <w:r w:rsidRPr="00586C9F">
              <w:t xml:space="preserve"> The CCBHC coordinates with telephonic, text, and chat crisis intervention call centers that meet 988 Suicide &amp; Crisis Lifeline standards for risk assessment and engagement of individuals at imminent risk of suicide. The CCBHC should participate in any state, regional, or local air traffic control (ATC)23 systems which provide quality coordination of crisis care in real-time as well as any service capacity registries as appropriate. Quality coordination means that protocols have been established to track referrals made from the call center to the CCBHC or its DCO crisis care provider to ensure the timely delivery of mobile crisis team response, crisis stabilization, and post crisis follow-up care. </w:t>
            </w:r>
          </w:p>
          <w:p w14:paraId="1529D406" w14:textId="77777777" w:rsidR="00077324" w:rsidRPr="00586C9F" w:rsidRDefault="00FB5034">
            <w:pPr>
              <w:numPr>
                <w:ilvl w:val="0"/>
                <w:numId w:val="2"/>
              </w:numPr>
              <w:pBdr>
                <w:top w:val="nil"/>
                <w:left w:val="nil"/>
                <w:bottom w:val="nil"/>
                <w:right w:val="nil"/>
                <w:between w:val="nil"/>
              </w:pBdr>
            </w:pPr>
            <w:r w:rsidRPr="00586C9F">
              <w:rPr>
                <w:b/>
              </w:rPr>
              <w:t>24-hour mobile crisis teams:</w:t>
            </w:r>
            <w:r w:rsidRPr="00586C9F">
              <w:t xml:space="preserve"> The CCBHC provides community-based behavioral health crisis intervention services using mobile crisis teams twenty-four hours per day, seven days per week to adults, children, youth, and families anywhere within the service area including at home, work, or anywhere else where the crisis is experienced. Mobile crisis teams are expected to arrive in-person within one hour (90 minutes in rural and frontier settings) from the time that they are dispatched, with response time not to exceed 3 hours. Telehealth/telemedicine may be used to connect individuals in crisis to qualified mental health providers during the interim travel time. Technologies also may be used to provide crisis care to individuals when remote travel distances make the 90-minute response time unachievable, but the ability to provide an in-person response must be available when it is necessary to assure safety. The CCBHC should consider aligning their </w:t>
            </w:r>
            <w:r w:rsidRPr="00586C9F">
              <w:lastRenderedPageBreak/>
              <w:t>programs with the CMS Medicaid Guidance on the Scope of and Payments for Qualifying Community-Based Mobile Crisis Intervention Services if they are in a state that includes this option in their Medicaid state plan.</w:t>
            </w:r>
          </w:p>
          <w:p w14:paraId="1529D407" w14:textId="77777777" w:rsidR="00077324" w:rsidRPr="00586C9F" w:rsidRDefault="00FB5034">
            <w:pPr>
              <w:numPr>
                <w:ilvl w:val="0"/>
                <w:numId w:val="2"/>
              </w:numPr>
              <w:pBdr>
                <w:top w:val="nil"/>
                <w:left w:val="nil"/>
                <w:bottom w:val="nil"/>
                <w:right w:val="nil"/>
                <w:between w:val="nil"/>
              </w:pBdr>
            </w:pPr>
            <w:r w:rsidRPr="00586C9F">
              <w:rPr>
                <w:b/>
              </w:rPr>
              <w:t>Crisis receiving/stabilization:</w:t>
            </w:r>
            <w:r w:rsidRPr="00586C9F">
              <w:t xml:space="preserve"> The CCBHC provides crisis receiving/stabilization services that must include at minimum, urgent care/walk-in mental health and substance use disorder services for voluntary individuals. Urgent care/walk-in services that identify the individual’s immediate needs, de-escalate the crisis, and connect them to a safe and least-restrictive setting for ongoing care (including care provided by the CCBHC). Walk-in hours are informed by the community needs assessment and include evening hours that are publicly posted. The CCBHC should have a goal of expanding the hours of operation as much as possible. Ideally, these services are available to individuals of any level of acuity; however, the facility need not manage the highest acuity individuals in this ambulatory setting. Crisis stabilization services should ideally be available 24 hours per day, 7 days a week, whether individuals present on their own, with a concerned individual, such as a family member, or with a human service worker, and/or law enforcement, in accordance with state and local laws. In addition to these activities, the CCBHC may consider supporting or coordinating with peer-run crisis respite programs. The CCBHC is encouraged to provide crisis receiving/stabilization services in accordance with the SAMHSA National Guidelines for Behavioral Health Crisis Care. </w:t>
            </w:r>
            <w:r w:rsidRPr="00586C9F">
              <w:br/>
            </w:r>
          </w:p>
          <w:p w14:paraId="1529D408" w14:textId="77777777" w:rsidR="00077324" w:rsidRPr="00586C9F" w:rsidRDefault="00FB5034">
            <w:r w:rsidRPr="00586C9F">
              <w:t xml:space="preserve">Services provided must include suicide prevention and intervention, and services capable of addressing crises related to substance use including the risk of drug and alcohol related overdose and support following a non-fatal overdose after the individual is medically stable. Overdose prevention activities must include ensuring access to naloxone for overdose reversal to individuals who are at risk of opioid overdose, and as appropriate, to their family members. The CCBHC or its DCO crisis care provider should offer developmentally appropriate responses, sensitive de-escalation supports, and connections to ongoing care, when needed. The </w:t>
            </w:r>
            <w:r w:rsidRPr="00586C9F">
              <w:lastRenderedPageBreak/>
              <w:t xml:space="preserve">CCBHC will have an established protocol specifying the role of law enforcement during the provision of crisis services. As a part of the requirement to provide training related to trauma-informed care, the CCBHC shall specifically focus on the application of trauma-informed approaches during crises. </w:t>
            </w:r>
            <w:r w:rsidRPr="00586C9F">
              <w:br/>
            </w:r>
            <w:r w:rsidRPr="00586C9F">
              <w:br/>
            </w:r>
            <w:r w:rsidRPr="00F2225B">
              <w:rPr>
                <w:i/>
                <w:iCs/>
              </w:rPr>
              <w:t>Note: See program requirement 2.c regarding access to crisis services and criterion 3.c.5 regarding coordination of services and treatment planning, including after discharge from a hospital inpatient or emergency department following a behavioral health crisis.</w:t>
            </w:r>
            <w:r w:rsidRPr="00586C9F">
              <w:t xml:space="preserve"> </w:t>
            </w:r>
          </w:p>
        </w:tc>
        <w:tc>
          <w:tcPr>
            <w:tcW w:w="1680" w:type="dxa"/>
            <w:shd w:val="clear" w:color="auto" w:fill="auto"/>
            <w:tcMar>
              <w:top w:w="100" w:type="dxa"/>
              <w:left w:w="100" w:type="dxa"/>
              <w:bottom w:w="100" w:type="dxa"/>
              <w:right w:w="100" w:type="dxa"/>
            </w:tcMar>
          </w:tcPr>
          <w:p w14:paraId="1529D409" w14:textId="3C020469" w:rsidR="00077324" w:rsidRPr="00586C9F" w:rsidRDefault="00560290">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0A" w14:textId="77777777" w:rsidR="00077324" w:rsidRPr="00586C9F" w:rsidRDefault="00077324">
            <w:pPr>
              <w:widowControl w:val="0"/>
              <w:pBdr>
                <w:top w:val="nil"/>
                <w:left w:val="nil"/>
                <w:bottom w:val="nil"/>
                <w:right w:val="nil"/>
                <w:between w:val="nil"/>
              </w:pBdr>
              <w:rPr>
                <w:b/>
              </w:rPr>
            </w:pPr>
          </w:p>
        </w:tc>
      </w:tr>
      <w:tr w:rsidR="00586C9F" w:rsidRPr="00586C9F" w14:paraId="1529D410" w14:textId="77777777" w:rsidTr="47047E2C">
        <w:tc>
          <w:tcPr>
            <w:tcW w:w="1185" w:type="dxa"/>
            <w:shd w:val="clear" w:color="auto" w:fill="auto"/>
            <w:tcMar>
              <w:top w:w="100" w:type="dxa"/>
              <w:left w:w="100" w:type="dxa"/>
              <w:bottom w:w="100" w:type="dxa"/>
              <w:right w:w="100" w:type="dxa"/>
            </w:tcMar>
          </w:tcPr>
          <w:p w14:paraId="1529D40C" w14:textId="77777777" w:rsidR="00077324" w:rsidRPr="00586C9F" w:rsidRDefault="00FB5034">
            <w:pPr>
              <w:widowControl w:val="0"/>
              <w:pBdr>
                <w:top w:val="nil"/>
                <w:left w:val="nil"/>
                <w:bottom w:val="nil"/>
                <w:right w:val="nil"/>
                <w:between w:val="nil"/>
              </w:pBdr>
            </w:pPr>
            <w:r w:rsidRPr="00586C9F">
              <w:lastRenderedPageBreak/>
              <w:t>4.d.1</w:t>
            </w:r>
          </w:p>
        </w:tc>
        <w:tc>
          <w:tcPr>
            <w:tcW w:w="8429" w:type="dxa"/>
            <w:shd w:val="clear" w:color="auto" w:fill="auto"/>
            <w:tcMar>
              <w:top w:w="100" w:type="dxa"/>
              <w:left w:w="100" w:type="dxa"/>
              <w:bottom w:w="100" w:type="dxa"/>
              <w:right w:w="100" w:type="dxa"/>
            </w:tcMar>
          </w:tcPr>
          <w:p w14:paraId="1529D40D" w14:textId="738A6B2E" w:rsidR="00077324" w:rsidRPr="00586C9F" w:rsidRDefault="00FB5034">
            <w:r w:rsidRPr="00586C9F">
              <w:t>The CCBHC directly, or through a DCO, provides screening, assessment, and diagnosis, including risk assessment for behavioral health conditions. In the event specialized services outside the expertise of the CCBHC are required for purposes of screening, assessment, or diagnosis (e.g., neuropsychological testing or developmental testing and assessment), the CCBHC refers the person to an appropriate provider. All relationships with a DCO or other consultation organization must be documented by the CCBHC.</w:t>
            </w:r>
            <w:r w:rsidRPr="00586C9F">
              <w:br/>
            </w:r>
            <w:r w:rsidRPr="00586C9F">
              <w:br/>
              <w:t>When necessary and appropriate screening, assessment and diagnosis can be provided through telehealth/telemedicine services. All screening tools must be evidence-based. Multiple tools may be used such as screening suicide risk and violence risk. Other screening tools and assessments may be used to measure progress and outcomes, as well as level of care (</w:t>
            </w:r>
            <w:r w:rsidR="000A47CF" w:rsidRPr="00586C9F">
              <w:rPr>
                <w:i/>
                <w:iCs/>
              </w:rPr>
              <w:t>i.e.,</w:t>
            </w:r>
            <w:r w:rsidRPr="00586C9F">
              <w:t xml:space="preserve"> LOCUS).</w:t>
            </w:r>
          </w:p>
        </w:tc>
        <w:tc>
          <w:tcPr>
            <w:tcW w:w="1680" w:type="dxa"/>
            <w:shd w:val="clear" w:color="auto" w:fill="auto"/>
            <w:tcMar>
              <w:top w:w="100" w:type="dxa"/>
              <w:left w:w="100" w:type="dxa"/>
              <w:bottom w:w="100" w:type="dxa"/>
              <w:right w:w="100" w:type="dxa"/>
            </w:tcMar>
          </w:tcPr>
          <w:p w14:paraId="1529D40E" w14:textId="14671D7F" w:rsidR="00077324" w:rsidRPr="00586C9F" w:rsidRDefault="0056029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0F" w14:textId="77777777" w:rsidR="00077324" w:rsidRPr="00586C9F" w:rsidRDefault="00077324">
            <w:pPr>
              <w:widowControl w:val="0"/>
              <w:pBdr>
                <w:top w:val="nil"/>
                <w:left w:val="nil"/>
                <w:bottom w:val="nil"/>
                <w:right w:val="nil"/>
                <w:between w:val="nil"/>
              </w:pBdr>
              <w:rPr>
                <w:b/>
              </w:rPr>
            </w:pPr>
          </w:p>
        </w:tc>
      </w:tr>
      <w:tr w:rsidR="00586C9F" w:rsidRPr="00586C9F" w14:paraId="1529D415" w14:textId="77777777" w:rsidTr="47047E2C">
        <w:tc>
          <w:tcPr>
            <w:tcW w:w="1185" w:type="dxa"/>
            <w:shd w:val="clear" w:color="auto" w:fill="auto"/>
            <w:tcMar>
              <w:top w:w="100" w:type="dxa"/>
              <w:left w:w="100" w:type="dxa"/>
              <w:bottom w:w="100" w:type="dxa"/>
              <w:right w:w="100" w:type="dxa"/>
            </w:tcMar>
          </w:tcPr>
          <w:p w14:paraId="1529D411" w14:textId="77777777" w:rsidR="00077324" w:rsidRPr="00586C9F" w:rsidRDefault="00FB5034">
            <w:pPr>
              <w:widowControl w:val="0"/>
              <w:pBdr>
                <w:top w:val="nil"/>
                <w:left w:val="nil"/>
                <w:bottom w:val="nil"/>
                <w:right w:val="nil"/>
                <w:between w:val="nil"/>
              </w:pBdr>
            </w:pPr>
            <w:r w:rsidRPr="00586C9F">
              <w:t>4.d.2</w:t>
            </w:r>
          </w:p>
        </w:tc>
        <w:tc>
          <w:tcPr>
            <w:tcW w:w="8429" w:type="dxa"/>
            <w:shd w:val="clear" w:color="auto" w:fill="auto"/>
            <w:tcMar>
              <w:top w:w="100" w:type="dxa"/>
              <w:left w:w="100" w:type="dxa"/>
              <w:bottom w:w="100" w:type="dxa"/>
              <w:right w:w="100" w:type="dxa"/>
            </w:tcMar>
          </w:tcPr>
          <w:p w14:paraId="1529D412" w14:textId="6B5E3B64" w:rsidR="00077324" w:rsidRPr="00586C9F" w:rsidRDefault="00FB5034">
            <w:r w:rsidRPr="00586C9F">
              <w:t xml:space="preserve">Screening, assessment, and preliminary diagnosis are conducted in a time frame responsive to the needs and preferences of the person receiving services and meeting other CCBHC criteria for emergent, urgent, and </w:t>
            </w:r>
            <w:r w:rsidR="2BF4A519" w:rsidRPr="00586C9F">
              <w:t>routine</w:t>
            </w:r>
            <w:r w:rsidRPr="00586C9F">
              <w:t xml:space="preserve"> appointments. They are of sufficient scope to assess the need for all services required to be provided by the CCBHC. </w:t>
            </w:r>
          </w:p>
        </w:tc>
        <w:tc>
          <w:tcPr>
            <w:tcW w:w="1680" w:type="dxa"/>
            <w:shd w:val="clear" w:color="auto" w:fill="auto"/>
            <w:tcMar>
              <w:top w:w="100" w:type="dxa"/>
              <w:left w:w="100" w:type="dxa"/>
              <w:bottom w:w="100" w:type="dxa"/>
              <w:right w:w="100" w:type="dxa"/>
            </w:tcMar>
          </w:tcPr>
          <w:p w14:paraId="1529D413" w14:textId="7B262284" w:rsidR="00077324" w:rsidRPr="00586C9F" w:rsidRDefault="0056029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14" w14:textId="77777777" w:rsidR="00077324" w:rsidRPr="00586C9F" w:rsidRDefault="00077324">
            <w:pPr>
              <w:widowControl w:val="0"/>
              <w:pBdr>
                <w:top w:val="nil"/>
                <w:left w:val="nil"/>
                <w:bottom w:val="nil"/>
                <w:right w:val="nil"/>
                <w:between w:val="nil"/>
              </w:pBdr>
              <w:rPr>
                <w:b/>
              </w:rPr>
            </w:pPr>
          </w:p>
        </w:tc>
      </w:tr>
      <w:tr w:rsidR="00586C9F" w:rsidRPr="00586C9F" w14:paraId="1529D428" w14:textId="77777777" w:rsidTr="47047E2C">
        <w:tc>
          <w:tcPr>
            <w:tcW w:w="1185" w:type="dxa"/>
            <w:shd w:val="clear" w:color="auto" w:fill="auto"/>
            <w:tcMar>
              <w:top w:w="100" w:type="dxa"/>
              <w:left w:w="100" w:type="dxa"/>
              <w:bottom w:w="100" w:type="dxa"/>
              <w:right w:w="100" w:type="dxa"/>
            </w:tcMar>
          </w:tcPr>
          <w:p w14:paraId="1529D416" w14:textId="77777777" w:rsidR="00077324" w:rsidRPr="00586C9F" w:rsidRDefault="00FB5034">
            <w:pPr>
              <w:widowControl w:val="0"/>
              <w:pBdr>
                <w:top w:val="nil"/>
                <w:left w:val="nil"/>
                <w:bottom w:val="nil"/>
                <w:right w:val="nil"/>
                <w:between w:val="nil"/>
              </w:pBdr>
            </w:pPr>
            <w:r w:rsidRPr="00586C9F">
              <w:lastRenderedPageBreak/>
              <w:t>4.d.3</w:t>
            </w:r>
          </w:p>
        </w:tc>
        <w:tc>
          <w:tcPr>
            <w:tcW w:w="8429" w:type="dxa"/>
            <w:shd w:val="clear" w:color="auto" w:fill="auto"/>
            <w:tcMar>
              <w:top w:w="100" w:type="dxa"/>
              <w:left w:w="100" w:type="dxa"/>
              <w:bottom w:w="100" w:type="dxa"/>
              <w:right w:w="100" w:type="dxa"/>
            </w:tcMar>
          </w:tcPr>
          <w:p w14:paraId="1529D417" w14:textId="77777777" w:rsidR="00077324" w:rsidRPr="00586C9F" w:rsidRDefault="00FB5034">
            <w:r w:rsidRPr="00586C9F">
              <w:t xml:space="preserve">The initial evaluation (including information gathered as part of the preliminary triage and risk assessment, with information releases obtained as needed), as required in program requirement 2, includes at a minimum: </w:t>
            </w:r>
          </w:p>
          <w:p w14:paraId="1529D418" w14:textId="77777777" w:rsidR="00077324" w:rsidRPr="00586C9F" w:rsidRDefault="00FB5034">
            <w:pPr>
              <w:numPr>
                <w:ilvl w:val="0"/>
                <w:numId w:val="3"/>
              </w:numPr>
              <w:pBdr>
                <w:top w:val="nil"/>
                <w:left w:val="nil"/>
                <w:bottom w:val="nil"/>
                <w:right w:val="nil"/>
                <w:between w:val="nil"/>
              </w:pBdr>
            </w:pPr>
            <w:r w:rsidRPr="00586C9F">
              <w:t xml:space="preserve">Preliminary diagnoses </w:t>
            </w:r>
          </w:p>
          <w:p w14:paraId="1529D419" w14:textId="77777777" w:rsidR="00077324" w:rsidRPr="00586C9F" w:rsidRDefault="00FB5034">
            <w:pPr>
              <w:numPr>
                <w:ilvl w:val="0"/>
                <w:numId w:val="3"/>
              </w:numPr>
              <w:pBdr>
                <w:top w:val="nil"/>
                <w:left w:val="nil"/>
                <w:bottom w:val="nil"/>
                <w:right w:val="nil"/>
                <w:between w:val="nil"/>
              </w:pBdr>
            </w:pPr>
            <w:r w:rsidRPr="00586C9F">
              <w:t xml:space="preserve">The source of referral </w:t>
            </w:r>
          </w:p>
          <w:p w14:paraId="1529D41A" w14:textId="77777777" w:rsidR="00077324" w:rsidRPr="00586C9F" w:rsidRDefault="00FB5034">
            <w:pPr>
              <w:numPr>
                <w:ilvl w:val="0"/>
                <w:numId w:val="3"/>
              </w:numPr>
              <w:pBdr>
                <w:top w:val="nil"/>
                <w:left w:val="nil"/>
                <w:bottom w:val="nil"/>
                <w:right w:val="nil"/>
                <w:between w:val="nil"/>
              </w:pBdr>
            </w:pPr>
            <w:r w:rsidRPr="00586C9F">
              <w:t xml:space="preserve">The reason for seeking care, as stated by the person receiving services or other individuals who are significantly involved </w:t>
            </w:r>
          </w:p>
          <w:p w14:paraId="1529D41B" w14:textId="77777777" w:rsidR="00077324" w:rsidRPr="00586C9F" w:rsidRDefault="00FB5034">
            <w:pPr>
              <w:numPr>
                <w:ilvl w:val="0"/>
                <w:numId w:val="3"/>
              </w:numPr>
              <w:pBdr>
                <w:top w:val="nil"/>
                <w:left w:val="nil"/>
                <w:bottom w:val="nil"/>
                <w:right w:val="nil"/>
                <w:between w:val="nil"/>
              </w:pBdr>
            </w:pPr>
            <w:r w:rsidRPr="00586C9F">
              <w:t xml:space="preserve">Identification of the immediate clinical care needs related to the diagnosis for mental and substance use disorders of the person receiving services </w:t>
            </w:r>
          </w:p>
          <w:p w14:paraId="1529D41C" w14:textId="77777777" w:rsidR="00077324" w:rsidRPr="00586C9F" w:rsidRDefault="00FB5034">
            <w:pPr>
              <w:numPr>
                <w:ilvl w:val="0"/>
                <w:numId w:val="3"/>
              </w:numPr>
              <w:pBdr>
                <w:top w:val="nil"/>
                <w:left w:val="nil"/>
                <w:bottom w:val="nil"/>
                <w:right w:val="nil"/>
                <w:between w:val="nil"/>
              </w:pBdr>
            </w:pPr>
            <w:r w:rsidRPr="00586C9F">
              <w:t xml:space="preserve">A list of all current prescriptions and over-the counter medications, herbal remedies, and dietary supplements and the indication for any medications </w:t>
            </w:r>
          </w:p>
          <w:p w14:paraId="1529D41D" w14:textId="77777777" w:rsidR="00077324" w:rsidRPr="00586C9F" w:rsidRDefault="00FB5034">
            <w:pPr>
              <w:numPr>
                <w:ilvl w:val="0"/>
                <w:numId w:val="3"/>
              </w:numPr>
              <w:pBdr>
                <w:top w:val="nil"/>
                <w:left w:val="nil"/>
                <w:bottom w:val="nil"/>
                <w:right w:val="nil"/>
                <w:between w:val="nil"/>
              </w:pBdr>
            </w:pPr>
            <w:r w:rsidRPr="00586C9F">
              <w:t xml:space="preserve">A summary of previous mental health and substance use disorder treatments with a focus on which treatments helped and were not helpful </w:t>
            </w:r>
          </w:p>
          <w:p w14:paraId="1529D41E" w14:textId="77777777" w:rsidR="00077324" w:rsidRPr="00586C9F" w:rsidRDefault="00FB5034">
            <w:pPr>
              <w:numPr>
                <w:ilvl w:val="0"/>
                <w:numId w:val="3"/>
              </w:numPr>
              <w:pBdr>
                <w:top w:val="nil"/>
                <w:left w:val="nil"/>
                <w:bottom w:val="nil"/>
                <w:right w:val="nil"/>
                <w:between w:val="nil"/>
              </w:pBdr>
            </w:pPr>
            <w:r w:rsidRPr="00586C9F">
              <w:t xml:space="preserve">The use of any alcohol and/or other drugs the person receiving services may be taking and indication for any current medications </w:t>
            </w:r>
          </w:p>
          <w:p w14:paraId="1529D41F" w14:textId="77777777" w:rsidR="00077324" w:rsidRPr="00586C9F" w:rsidRDefault="00FB5034">
            <w:pPr>
              <w:numPr>
                <w:ilvl w:val="0"/>
                <w:numId w:val="3"/>
              </w:numPr>
              <w:pBdr>
                <w:top w:val="nil"/>
                <w:left w:val="nil"/>
                <w:bottom w:val="nil"/>
                <w:right w:val="nil"/>
                <w:between w:val="nil"/>
              </w:pBdr>
            </w:pPr>
            <w:r w:rsidRPr="00586C9F">
              <w:t>An assessment of whether the person receiving services is a risk to self or to others, including suicide risk factors</w:t>
            </w:r>
          </w:p>
          <w:p w14:paraId="1529D420" w14:textId="77777777" w:rsidR="00077324" w:rsidRPr="00586C9F" w:rsidRDefault="00FB5034">
            <w:pPr>
              <w:numPr>
                <w:ilvl w:val="0"/>
                <w:numId w:val="3"/>
              </w:numPr>
              <w:pBdr>
                <w:top w:val="nil"/>
                <w:left w:val="nil"/>
                <w:bottom w:val="nil"/>
                <w:right w:val="nil"/>
                <w:between w:val="nil"/>
              </w:pBdr>
            </w:pPr>
            <w:r w:rsidRPr="00586C9F">
              <w:t>An assessment of whether the person receiving services has other concerns for their safety, such as intimate partner violence</w:t>
            </w:r>
          </w:p>
          <w:p w14:paraId="1529D421" w14:textId="77777777" w:rsidR="00077324" w:rsidRPr="00586C9F" w:rsidRDefault="00FB5034">
            <w:pPr>
              <w:numPr>
                <w:ilvl w:val="0"/>
                <w:numId w:val="3"/>
              </w:numPr>
              <w:pBdr>
                <w:top w:val="nil"/>
                <w:left w:val="nil"/>
                <w:bottom w:val="nil"/>
                <w:right w:val="nil"/>
                <w:between w:val="nil"/>
              </w:pBdr>
            </w:pPr>
            <w:r w:rsidRPr="00586C9F">
              <w:t xml:space="preserve">Assessment of need for medical care (with referral and follow-up as required) </w:t>
            </w:r>
          </w:p>
          <w:p w14:paraId="1529D422" w14:textId="77777777" w:rsidR="00077324" w:rsidRPr="00586C9F" w:rsidRDefault="00FB5034">
            <w:pPr>
              <w:numPr>
                <w:ilvl w:val="0"/>
                <w:numId w:val="3"/>
              </w:numPr>
              <w:pBdr>
                <w:top w:val="nil"/>
                <w:left w:val="nil"/>
                <w:bottom w:val="nil"/>
                <w:right w:val="nil"/>
                <w:between w:val="nil"/>
              </w:pBdr>
            </w:pPr>
            <w:r w:rsidRPr="00586C9F">
              <w:t xml:space="preserve">A determination of whether the person presently is, or ever has been, a member of the U.S. Armed Services </w:t>
            </w:r>
          </w:p>
          <w:p w14:paraId="1529D423" w14:textId="77777777" w:rsidR="00077324" w:rsidRPr="00586C9F" w:rsidRDefault="00FB5034">
            <w:pPr>
              <w:numPr>
                <w:ilvl w:val="0"/>
                <w:numId w:val="3"/>
              </w:numPr>
              <w:pBdr>
                <w:top w:val="nil"/>
                <w:left w:val="nil"/>
                <w:bottom w:val="nil"/>
                <w:right w:val="nil"/>
                <w:between w:val="nil"/>
              </w:pBdr>
            </w:pPr>
            <w:r w:rsidRPr="00586C9F">
              <w:t xml:space="preserve">For children and youth, whether they have system involvement (such as schools, child welfare, and/or juvenile justice) </w:t>
            </w:r>
          </w:p>
          <w:p w14:paraId="1529D424" w14:textId="77777777" w:rsidR="00077324" w:rsidRPr="00586C9F" w:rsidRDefault="00077324"/>
          <w:p w14:paraId="1529D425" w14:textId="213A5E17" w:rsidR="00077324" w:rsidRPr="00586C9F" w:rsidRDefault="00FB5034">
            <w:r w:rsidRPr="00586C9F">
              <w:t xml:space="preserve">The initial evaluation is conducted by a licensed Master's degree level </w:t>
            </w:r>
            <w:r w:rsidR="004F57F7" w:rsidRPr="00586C9F">
              <w:t>c</w:t>
            </w:r>
            <w:r w:rsidR="001D7311" w:rsidRPr="00586C9F">
              <w:t>linician</w:t>
            </w:r>
            <w:r w:rsidR="003223FA" w:rsidRPr="00586C9F">
              <w:t xml:space="preserve">, </w:t>
            </w:r>
            <w:r w:rsidR="001D7311" w:rsidRPr="00586C9F">
              <w:t>licensed</w:t>
            </w:r>
            <w:r w:rsidR="003223FA" w:rsidRPr="00586C9F">
              <w:t xml:space="preserve"> clinician</w:t>
            </w:r>
            <w:r w:rsidR="001D7311" w:rsidRPr="00586C9F">
              <w:t>,</w:t>
            </w:r>
            <w:r w:rsidR="003223FA" w:rsidRPr="00586C9F">
              <w:t xml:space="preserve"> or clinical trainee, set forth in its contractual </w:t>
            </w:r>
            <w:r w:rsidR="1C95F2DB" w:rsidRPr="00586C9F">
              <w:t>agreement</w:t>
            </w:r>
            <w:r w:rsidR="003223FA" w:rsidRPr="00586C9F">
              <w:t xml:space="preserve"> to provide CCBHC services</w:t>
            </w:r>
          </w:p>
        </w:tc>
        <w:tc>
          <w:tcPr>
            <w:tcW w:w="1680" w:type="dxa"/>
            <w:shd w:val="clear" w:color="auto" w:fill="auto"/>
            <w:tcMar>
              <w:top w:w="100" w:type="dxa"/>
              <w:left w:w="100" w:type="dxa"/>
              <w:bottom w:w="100" w:type="dxa"/>
              <w:right w:w="100" w:type="dxa"/>
            </w:tcMar>
          </w:tcPr>
          <w:p w14:paraId="1529D426" w14:textId="77777777" w:rsidR="00077324" w:rsidRPr="00586C9F" w:rsidRDefault="00077324">
            <w:pPr>
              <w:widowControl w:val="0"/>
              <w:pBdr>
                <w:top w:val="nil"/>
                <w:left w:val="nil"/>
                <w:bottom w:val="nil"/>
                <w:right w:val="nil"/>
                <w:between w:val="nil"/>
              </w:pBdr>
              <w:rPr>
                <w:b/>
              </w:rPr>
            </w:pPr>
          </w:p>
        </w:tc>
        <w:tc>
          <w:tcPr>
            <w:tcW w:w="1680" w:type="dxa"/>
            <w:shd w:val="clear" w:color="auto" w:fill="auto"/>
            <w:tcMar>
              <w:top w:w="100" w:type="dxa"/>
              <w:left w:w="100" w:type="dxa"/>
              <w:bottom w:w="100" w:type="dxa"/>
              <w:right w:w="100" w:type="dxa"/>
            </w:tcMar>
          </w:tcPr>
          <w:p w14:paraId="1529D427" w14:textId="77777777" w:rsidR="00077324" w:rsidRPr="00586C9F" w:rsidRDefault="00077324">
            <w:pPr>
              <w:widowControl w:val="0"/>
              <w:pBdr>
                <w:top w:val="nil"/>
                <w:left w:val="nil"/>
                <w:bottom w:val="nil"/>
                <w:right w:val="nil"/>
                <w:between w:val="nil"/>
              </w:pBdr>
              <w:rPr>
                <w:b/>
              </w:rPr>
            </w:pPr>
          </w:p>
        </w:tc>
      </w:tr>
      <w:tr w:rsidR="00586C9F" w:rsidRPr="00586C9F" w14:paraId="1529D43C" w14:textId="77777777" w:rsidTr="47047E2C">
        <w:tc>
          <w:tcPr>
            <w:tcW w:w="1185" w:type="dxa"/>
            <w:shd w:val="clear" w:color="auto" w:fill="auto"/>
            <w:tcMar>
              <w:top w:w="100" w:type="dxa"/>
              <w:left w:w="100" w:type="dxa"/>
              <w:bottom w:w="100" w:type="dxa"/>
              <w:right w:w="100" w:type="dxa"/>
            </w:tcMar>
          </w:tcPr>
          <w:p w14:paraId="1529D429" w14:textId="77777777" w:rsidR="00077324" w:rsidRPr="00586C9F" w:rsidRDefault="00FB5034">
            <w:pPr>
              <w:widowControl w:val="0"/>
              <w:pBdr>
                <w:top w:val="nil"/>
                <w:left w:val="nil"/>
                <w:bottom w:val="nil"/>
                <w:right w:val="nil"/>
                <w:between w:val="nil"/>
              </w:pBdr>
            </w:pPr>
            <w:r w:rsidRPr="00586C9F">
              <w:t>4.d.4</w:t>
            </w:r>
          </w:p>
        </w:tc>
        <w:tc>
          <w:tcPr>
            <w:tcW w:w="8429" w:type="dxa"/>
            <w:shd w:val="clear" w:color="auto" w:fill="auto"/>
            <w:tcMar>
              <w:top w:w="100" w:type="dxa"/>
              <w:left w:w="100" w:type="dxa"/>
              <w:bottom w:w="100" w:type="dxa"/>
              <w:right w:w="100" w:type="dxa"/>
            </w:tcMar>
          </w:tcPr>
          <w:p w14:paraId="1529D42A" w14:textId="78E9F43B" w:rsidR="00077324" w:rsidRPr="00586C9F" w:rsidRDefault="00FB5034">
            <w:r w:rsidRPr="00586C9F">
              <w:t xml:space="preserve">A comprehensive evaluation is required for all people receiving CCBHC services. Subject to applicable state, federal, or other accreditation standards, clinicians </w:t>
            </w:r>
            <w:r w:rsidRPr="00586C9F">
              <w:lastRenderedPageBreak/>
              <w:t xml:space="preserve">should use their clinical judgment with respect to the depth of questioning within the assessment so that the assessment actively engages the person receiving services around their presenting concern(s). The evaluation should gather the amount of information that is commensurate with the complexity of their specific needs, and prioritize preferences of people receiving services with respect to the depth of evaluation and their treatment goals. The evaluation shall gather information for a treatment plan and crisis prevention plan. The comprehensive evaluation must be completed within 60 days of initial evaluation. Providers that oversee the treatment plan are required to see the </w:t>
            </w:r>
            <w:r w:rsidR="006730E5" w:rsidRPr="00586C9F">
              <w:t>person receiving services and family/legal guardian</w:t>
            </w:r>
            <w:r w:rsidRPr="00586C9F">
              <w:t xml:space="preserve"> again</w:t>
            </w:r>
            <w:r w:rsidR="00EF4D44" w:rsidRPr="00586C9F">
              <w:t xml:space="preserve">, if applicable, </w:t>
            </w:r>
            <w:r w:rsidRPr="00586C9F">
              <w:t>or review the documentation to certify the treatment and specific treatment methods at intervals not to exceed 90 days</w:t>
            </w:r>
            <w:r w:rsidR="00604AFD" w:rsidRPr="00586C9F">
              <w:t>, unless the state, federal, or applicable accreditation standards are more stringent</w:t>
            </w:r>
            <w:r w:rsidRPr="00586C9F">
              <w:t xml:space="preserve">. These reviews must be documented in writing. The evaluation shall include: </w:t>
            </w:r>
          </w:p>
          <w:p w14:paraId="1529D42B" w14:textId="77777777" w:rsidR="00077324" w:rsidRPr="00586C9F" w:rsidRDefault="00FB5034">
            <w:pPr>
              <w:numPr>
                <w:ilvl w:val="0"/>
                <w:numId w:val="5"/>
              </w:numPr>
              <w:pBdr>
                <w:top w:val="nil"/>
                <w:left w:val="nil"/>
                <w:bottom w:val="nil"/>
                <w:right w:val="nil"/>
                <w:between w:val="nil"/>
              </w:pBdr>
            </w:pPr>
            <w:r w:rsidRPr="00586C9F">
              <w:t xml:space="preserve">Reasons for seeking services at the CCBHC, including information regarding onset of symptoms, severity of symptoms, and circumstances leading to the presentation to the CCBHC of the person receiving services. </w:t>
            </w:r>
          </w:p>
          <w:p w14:paraId="1529D42C" w14:textId="77777777" w:rsidR="00077324" w:rsidRPr="00586C9F" w:rsidRDefault="00FB5034">
            <w:pPr>
              <w:numPr>
                <w:ilvl w:val="0"/>
                <w:numId w:val="5"/>
              </w:numPr>
              <w:pBdr>
                <w:top w:val="nil"/>
                <w:left w:val="nil"/>
                <w:bottom w:val="nil"/>
                <w:right w:val="nil"/>
                <w:between w:val="nil"/>
              </w:pBdr>
            </w:pPr>
            <w:r w:rsidRPr="00586C9F">
              <w:t xml:space="preserve">An overview of relevant social supports; social determinants of health; and health- related social needs such as housing, vocational, and educational status; family/caregiver and social support; legal issues; and insurance status. </w:t>
            </w:r>
          </w:p>
          <w:p w14:paraId="1529D42D" w14:textId="77777777" w:rsidR="00077324" w:rsidRPr="00586C9F" w:rsidRDefault="00FB5034">
            <w:pPr>
              <w:numPr>
                <w:ilvl w:val="0"/>
                <w:numId w:val="5"/>
              </w:numPr>
              <w:pBdr>
                <w:top w:val="nil"/>
                <w:left w:val="nil"/>
                <w:bottom w:val="nil"/>
                <w:right w:val="nil"/>
                <w:between w:val="nil"/>
              </w:pBdr>
            </w:pPr>
            <w:r w:rsidRPr="00586C9F">
              <w:t xml:space="preserve">A description of cultural and environmental factors that may affect the treatment plan of the person receiving services, including the need for linguistic services or supports for people with LEP. </w:t>
            </w:r>
          </w:p>
          <w:p w14:paraId="1529D42E" w14:textId="77777777" w:rsidR="00077324" w:rsidRPr="00586C9F" w:rsidRDefault="00FB5034">
            <w:pPr>
              <w:numPr>
                <w:ilvl w:val="0"/>
                <w:numId w:val="5"/>
              </w:numPr>
              <w:pBdr>
                <w:top w:val="nil"/>
                <w:left w:val="nil"/>
                <w:bottom w:val="nil"/>
                <w:right w:val="nil"/>
                <w:between w:val="nil"/>
              </w:pBdr>
            </w:pPr>
            <w:r w:rsidRPr="00586C9F">
              <w:t xml:space="preserve">Pregnancy and/or caregiver status. </w:t>
            </w:r>
          </w:p>
          <w:p w14:paraId="1529D42F" w14:textId="77777777" w:rsidR="00077324" w:rsidRPr="00586C9F" w:rsidRDefault="00FB5034">
            <w:pPr>
              <w:numPr>
                <w:ilvl w:val="0"/>
                <w:numId w:val="5"/>
              </w:numPr>
              <w:pBdr>
                <w:top w:val="nil"/>
                <w:left w:val="nil"/>
                <w:bottom w:val="nil"/>
                <w:right w:val="nil"/>
                <w:between w:val="nil"/>
              </w:pBdr>
            </w:pPr>
            <w:r w:rsidRPr="00586C9F">
              <w:t xml:space="preserve">Behavioral health history, including trauma history and previous therapeutic interventions and hospitalizations with a focus on what was helpful and what was not helpful in past treatments. </w:t>
            </w:r>
          </w:p>
          <w:p w14:paraId="1529D430" w14:textId="77777777" w:rsidR="00077324" w:rsidRPr="00586C9F" w:rsidRDefault="00FB5034">
            <w:pPr>
              <w:numPr>
                <w:ilvl w:val="0"/>
                <w:numId w:val="5"/>
              </w:numPr>
              <w:pBdr>
                <w:top w:val="nil"/>
                <w:left w:val="nil"/>
                <w:bottom w:val="nil"/>
                <w:right w:val="nil"/>
                <w:between w:val="nil"/>
              </w:pBdr>
            </w:pPr>
            <w:r w:rsidRPr="00586C9F">
              <w:t xml:space="preserve">Relevant medical history and major health conditions that impact current psychological status. </w:t>
            </w:r>
          </w:p>
          <w:p w14:paraId="1529D431" w14:textId="77777777" w:rsidR="00077324" w:rsidRPr="00586C9F" w:rsidRDefault="00FB5034">
            <w:pPr>
              <w:numPr>
                <w:ilvl w:val="0"/>
                <w:numId w:val="5"/>
              </w:numPr>
              <w:pBdr>
                <w:top w:val="nil"/>
                <w:left w:val="nil"/>
                <w:bottom w:val="nil"/>
                <w:right w:val="nil"/>
                <w:between w:val="nil"/>
              </w:pBdr>
            </w:pPr>
            <w:r w:rsidRPr="00586C9F">
              <w:t xml:space="preserve">A medication list including prescriptions, over-the counter medications, herbal remedies, dietary supplements, and other treatments or medications </w:t>
            </w:r>
            <w:r w:rsidRPr="00586C9F">
              <w:lastRenderedPageBreak/>
              <w:t xml:space="preserve">of the person receiving services. Include those identified in a Prescription Drug Monitoring Program (PDMP) that could affect their clinical presentation and/or pharmacotherapy, as well as information on allergies including medication allergies. </w:t>
            </w:r>
          </w:p>
          <w:p w14:paraId="1529D432" w14:textId="77777777" w:rsidR="00077324" w:rsidRPr="00586C9F" w:rsidRDefault="00FB5034">
            <w:pPr>
              <w:numPr>
                <w:ilvl w:val="0"/>
                <w:numId w:val="5"/>
              </w:numPr>
              <w:pBdr>
                <w:top w:val="nil"/>
                <w:left w:val="nil"/>
                <w:bottom w:val="nil"/>
                <w:right w:val="nil"/>
                <w:between w:val="nil"/>
              </w:pBdr>
            </w:pPr>
            <w:r w:rsidRPr="00586C9F">
              <w:t>An examination that includes current mental status, mental health (including depression screening, and other tools that may be used in ongoing measurement- based care), substance use disorders (including tobacco, alcohol, and other drugs), and gambling.</w:t>
            </w:r>
          </w:p>
          <w:p w14:paraId="1529D433" w14:textId="77777777" w:rsidR="00077324" w:rsidRPr="00586C9F" w:rsidRDefault="00FB5034">
            <w:pPr>
              <w:numPr>
                <w:ilvl w:val="0"/>
                <w:numId w:val="5"/>
              </w:numPr>
              <w:pBdr>
                <w:top w:val="nil"/>
                <w:left w:val="nil"/>
                <w:bottom w:val="nil"/>
                <w:right w:val="nil"/>
                <w:between w:val="nil"/>
              </w:pBdr>
            </w:pPr>
            <w:r w:rsidRPr="00586C9F">
              <w:t xml:space="preserve">Basic cognitive screening for cognitive impairment. </w:t>
            </w:r>
          </w:p>
          <w:p w14:paraId="1529D434" w14:textId="77777777" w:rsidR="00077324" w:rsidRPr="00586C9F" w:rsidRDefault="00FB5034">
            <w:pPr>
              <w:numPr>
                <w:ilvl w:val="0"/>
                <w:numId w:val="5"/>
              </w:numPr>
              <w:pBdr>
                <w:top w:val="nil"/>
                <w:left w:val="nil"/>
                <w:bottom w:val="nil"/>
                <w:right w:val="nil"/>
                <w:between w:val="nil"/>
              </w:pBdr>
            </w:pPr>
            <w:r w:rsidRPr="00586C9F">
              <w:t xml:space="preserve">Assessment of imminent risk, including suicide risk, withdrawal and overdose risk, danger to self or others, urgent or critical medical conditions, and other immediate risks including threats from another person. </w:t>
            </w:r>
          </w:p>
          <w:p w14:paraId="1529D435" w14:textId="77777777" w:rsidR="00077324" w:rsidRPr="00586C9F" w:rsidRDefault="00FB5034">
            <w:pPr>
              <w:numPr>
                <w:ilvl w:val="0"/>
                <w:numId w:val="5"/>
              </w:numPr>
              <w:pBdr>
                <w:top w:val="nil"/>
                <w:left w:val="nil"/>
                <w:bottom w:val="nil"/>
                <w:right w:val="nil"/>
                <w:between w:val="nil"/>
              </w:pBdr>
            </w:pPr>
            <w:r w:rsidRPr="00586C9F">
              <w:t xml:space="preserve">The strengths, goals, preferences, and other factors to be considered in treatment and recovery planning of the person receiving services. </w:t>
            </w:r>
          </w:p>
          <w:p w14:paraId="1529D436" w14:textId="77777777" w:rsidR="00077324" w:rsidRPr="00586C9F" w:rsidRDefault="00FB5034">
            <w:pPr>
              <w:numPr>
                <w:ilvl w:val="0"/>
                <w:numId w:val="5"/>
              </w:numPr>
              <w:pBdr>
                <w:top w:val="nil"/>
                <w:left w:val="nil"/>
                <w:bottom w:val="nil"/>
                <w:right w:val="nil"/>
                <w:between w:val="nil"/>
              </w:pBdr>
            </w:pPr>
            <w:r w:rsidRPr="00586C9F">
              <w:t xml:space="preserve">Assessment of the need for other services required by the statute (i.e., peer and family/caregiver support services, targeted case management, psychiatric rehabilitation services). </w:t>
            </w:r>
          </w:p>
          <w:p w14:paraId="1529D437" w14:textId="77777777" w:rsidR="00077324" w:rsidRPr="00586C9F" w:rsidRDefault="00FB5034">
            <w:pPr>
              <w:numPr>
                <w:ilvl w:val="0"/>
                <w:numId w:val="5"/>
              </w:numPr>
              <w:pBdr>
                <w:top w:val="nil"/>
                <w:left w:val="nil"/>
                <w:bottom w:val="nil"/>
                <w:right w:val="nil"/>
                <w:between w:val="nil"/>
              </w:pBdr>
            </w:pPr>
            <w:r w:rsidRPr="00586C9F">
              <w:t>Assessment of any relevant social service needs of the person receiving services, with necessary referrals made to social services. For children and youth receiving services, assessment of systems involvement such as child welfare and juvenile justice and referral to child welfare agencies as appropriate.</w:t>
            </w:r>
          </w:p>
          <w:p w14:paraId="1529D438" w14:textId="77777777" w:rsidR="00077324" w:rsidRPr="00586C9F" w:rsidRDefault="00FB5034">
            <w:pPr>
              <w:numPr>
                <w:ilvl w:val="0"/>
                <w:numId w:val="5"/>
              </w:numPr>
              <w:pBdr>
                <w:top w:val="nil"/>
                <w:left w:val="nil"/>
                <w:bottom w:val="nil"/>
                <w:right w:val="nil"/>
                <w:between w:val="nil"/>
              </w:pBdr>
            </w:pPr>
            <w:r w:rsidRPr="00586C9F">
              <w:t xml:space="preserve">An assessment of need for a physical exam or further evaluation by appropriate health care professionals, including the primary care provider (with appropriate referral and follow-up) of the person receiving services. </w:t>
            </w:r>
          </w:p>
          <w:p w14:paraId="1529D439" w14:textId="77777777" w:rsidR="00077324" w:rsidRPr="00586C9F" w:rsidRDefault="00FB5034">
            <w:pPr>
              <w:numPr>
                <w:ilvl w:val="0"/>
                <w:numId w:val="5"/>
              </w:numPr>
              <w:pBdr>
                <w:top w:val="nil"/>
                <w:left w:val="nil"/>
                <w:bottom w:val="nil"/>
                <w:right w:val="nil"/>
                <w:between w:val="nil"/>
              </w:pBdr>
            </w:pPr>
            <w:r w:rsidRPr="00586C9F">
              <w:t xml:space="preserve">The preferences of the person receiving services regarding the use technologies such as telehealth/telemedicine, video conferencing, remote patient monitoring, and asynchronous interventions. </w:t>
            </w:r>
          </w:p>
        </w:tc>
        <w:tc>
          <w:tcPr>
            <w:tcW w:w="1680" w:type="dxa"/>
            <w:shd w:val="clear" w:color="auto" w:fill="auto"/>
            <w:tcMar>
              <w:top w:w="100" w:type="dxa"/>
              <w:left w:w="100" w:type="dxa"/>
              <w:bottom w:w="100" w:type="dxa"/>
              <w:right w:w="100" w:type="dxa"/>
            </w:tcMar>
          </w:tcPr>
          <w:p w14:paraId="1529D43A" w14:textId="519C9C38" w:rsidR="00077324" w:rsidRPr="00586C9F" w:rsidRDefault="00560290">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3B" w14:textId="77777777" w:rsidR="00077324" w:rsidRPr="00586C9F" w:rsidRDefault="00077324">
            <w:pPr>
              <w:widowControl w:val="0"/>
              <w:pBdr>
                <w:top w:val="nil"/>
                <w:left w:val="nil"/>
                <w:bottom w:val="nil"/>
                <w:right w:val="nil"/>
                <w:between w:val="nil"/>
              </w:pBdr>
              <w:rPr>
                <w:b/>
              </w:rPr>
            </w:pPr>
          </w:p>
        </w:tc>
      </w:tr>
      <w:tr w:rsidR="00586C9F" w:rsidRPr="00586C9F" w14:paraId="1529D441" w14:textId="77777777" w:rsidTr="47047E2C">
        <w:tc>
          <w:tcPr>
            <w:tcW w:w="1185" w:type="dxa"/>
            <w:shd w:val="clear" w:color="auto" w:fill="auto"/>
            <w:tcMar>
              <w:top w:w="100" w:type="dxa"/>
              <w:left w:w="100" w:type="dxa"/>
              <w:bottom w:w="100" w:type="dxa"/>
              <w:right w:w="100" w:type="dxa"/>
            </w:tcMar>
          </w:tcPr>
          <w:p w14:paraId="1529D43D" w14:textId="77777777" w:rsidR="00077324" w:rsidRPr="00586C9F" w:rsidRDefault="00FB5034">
            <w:pPr>
              <w:widowControl w:val="0"/>
              <w:pBdr>
                <w:top w:val="nil"/>
                <w:left w:val="nil"/>
                <w:bottom w:val="nil"/>
                <w:right w:val="nil"/>
                <w:between w:val="nil"/>
              </w:pBdr>
            </w:pPr>
            <w:r w:rsidRPr="00586C9F">
              <w:lastRenderedPageBreak/>
              <w:t>4.d.5</w:t>
            </w:r>
          </w:p>
        </w:tc>
        <w:tc>
          <w:tcPr>
            <w:tcW w:w="8429" w:type="dxa"/>
            <w:shd w:val="clear" w:color="auto" w:fill="auto"/>
            <w:tcMar>
              <w:top w:w="100" w:type="dxa"/>
              <w:left w:w="100" w:type="dxa"/>
              <w:bottom w:w="100" w:type="dxa"/>
              <w:right w:w="100" w:type="dxa"/>
            </w:tcMar>
          </w:tcPr>
          <w:p w14:paraId="1529D43E" w14:textId="4989B493" w:rsidR="00077324" w:rsidRPr="00586C9F" w:rsidRDefault="00FB5034">
            <w:r w:rsidRPr="00586C9F">
              <w:t xml:space="preserve">Screening and assessment conducted by the CCBHC related to behavioral health include those for which the CCBHC will be accountable pursuant to program </w:t>
            </w:r>
            <w:r w:rsidRPr="00586C9F">
              <w:lastRenderedPageBreak/>
              <w:t xml:space="preserve">requirement 5, Attachment F Quality Metrics, and Attachment G Evidence Based Practices, Assessments, and Screeners. The CCBHC should not take non-inclusion of a specific metric in Attachment F or G as a reason not to provide clinically indicated behavioral health screening or assessment. </w:t>
            </w:r>
            <w:r w:rsidRPr="00586C9F">
              <w:br/>
            </w:r>
            <w:r w:rsidRPr="00586C9F">
              <w:br/>
            </w:r>
            <w:r w:rsidRPr="00586C9F">
              <w:rPr>
                <w:i/>
              </w:rPr>
              <w:t xml:space="preserve">The State will define a pre-approved list of screening and assessment tools that a CCBHC may use </w:t>
            </w:r>
            <w:r w:rsidR="6D565F7E" w:rsidRPr="00586C9F">
              <w:rPr>
                <w:i/>
                <w:iCs/>
              </w:rPr>
              <w:t xml:space="preserve">and is considering </w:t>
            </w:r>
            <w:r w:rsidRPr="00586C9F">
              <w:rPr>
                <w:i/>
                <w:iCs/>
              </w:rPr>
              <w:t>those listed</w:t>
            </w:r>
            <w:r w:rsidRPr="00586C9F">
              <w:rPr>
                <w:i/>
              </w:rPr>
              <w:t xml:space="preserve"> in Attachment G</w:t>
            </w:r>
            <w:r w:rsidR="57FB4D93" w:rsidRPr="00586C9F">
              <w:rPr>
                <w:i/>
                <w:iCs/>
              </w:rPr>
              <w:t>.</w:t>
            </w:r>
            <w:r w:rsidRPr="00586C9F">
              <w:rPr>
                <w:i/>
              </w:rPr>
              <w:t xml:space="preserve"> </w:t>
            </w:r>
            <w:r w:rsidR="57C68C65" w:rsidRPr="00586C9F">
              <w:rPr>
                <w:i/>
                <w:iCs/>
              </w:rPr>
              <w:t xml:space="preserve">The State will also establish a list of required Evidence-Based Practices that each CCBHC must use and optional, recommended practices. </w:t>
            </w:r>
            <w:r w:rsidR="32AD3CC9" w:rsidRPr="00586C9F">
              <w:rPr>
                <w:i/>
                <w:iCs/>
              </w:rPr>
              <w:t>Th</w:t>
            </w:r>
            <w:r w:rsidR="4E14627E" w:rsidRPr="00586C9F">
              <w:rPr>
                <w:i/>
                <w:iCs/>
              </w:rPr>
              <w:t>ese</w:t>
            </w:r>
            <w:r w:rsidR="32AD3CC9" w:rsidRPr="00586C9F">
              <w:rPr>
                <w:i/>
                <w:iCs/>
              </w:rPr>
              <w:t xml:space="preserve"> list</w:t>
            </w:r>
            <w:r w:rsidR="6ED42B16" w:rsidRPr="00586C9F">
              <w:rPr>
                <w:i/>
                <w:iCs/>
              </w:rPr>
              <w:t>s</w:t>
            </w:r>
            <w:r w:rsidR="32AD3CC9" w:rsidRPr="00586C9F">
              <w:rPr>
                <w:i/>
                <w:iCs/>
              </w:rPr>
              <w:t xml:space="preserve"> will be finalized during the Demonstration Program, </w:t>
            </w:r>
            <w:r w:rsidRPr="00586C9F">
              <w:rPr>
                <w:i/>
                <w:iCs/>
              </w:rPr>
              <w:t>informed</w:t>
            </w:r>
            <w:r w:rsidRPr="00586C9F">
              <w:rPr>
                <w:i/>
              </w:rPr>
              <w:t xml:space="preserve"> by CNAs, data submitted in other State systems, and findings during the Demonstration. </w:t>
            </w:r>
          </w:p>
        </w:tc>
        <w:tc>
          <w:tcPr>
            <w:tcW w:w="1680" w:type="dxa"/>
            <w:shd w:val="clear" w:color="auto" w:fill="auto"/>
            <w:tcMar>
              <w:top w:w="100" w:type="dxa"/>
              <w:left w:w="100" w:type="dxa"/>
              <w:bottom w:w="100" w:type="dxa"/>
              <w:right w:w="100" w:type="dxa"/>
            </w:tcMar>
          </w:tcPr>
          <w:p w14:paraId="1529D43F" w14:textId="74999636" w:rsidR="00077324" w:rsidRPr="00586C9F" w:rsidRDefault="00560290">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40" w14:textId="77777777" w:rsidR="00077324" w:rsidRPr="00586C9F" w:rsidRDefault="00077324">
            <w:pPr>
              <w:widowControl w:val="0"/>
              <w:pBdr>
                <w:top w:val="nil"/>
                <w:left w:val="nil"/>
                <w:bottom w:val="nil"/>
                <w:right w:val="nil"/>
                <w:between w:val="nil"/>
              </w:pBdr>
              <w:rPr>
                <w:b/>
              </w:rPr>
            </w:pPr>
          </w:p>
        </w:tc>
      </w:tr>
      <w:tr w:rsidR="00586C9F" w:rsidRPr="00586C9F" w14:paraId="1529D446" w14:textId="77777777" w:rsidTr="47047E2C">
        <w:tc>
          <w:tcPr>
            <w:tcW w:w="1185" w:type="dxa"/>
            <w:shd w:val="clear" w:color="auto" w:fill="auto"/>
            <w:tcMar>
              <w:top w:w="100" w:type="dxa"/>
              <w:left w:w="100" w:type="dxa"/>
              <w:bottom w:w="100" w:type="dxa"/>
              <w:right w:w="100" w:type="dxa"/>
            </w:tcMar>
          </w:tcPr>
          <w:p w14:paraId="1529D442" w14:textId="77777777" w:rsidR="00077324" w:rsidRPr="00586C9F" w:rsidRDefault="00FB5034">
            <w:pPr>
              <w:widowControl w:val="0"/>
              <w:pBdr>
                <w:top w:val="nil"/>
                <w:left w:val="nil"/>
                <w:bottom w:val="nil"/>
                <w:right w:val="nil"/>
                <w:between w:val="nil"/>
              </w:pBdr>
            </w:pPr>
            <w:r w:rsidRPr="00586C9F">
              <w:t>4.d.6</w:t>
            </w:r>
          </w:p>
        </w:tc>
        <w:tc>
          <w:tcPr>
            <w:tcW w:w="8429" w:type="dxa"/>
            <w:shd w:val="clear" w:color="auto" w:fill="auto"/>
            <w:tcMar>
              <w:top w:w="100" w:type="dxa"/>
              <w:left w:w="100" w:type="dxa"/>
              <w:bottom w:w="100" w:type="dxa"/>
              <w:right w:w="100" w:type="dxa"/>
            </w:tcMar>
          </w:tcPr>
          <w:p w14:paraId="1529D443" w14:textId="12481546" w:rsidR="00077324" w:rsidRPr="00586C9F" w:rsidRDefault="00FB5034">
            <w:r w:rsidRPr="00586C9F">
              <w:t>The CCBHC uses standardized and validated and developmentally appropriate screening and assessment tools appropriate for the person and, where warranted, brief motivational interviewing techniques to facilitate engagement. The CCBHC must use State-approved screening and assessment tools</w:t>
            </w:r>
            <w:r w:rsidR="1D04219F" w:rsidRPr="00586C9F">
              <w:t>.</w:t>
            </w:r>
          </w:p>
        </w:tc>
        <w:tc>
          <w:tcPr>
            <w:tcW w:w="1680" w:type="dxa"/>
            <w:shd w:val="clear" w:color="auto" w:fill="auto"/>
            <w:tcMar>
              <w:top w:w="100" w:type="dxa"/>
              <w:left w:w="100" w:type="dxa"/>
              <w:bottom w:w="100" w:type="dxa"/>
              <w:right w:w="100" w:type="dxa"/>
            </w:tcMar>
          </w:tcPr>
          <w:p w14:paraId="1529D444" w14:textId="584A97EB" w:rsidR="00077324" w:rsidRPr="00586C9F" w:rsidRDefault="0056029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45" w14:textId="77777777" w:rsidR="00077324" w:rsidRPr="00586C9F" w:rsidRDefault="00077324">
            <w:pPr>
              <w:widowControl w:val="0"/>
              <w:pBdr>
                <w:top w:val="nil"/>
                <w:left w:val="nil"/>
                <w:bottom w:val="nil"/>
                <w:right w:val="nil"/>
                <w:between w:val="nil"/>
              </w:pBdr>
              <w:rPr>
                <w:b/>
              </w:rPr>
            </w:pPr>
          </w:p>
        </w:tc>
      </w:tr>
      <w:tr w:rsidR="00586C9F" w:rsidRPr="00586C9F" w14:paraId="1529D44B" w14:textId="77777777" w:rsidTr="47047E2C">
        <w:tc>
          <w:tcPr>
            <w:tcW w:w="1185" w:type="dxa"/>
            <w:shd w:val="clear" w:color="auto" w:fill="auto"/>
            <w:tcMar>
              <w:top w:w="100" w:type="dxa"/>
              <w:left w:w="100" w:type="dxa"/>
              <w:bottom w:w="100" w:type="dxa"/>
              <w:right w:w="100" w:type="dxa"/>
            </w:tcMar>
          </w:tcPr>
          <w:p w14:paraId="1529D447" w14:textId="77777777" w:rsidR="00077324" w:rsidRPr="00586C9F" w:rsidRDefault="00FB5034">
            <w:pPr>
              <w:widowControl w:val="0"/>
              <w:pBdr>
                <w:top w:val="nil"/>
                <w:left w:val="nil"/>
                <w:bottom w:val="nil"/>
                <w:right w:val="nil"/>
                <w:between w:val="nil"/>
              </w:pBdr>
            </w:pPr>
            <w:r w:rsidRPr="00586C9F">
              <w:t>4.d.7</w:t>
            </w:r>
          </w:p>
        </w:tc>
        <w:tc>
          <w:tcPr>
            <w:tcW w:w="8429" w:type="dxa"/>
            <w:shd w:val="clear" w:color="auto" w:fill="auto"/>
            <w:tcMar>
              <w:top w:w="100" w:type="dxa"/>
              <w:left w:w="100" w:type="dxa"/>
              <w:bottom w:w="100" w:type="dxa"/>
              <w:right w:w="100" w:type="dxa"/>
            </w:tcMar>
          </w:tcPr>
          <w:p w14:paraId="1529D448" w14:textId="77777777" w:rsidR="00077324" w:rsidRPr="00586C9F" w:rsidRDefault="00FB5034">
            <w:r w:rsidRPr="00586C9F">
              <w:t>The CCBHC uses culturally and linguistically appropriate screening tools and approaches that accommodate all literacy levels and disabilities (e.g., hearing disability, cognitive limitations), when appropriate. The CCBHC should utilize interpreters when possible, pursuant to their community's needs. Interpreters must be fluent in English and the relevant non-English language, and meet the remaining qualifications outlined in Criteria 1.d.2.</w:t>
            </w:r>
          </w:p>
        </w:tc>
        <w:tc>
          <w:tcPr>
            <w:tcW w:w="1680" w:type="dxa"/>
            <w:shd w:val="clear" w:color="auto" w:fill="auto"/>
            <w:tcMar>
              <w:top w:w="100" w:type="dxa"/>
              <w:left w:w="100" w:type="dxa"/>
              <w:bottom w:w="100" w:type="dxa"/>
              <w:right w:w="100" w:type="dxa"/>
            </w:tcMar>
          </w:tcPr>
          <w:p w14:paraId="1529D449" w14:textId="4799FD27" w:rsidR="00077324" w:rsidRPr="00586C9F" w:rsidRDefault="0056029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4A" w14:textId="77777777" w:rsidR="00077324" w:rsidRPr="00586C9F" w:rsidRDefault="00077324">
            <w:pPr>
              <w:widowControl w:val="0"/>
              <w:pBdr>
                <w:top w:val="nil"/>
                <w:left w:val="nil"/>
                <w:bottom w:val="nil"/>
                <w:right w:val="nil"/>
                <w:between w:val="nil"/>
              </w:pBdr>
              <w:rPr>
                <w:b/>
              </w:rPr>
            </w:pPr>
          </w:p>
        </w:tc>
      </w:tr>
      <w:tr w:rsidR="00586C9F" w:rsidRPr="00586C9F" w14:paraId="1529D450" w14:textId="77777777" w:rsidTr="47047E2C">
        <w:tc>
          <w:tcPr>
            <w:tcW w:w="1185" w:type="dxa"/>
            <w:shd w:val="clear" w:color="auto" w:fill="auto"/>
            <w:tcMar>
              <w:top w:w="100" w:type="dxa"/>
              <w:left w:w="100" w:type="dxa"/>
              <w:bottom w:w="100" w:type="dxa"/>
              <w:right w:w="100" w:type="dxa"/>
            </w:tcMar>
          </w:tcPr>
          <w:p w14:paraId="1529D44C" w14:textId="77777777" w:rsidR="00077324" w:rsidRPr="00586C9F" w:rsidRDefault="00FB5034">
            <w:pPr>
              <w:widowControl w:val="0"/>
              <w:pBdr>
                <w:top w:val="nil"/>
                <w:left w:val="nil"/>
                <w:bottom w:val="nil"/>
                <w:right w:val="nil"/>
                <w:between w:val="nil"/>
              </w:pBdr>
            </w:pPr>
            <w:r w:rsidRPr="00586C9F">
              <w:t>4.d.8</w:t>
            </w:r>
          </w:p>
        </w:tc>
        <w:tc>
          <w:tcPr>
            <w:tcW w:w="8429" w:type="dxa"/>
            <w:shd w:val="clear" w:color="auto" w:fill="auto"/>
            <w:tcMar>
              <w:top w:w="100" w:type="dxa"/>
              <w:left w:w="100" w:type="dxa"/>
              <w:bottom w:w="100" w:type="dxa"/>
              <w:right w:w="100" w:type="dxa"/>
            </w:tcMar>
          </w:tcPr>
          <w:p w14:paraId="1529D44D" w14:textId="77777777" w:rsidR="00077324" w:rsidRPr="00586C9F" w:rsidRDefault="00FB5034">
            <w:r w:rsidRPr="00586C9F">
              <w:t xml:space="preserve">If the preliminary triage identifies unsafe substance use including problematic alcohol or other substance use, the CCBHC conducts a brief intervention and the person receiving services is provided a full assessment and treatment, if appropriate within the level of care of the CCBHC, or referred to a more appropriate level of care. If the screening identifies more immediate threats to the safety of the person receiving services, the CCBHC will take appropriate action as described in 2.b.1. </w:t>
            </w:r>
          </w:p>
        </w:tc>
        <w:tc>
          <w:tcPr>
            <w:tcW w:w="1680" w:type="dxa"/>
            <w:shd w:val="clear" w:color="auto" w:fill="auto"/>
            <w:tcMar>
              <w:top w:w="100" w:type="dxa"/>
              <w:left w:w="100" w:type="dxa"/>
              <w:bottom w:w="100" w:type="dxa"/>
              <w:right w:w="100" w:type="dxa"/>
            </w:tcMar>
          </w:tcPr>
          <w:p w14:paraId="1529D44E" w14:textId="020CEBBB" w:rsidR="00077324" w:rsidRPr="00586C9F" w:rsidRDefault="0056029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4F" w14:textId="77777777" w:rsidR="00077324" w:rsidRPr="00586C9F" w:rsidRDefault="00077324">
            <w:pPr>
              <w:widowControl w:val="0"/>
              <w:pBdr>
                <w:top w:val="nil"/>
                <w:left w:val="nil"/>
                <w:bottom w:val="nil"/>
                <w:right w:val="nil"/>
                <w:between w:val="nil"/>
              </w:pBdr>
              <w:rPr>
                <w:b/>
              </w:rPr>
            </w:pPr>
          </w:p>
        </w:tc>
      </w:tr>
      <w:tr w:rsidR="00586C9F" w:rsidRPr="00586C9F" w14:paraId="1529D455" w14:textId="77777777" w:rsidTr="47047E2C">
        <w:tc>
          <w:tcPr>
            <w:tcW w:w="1185" w:type="dxa"/>
            <w:shd w:val="clear" w:color="auto" w:fill="auto"/>
            <w:tcMar>
              <w:top w:w="100" w:type="dxa"/>
              <w:left w:w="100" w:type="dxa"/>
              <w:bottom w:w="100" w:type="dxa"/>
              <w:right w:w="100" w:type="dxa"/>
            </w:tcMar>
          </w:tcPr>
          <w:p w14:paraId="1529D451" w14:textId="77777777" w:rsidR="00077324" w:rsidRPr="00586C9F" w:rsidRDefault="00FB5034">
            <w:pPr>
              <w:widowControl w:val="0"/>
              <w:pBdr>
                <w:top w:val="nil"/>
                <w:left w:val="nil"/>
                <w:bottom w:val="nil"/>
                <w:right w:val="nil"/>
                <w:between w:val="nil"/>
              </w:pBdr>
            </w:pPr>
            <w:r w:rsidRPr="00586C9F">
              <w:lastRenderedPageBreak/>
              <w:t>4.e.1</w:t>
            </w:r>
          </w:p>
        </w:tc>
        <w:tc>
          <w:tcPr>
            <w:tcW w:w="8429" w:type="dxa"/>
            <w:shd w:val="clear" w:color="auto" w:fill="auto"/>
            <w:tcMar>
              <w:top w:w="100" w:type="dxa"/>
              <w:left w:w="100" w:type="dxa"/>
              <w:bottom w:w="100" w:type="dxa"/>
              <w:right w:w="100" w:type="dxa"/>
            </w:tcMar>
          </w:tcPr>
          <w:p w14:paraId="1529D452" w14:textId="77777777" w:rsidR="00077324" w:rsidRPr="00586C9F" w:rsidRDefault="00FB5034">
            <w:r w:rsidRPr="00586C9F">
              <w:t xml:space="preserve">The CCBHC directly, or through a DCO, provides person-centered and family-centered treatment planning, including but not limited to, risk assessment and crisis prevention planning (CCBHCs may work collaboratively with DCOs to complete these activities). Person-centered and family-centered treatment planning satisfies the requirements of criteria 4.e.2 – 4.e.8 below and is aligned with the requirements of Section 2402(a) of the Affordable Care Act, including person receiving services involvement and self-direction. </w:t>
            </w:r>
            <w:r w:rsidRPr="00586C9F">
              <w:br/>
            </w:r>
            <w:r w:rsidRPr="00586C9F">
              <w:br/>
            </w:r>
            <w:r w:rsidRPr="00586C9F">
              <w:rPr>
                <w:i/>
              </w:rPr>
              <w:t xml:space="preserve">Note: See program requirement 3 related to coordination of care and treatment planning. </w:t>
            </w:r>
          </w:p>
        </w:tc>
        <w:tc>
          <w:tcPr>
            <w:tcW w:w="1680" w:type="dxa"/>
            <w:shd w:val="clear" w:color="auto" w:fill="auto"/>
            <w:tcMar>
              <w:top w:w="100" w:type="dxa"/>
              <w:left w:w="100" w:type="dxa"/>
              <w:bottom w:w="100" w:type="dxa"/>
              <w:right w:w="100" w:type="dxa"/>
            </w:tcMar>
          </w:tcPr>
          <w:p w14:paraId="1529D453" w14:textId="77777777" w:rsidR="00077324" w:rsidRPr="00586C9F" w:rsidRDefault="00077324">
            <w:pPr>
              <w:widowControl w:val="0"/>
              <w:pBdr>
                <w:top w:val="nil"/>
                <w:left w:val="nil"/>
                <w:bottom w:val="nil"/>
                <w:right w:val="nil"/>
                <w:between w:val="nil"/>
              </w:pBdr>
              <w:rPr>
                <w:b/>
              </w:rPr>
            </w:pPr>
          </w:p>
        </w:tc>
        <w:tc>
          <w:tcPr>
            <w:tcW w:w="1680" w:type="dxa"/>
            <w:shd w:val="clear" w:color="auto" w:fill="auto"/>
            <w:tcMar>
              <w:top w:w="100" w:type="dxa"/>
              <w:left w:w="100" w:type="dxa"/>
              <w:bottom w:w="100" w:type="dxa"/>
              <w:right w:w="100" w:type="dxa"/>
            </w:tcMar>
          </w:tcPr>
          <w:p w14:paraId="1529D454" w14:textId="77777777" w:rsidR="00077324" w:rsidRPr="00586C9F" w:rsidRDefault="00077324">
            <w:pPr>
              <w:widowControl w:val="0"/>
              <w:pBdr>
                <w:top w:val="nil"/>
                <w:left w:val="nil"/>
                <w:bottom w:val="nil"/>
                <w:right w:val="nil"/>
                <w:between w:val="nil"/>
              </w:pBdr>
              <w:rPr>
                <w:b/>
              </w:rPr>
            </w:pPr>
          </w:p>
        </w:tc>
      </w:tr>
      <w:tr w:rsidR="00586C9F" w:rsidRPr="00586C9F" w14:paraId="1529D45A" w14:textId="77777777" w:rsidTr="47047E2C">
        <w:tc>
          <w:tcPr>
            <w:tcW w:w="1185" w:type="dxa"/>
            <w:shd w:val="clear" w:color="auto" w:fill="auto"/>
            <w:tcMar>
              <w:top w:w="100" w:type="dxa"/>
              <w:left w:w="100" w:type="dxa"/>
              <w:bottom w:w="100" w:type="dxa"/>
              <w:right w:w="100" w:type="dxa"/>
            </w:tcMar>
          </w:tcPr>
          <w:p w14:paraId="1529D456" w14:textId="77777777" w:rsidR="00077324" w:rsidRPr="00586C9F" w:rsidRDefault="00FB5034">
            <w:pPr>
              <w:widowControl w:val="0"/>
              <w:pBdr>
                <w:top w:val="nil"/>
                <w:left w:val="nil"/>
                <w:bottom w:val="nil"/>
                <w:right w:val="nil"/>
                <w:between w:val="nil"/>
              </w:pBdr>
            </w:pPr>
            <w:r w:rsidRPr="00586C9F">
              <w:t>4.e.2</w:t>
            </w:r>
          </w:p>
        </w:tc>
        <w:tc>
          <w:tcPr>
            <w:tcW w:w="8429" w:type="dxa"/>
            <w:shd w:val="clear" w:color="auto" w:fill="auto"/>
            <w:tcMar>
              <w:top w:w="100" w:type="dxa"/>
              <w:left w:w="100" w:type="dxa"/>
              <w:bottom w:w="100" w:type="dxa"/>
              <w:right w:w="100" w:type="dxa"/>
            </w:tcMar>
          </w:tcPr>
          <w:p w14:paraId="1529D457" w14:textId="1D00E7A4" w:rsidR="00077324" w:rsidRPr="00586C9F" w:rsidRDefault="00FB5034">
            <w:r w:rsidRPr="00586C9F">
              <w:t xml:space="preserve">The CCBHC develops an individualized treatment plan based on information obtained through the comprehensive evaluation and the person receiving services’ goals and preferences. The plan shall address the person’s prevention, medical, and behavioral health needs. The treatment plan will </w:t>
            </w:r>
            <w:r w:rsidR="7E2BDBC4" w:rsidRPr="00586C9F">
              <w:t xml:space="preserve">document </w:t>
            </w:r>
            <w:r w:rsidRPr="00586C9F">
              <w:t>how identified transportation barriers will be addressed</w:t>
            </w:r>
            <w:r w:rsidR="355372BA" w:rsidRPr="00586C9F">
              <w:t>, if applicable</w:t>
            </w:r>
            <w:r w:rsidRPr="00586C9F">
              <w:t xml:space="preserve">. The treatment plan must clearly demonstrate evidence for diagnoses and address which EBPs will be employed for said diagnoses. The plan shall be developed in collaboration with and be endorsed by the person receiving services; their family (to the extent the person receiving services so wishes); and family/caregivers of youth and children or legal guardians. Treatment plan development shall be coordinated with staff or programs necessary to carry out the plan. The plan shall support care in the least restrictive setting possible. Shared decision making is the preferred model for the establishment of treatment planning goals. All necessary releases of information shall be obtained and included in the health record as a part of the development of the initial treatment plan. </w:t>
            </w:r>
          </w:p>
        </w:tc>
        <w:tc>
          <w:tcPr>
            <w:tcW w:w="1680" w:type="dxa"/>
            <w:shd w:val="clear" w:color="auto" w:fill="auto"/>
            <w:tcMar>
              <w:top w:w="100" w:type="dxa"/>
              <w:left w:w="100" w:type="dxa"/>
              <w:bottom w:w="100" w:type="dxa"/>
              <w:right w:w="100" w:type="dxa"/>
            </w:tcMar>
          </w:tcPr>
          <w:p w14:paraId="1529D458" w14:textId="1234626F" w:rsidR="00077324" w:rsidRPr="00586C9F" w:rsidRDefault="0056029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59" w14:textId="77777777" w:rsidR="00077324" w:rsidRPr="00586C9F" w:rsidRDefault="00077324">
            <w:pPr>
              <w:widowControl w:val="0"/>
              <w:pBdr>
                <w:top w:val="nil"/>
                <w:left w:val="nil"/>
                <w:bottom w:val="nil"/>
                <w:right w:val="nil"/>
                <w:between w:val="nil"/>
              </w:pBdr>
              <w:rPr>
                <w:b/>
              </w:rPr>
            </w:pPr>
          </w:p>
        </w:tc>
      </w:tr>
      <w:tr w:rsidR="00586C9F" w:rsidRPr="00586C9F" w14:paraId="1529D461" w14:textId="77777777" w:rsidTr="47047E2C">
        <w:tc>
          <w:tcPr>
            <w:tcW w:w="1185" w:type="dxa"/>
            <w:shd w:val="clear" w:color="auto" w:fill="auto"/>
            <w:tcMar>
              <w:top w:w="100" w:type="dxa"/>
              <w:left w:w="100" w:type="dxa"/>
              <w:bottom w:w="100" w:type="dxa"/>
              <w:right w:w="100" w:type="dxa"/>
            </w:tcMar>
          </w:tcPr>
          <w:p w14:paraId="1529D45B" w14:textId="77777777" w:rsidR="00077324" w:rsidRPr="00586C9F" w:rsidRDefault="00FB5034">
            <w:pPr>
              <w:widowControl w:val="0"/>
              <w:pBdr>
                <w:top w:val="nil"/>
                <w:left w:val="nil"/>
                <w:bottom w:val="nil"/>
                <w:right w:val="nil"/>
                <w:between w:val="nil"/>
              </w:pBdr>
            </w:pPr>
            <w:r w:rsidRPr="00586C9F">
              <w:t>4.e.3</w:t>
            </w:r>
          </w:p>
        </w:tc>
        <w:tc>
          <w:tcPr>
            <w:tcW w:w="8429" w:type="dxa"/>
            <w:shd w:val="clear" w:color="auto" w:fill="auto"/>
            <w:tcMar>
              <w:top w:w="100" w:type="dxa"/>
              <w:left w:w="100" w:type="dxa"/>
              <w:bottom w:w="100" w:type="dxa"/>
              <w:right w:w="100" w:type="dxa"/>
            </w:tcMar>
          </w:tcPr>
          <w:p w14:paraId="1529D45C" w14:textId="77777777" w:rsidR="00077324" w:rsidRPr="00586C9F" w:rsidRDefault="00FB5034">
            <w:r w:rsidRPr="00586C9F">
              <w:t xml:space="preserve">The CCBHC uses the initial evaluation, comprehensive evaluation, and ongoing screening and assessment of the person receiving services to inform the treatment plan and services provided. An initial treatment plan is required within 60 days of </w:t>
            </w:r>
            <w:r w:rsidRPr="00586C9F">
              <w:lastRenderedPageBreak/>
              <w:t>first contact. The initial evaluation must be completed at first visit, with background information submitted during screening.</w:t>
            </w:r>
          </w:p>
          <w:p w14:paraId="09D0F016" w14:textId="77777777" w:rsidR="005C61A0" w:rsidRPr="00586C9F" w:rsidRDefault="005C61A0"/>
          <w:p w14:paraId="1529D45E" w14:textId="24022F25" w:rsidR="00077324" w:rsidRPr="00586C9F" w:rsidRDefault="005C61A0" w:rsidP="005C61A0">
            <w:r w:rsidRPr="00586C9F">
              <w:t>Providers that oversee the treatment plan are required to see the person receiving services and family/legal guardian again</w:t>
            </w:r>
            <w:r w:rsidR="00EF4D44" w:rsidRPr="00586C9F">
              <w:t>, if applicable,</w:t>
            </w:r>
            <w:r w:rsidRPr="00586C9F">
              <w:t xml:space="preserve"> or review the documentation to certify the treatment and specific treatment methods at intervals not to exceed</w:t>
            </w:r>
            <w:r w:rsidR="00FB5034" w:rsidRPr="00586C9F">
              <w:t xml:space="preserve"> </w:t>
            </w:r>
            <w:r w:rsidR="008311C6" w:rsidRPr="00586C9F">
              <w:t>90 days</w:t>
            </w:r>
            <w:r w:rsidR="0007314E" w:rsidRPr="00586C9F">
              <w:t>, unless the state, federal, or applicable accreditation standards are more stringent</w:t>
            </w:r>
            <w:r w:rsidR="00FB5034" w:rsidRPr="00586C9F">
              <w:t>. These reviews must be documented in writing.</w:t>
            </w:r>
          </w:p>
        </w:tc>
        <w:tc>
          <w:tcPr>
            <w:tcW w:w="1680" w:type="dxa"/>
            <w:shd w:val="clear" w:color="auto" w:fill="auto"/>
            <w:tcMar>
              <w:top w:w="100" w:type="dxa"/>
              <w:left w:w="100" w:type="dxa"/>
              <w:bottom w:w="100" w:type="dxa"/>
              <w:right w:w="100" w:type="dxa"/>
            </w:tcMar>
          </w:tcPr>
          <w:p w14:paraId="1529D45F" w14:textId="15BEB99C" w:rsidR="00077324" w:rsidRPr="00586C9F" w:rsidRDefault="00560290">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60" w14:textId="77777777" w:rsidR="00077324" w:rsidRPr="00586C9F" w:rsidRDefault="00077324">
            <w:pPr>
              <w:widowControl w:val="0"/>
              <w:pBdr>
                <w:top w:val="nil"/>
                <w:left w:val="nil"/>
                <w:bottom w:val="nil"/>
                <w:right w:val="nil"/>
                <w:between w:val="nil"/>
              </w:pBdr>
              <w:rPr>
                <w:b/>
              </w:rPr>
            </w:pPr>
          </w:p>
        </w:tc>
      </w:tr>
      <w:tr w:rsidR="00586C9F" w:rsidRPr="00586C9F" w14:paraId="1529D466" w14:textId="77777777" w:rsidTr="47047E2C">
        <w:tc>
          <w:tcPr>
            <w:tcW w:w="1185" w:type="dxa"/>
            <w:shd w:val="clear" w:color="auto" w:fill="auto"/>
            <w:tcMar>
              <w:top w:w="100" w:type="dxa"/>
              <w:left w:w="100" w:type="dxa"/>
              <w:bottom w:w="100" w:type="dxa"/>
              <w:right w:w="100" w:type="dxa"/>
            </w:tcMar>
          </w:tcPr>
          <w:p w14:paraId="1529D462" w14:textId="77777777" w:rsidR="00077324" w:rsidRPr="00586C9F" w:rsidRDefault="00FB5034">
            <w:pPr>
              <w:widowControl w:val="0"/>
              <w:pBdr>
                <w:top w:val="nil"/>
                <w:left w:val="nil"/>
                <w:bottom w:val="nil"/>
                <w:right w:val="nil"/>
                <w:between w:val="nil"/>
              </w:pBdr>
            </w:pPr>
            <w:r w:rsidRPr="00586C9F">
              <w:t>4.e.4</w:t>
            </w:r>
          </w:p>
        </w:tc>
        <w:tc>
          <w:tcPr>
            <w:tcW w:w="8429" w:type="dxa"/>
            <w:shd w:val="clear" w:color="auto" w:fill="auto"/>
            <w:tcMar>
              <w:top w:w="100" w:type="dxa"/>
              <w:left w:w="100" w:type="dxa"/>
              <w:bottom w:w="100" w:type="dxa"/>
              <w:right w:w="100" w:type="dxa"/>
            </w:tcMar>
          </w:tcPr>
          <w:p w14:paraId="1529D463" w14:textId="77777777" w:rsidR="00077324" w:rsidRPr="00586C9F" w:rsidRDefault="00FB5034">
            <w:r w:rsidRPr="00586C9F">
              <w:t xml:space="preserve">Treatment planning includes needs, strengths, abilities, preferences, and goals, expressed in a manner capturing the words or ideas of the person receiving services and, when appropriate, those of the family/caregiver of the person receiving services. </w:t>
            </w:r>
          </w:p>
        </w:tc>
        <w:tc>
          <w:tcPr>
            <w:tcW w:w="1680" w:type="dxa"/>
            <w:shd w:val="clear" w:color="auto" w:fill="auto"/>
            <w:tcMar>
              <w:top w:w="100" w:type="dxa"/>
              <w:left w:w="100" w:type="dxa"/>
              <w:bottom w:w="100" w:type="dxa"/>
              <w:right w:w="100" w:type="dxa"/>
            </w:tcMar>
          </w:tcPr>
          <w:p w14:paraId="1529D464" w14:textId="5F33A708" w:rsidR="00077324" w:rsidRPr="00586C9F" w:rsidRDefault="0056029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65" w14:textId="77777777" w:rsidR="00077324" w:rsidRPr="00586C9F" w:rsidRDefault="00077324">
            <w:pPr>
              <w:widowControl w:val="0"/>
              <w:pBdr>
                <w:top w:val="nil"/>
                <w:left w:val="nil"/>
                <w:bottom w:val="nil"/>
                <w:right w:val="nil"/>
                <w:between w:val="nil"/>
              </w:pBdr>
              <w:rPr>
                <w:b/>
              </w:rPr>
            </w:pPr>
          </w:p>
        </w:tc>
      </w:tr>
      <w:tr w:rsidR="00586C9F" w:rsidRPr="00586C9F" w14:paraId="1529D46B" w14:textId="77777777" w:rsidTr="47047E2C">
        <w:tc>
          <w:tcPr>
            <w:tcW w:w="1185" w:type="dxa"/>
            <w:shd w:val="clear" w:color="auto" w:fill="auto"/>
            <w:tcMar>
              <w:top w:w="100" w:type="dxa"/>
              <w:left w:w="100" w:type="dxa"/>
              <w:bottom w:w="100" w:type="dxa"/>
              <w:right w:w="100" w:type="dxa"/>
            </w:tcMar>
          </w:tcPr>
          <w:p w14:paraId="1529D467" w14:textId="77777777" w:rsidR="00077324" w:rsidRPr="00586C9F" w:rsidRDefault="00FB5034">
            <w:pPr>
              <w:widowControl w:val="0"/>
              <w:pBdr>
                <w:top w:val="nil"/>
                <w:left w:val="nil"/>
                <w:bottom w:val="nil"/>
                <w:right w:val="nil"/>
                <w:between w:val="nil"/>
              </w:pBdr>
            </w:pPr>
            <w:r w:rsidRPr="00586C9F">
              <w:t>4.e.5</w:t>
            </w:r>
          </w:p>
        </w:tc>
        <w:tc>
          <w:tcPr>
            <w:tcW w:w="8429" w:type="dxa"/>
            <w:shd w:val="clear" w:color="auto" w:fill="auto"/>
            <w:tcMar>
              <w:top w:w="100" w:type="dxa"/>
              <w:left w:w="100" w:type="dxa"/>
              <w:bottom w:w="100" w:type="dxa"/>
              <w:right w:w="100" w:type="dxa"/>
            </w:tcMar>
          </w:tcPr>
          <w:p w14:paraId="1529D468" w14:textId="77777777" w:rsidR="00077324" w:rsidRPr="00586C9F" w:rsidRDefault="00FB5034">
            <w:r w:rsidRPr="00586C9F">
              <w:t xml:space="preserve">The treatment plan is comprehensive, addressing all services required, including recovery supports, with provision for monitoring of progress towards goals. The treatment plan is built upon a shared decision-making approach. </w:t>
            </w:r>
          </w:p>
        </w:tc>
        <w:tc>
          <w:tcPr>
            <w:tcW w:w="1680" w:type="dxa"/>
            <w:shd w:val="clear" w:color="auto" w:fill="auto"/>
            <w:tcMar>
              <w:top w:w="100" w:type="dxa"/>
              <w:left w:w="100" w:type="dxa"/>
              <w:bottom w:w="100" w:type="dxa"/>
              <w:right w:w="100" w:type="dxa"/>
            </w:tcMar>
          </w:tcPr>
          <w:p w14:paraId="1529D469" w14:textId="3B6560F5" w:rsidR="00077324" w:rsidRPr="00586C9F" w:rsidRDefault="0056029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6A" w14:textId="77777777" w:rsidR="00077324" w:rsidRPr="00586C9F" w:rsidRDefault="00077324">
            <w:pPr>
              <w:widowControl w:val="0"/>
              <w:pBdr>
                <w:top w:val="nil"/>
                <w:left w:val="nil"/>
                <w:bottom w:val="nil"/>
                <w:right w:val="nil"/>
                <w:between w:val="nil"/>
              </w:pBdr>
              <w:rPr>
                <w:b/>
              </w:rPr>
            </w:pPr>
          </w:p>
        </w:tc>
      </w:tr>
      <w:tr w:rsidR="00586C9F" w:rsidRPr="00586C9F" w14:paraId="1529D470" w14:textId="77777777" w:rsidTr="47047E2C">
        <w:tc>
          <w:tcPr>
            <w:tcW w:w="1185" w:type="dxa"/>
            <w:shd w:val="clear" w:color="auto" w:fill="auto"/>
            <w:tcMar>
              <w:top w:w="100" w:type="dxa"/>
              <w:left w:w="100" w:type="dxa"/>
              <w:bottom w:w="100" w:type="dxa"/>
              <w:right w:w="100" w:type="dxa"/>
            </w:tcMar>
          </w:tcPr>
          <w:p w14:paraId="1529D46C" w14:textId="77777777" w:rsidR="00077324" w:rsidRPr="00586C9F" w:rsidRDefault="00FB5034">
            <w:pPr>
              <w:widowControl w:val="0"/>
              <w:pBdr>
                <w:top w:val="nil"/>
                <w:left w:val="nil"/>
                <w:bottom w:val="nil"/>
                <w:right w:val="nil"/>
                <w:between w:val="nil"/>
              </w:pBdr>
            </w:pPr>
            <w:r w:rsidRPr="00586C9F">
              <w:t>4.e.6</w:t>
            </w:r>
          </w:p>
        </w:tc>
        <w:tc>
          <w:tcPr>
            <w:tcW w:w="8429" w:type="dxa"/>
            <w:shd w:val="clear" w:color="auto" w:fill="auto"/>
            <w:tcMar>
              <w:top w:w="100" w:type="dxa"/>
              <w:left w:w="100" w:type="dxa"/>
              <w:bottom w:w="100" w:type="dxa"/>
              <w:right w:w="100" w:type="dxa"/>
            </w:tcMar>
          </w:tcPr>
          <w:p w14:paraId="1529D46D" w14:textId="77777777" w:rsidR="00077324" w:rsidRPr="00586C9F" w:rsidRDefault="00FB5034">
            <w:r w:rsidRPr="00586C9F">
              <w:t>Where appropriate, consultation is sought during treatment planning as needed for relevant topics including but not limited to: eating disorders, traumatic brain injury, intellectual and developmental disabilities (I/DD), interpersonal violence, human trafficking, school-based wellbeing, and school-based social emotional supports.</w:t>
            </w:r>
            <w:r w:rsidRPr="00586C9F">
              <w:br/>
            </w:r>
            <w:r w:rsidRPr="00586C9F">
              <w:br/>
              <w:t>The CCBHC must document any external consultation relationships.</w:t>
            </w:r>
          </w:p>
        </w:tc>
        <w:tc>
          <w:tcPr>
            <w:tcW w:w="1680" w:type="dxa"/>
            <w:shd w:val="clear" w:color="auto" w:fill="auto"/>
            <w:tcMar>
              <w:top w:w="100" w:type="dxa"/>
              <w:left w:w="100" w:type="dxa"/>
              <w:bottom w:w="100" w:type="dxa"/>
              <w:right w:w="100" w:type="dxa"/>
            </w:tcMar>
          </w:tcPr>
          <w:p w14:paraId="1529D46E" w14:textId="756C886B" w:rsidR="00077324" w:rsidRPr="00586C9F" w:rsidRDefault="00560290">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6F" w14:textId="77777777" w:rsidR="00077324" w:rsidRPr="00586C9F" w:rsidRDefault="00077324">
            <w:pPr>
              <w:widowControl w:val="0"/>
              <w:pBdr>
                <w:top w:val="nil"/>
                <w:left w:val="nil"/>
                <w:bottom w:val="nil"/>
                <w:right w:val="nil"/>
                <w:between w:val="nil"/>
              </w:pBdr>
              <w:rPr>
                <w:b/>
              </w:rPr>
            </w:pPr>
          </w:p>
        </w:tc>
      </w:tr>
      <w:tr w:rsidR="00586C9F" w:rsidRPr="00586C9F" w14:paraId="1529D475" w14:textId="77777777" w:rsidTr="47047E2C">
        <w:tc>
          <w:tcPr>
            <w:tcW w:w="1185" w:type="dxa"/>
            <w:shd w:val="clear" w:color="auto" w:fill="auto"/>
            <w:tcMar>
              <w:top w:w="100" w:type="dxa"/>
              <w:left w:w="100" w:type="dxa"/>
              <w:bottom w:w="100" w:type="dxa"/>
              <w:right w:w="100" w:type="dxa"/>
            </w:tcMar>
          </w:tcPr>
          <w:p w14:paraId="1529D471" w14:textId="77777777" w:rsidR="00077324" w:rsidRPr="00586C9F" w:rsidRDefault="00FB5034">
            <w:pPr>
              <w:widowControl w:val="0"/>
              <w:pBdr>
                <w:top w:val="nil"/>
                <w:left w:val="nil"/>
                <w:bottom w:val="nil"/>
                <w:right w:val="nil"/>
                <w:between w:val="nil"/>
              </w:pBdr>
            </w:pPr>
            <w:r w:rsidRPr="00586C9F">
              <w:t>4.e.7</w:t>
            </w:r>
          </w:p>
        </w:tc>
        <w:tc>
          <w:tcPr>
            <w:tcW w:w="8429" w:type="dxa"/>
            <w:shd w:val="clear" w:color="auto" w:fill="auto"/>
            <w:tcMar>
              <w:top w:w="100" w:type="dxa"/>
              <w:left w:w="100" w:type="dxa"/>
              <w:bottom w:w="100" w:type="dxa"/>
              <w:right w:w="100" w:type="dxa"/>
            </w:tcMar>
          </w:tcPr>
          <w:p w14:paraId="1529D472" w14:textId="77777777" w:rsidR="00077324" w:rsidRPr="00586C9F" w:rsidRDefault="00FB5034">
            <w:r w:rsidRPr="00586C9F">
              <w:t>The person’s health record documents any advance directives related to treatment and crisis prevention planning. If the person receiving services does not wish to share their preferences, that decision is documented. Please see 3.a.4., requiring the development of a crisis prevention plan with each person receiving services.</w:t>
            </w:r>
            <w:r w:rsidRPr="00586C9F">
              <w:br/>
            </w:r>
            <w:r w:rsidRPr="00586C9F">
              <w:br/>
              <w:t xml:space="preserve">Consistent with the criteria in 4.e.1 through 4.e.7, the State may specify other aspects of person-centered and family-centered treatment planning that will be </w:t>
            </w:r>
            <w:r w:rsidRPr="00586C9F">
              <w:lastRenderedPageBreak/>
              <w:t xml:space="preserve">required based upon the needs of the population served. Treatment planning components that should be included as appropriate are: prevention; community inclusion and support (housing, employment, social supports); involvement of family/caregiver and other supports; recovery planning; and the need for specific services required by the statute (i.e., care coordination, physical health services, peer and family support services, targeted case management, psychiatric rehabilitation services, tailored treatment to ensure culturally and linguistically appropriate services). </w:t>
            </w:r>
          </w:p>
        </w:tc>
        <w:tc>
          <w:tcPr>
            <w:tcW w:w="1680" w:type="dxa"/>
            <w:shd w:val="clear" w:color="auto" w:fill="auto"/>
            <w:tcMar>
              <w:top w:w="100" w:type="dxa"/>
              <w:left w:w="100" w:type="dxa"/>
              <w:bottom w:w="100" w:type="dxa"/>
              <w:right w:w="100" w:type="dxa"/>
            </w:tcMar>
          </w:tcPr>
          <w:p w14:paraId="1529D473" w14:textId="59A122DB" w:rsidR="00077324" w:rsidRPr="00586C9F" w:rsidRDefault="00560290">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74" w14:textId="77777777" w:rsidR="00077324" w:rsidRPr="00586C9F" w:rsidRDefault="00077324">
            <w:pPr>
              <w:widowControl w:val="0"/>
              <w:pBdr>
                <w:top w:val="nil"/>
                <w:left w:val="nil"/>
                <w:bottom w:val="nil"/>
                <w:right w:val="nil"/>
                <w:between w:val="nil"/>
              </w:pBdr>
              <w:rPr>
                <w:b/>
              </w:rPr>
            </w:pPr>
          </w:p>
        </w:tc>
      </w:tr>
      <w:tr w:rsidR="00586C9F" w:rsidRPr="00586C9F" w14:paraId="1529D47B" w14:textId="77777777" w:rsidTr="00A43EFF">
        <w:tc>
          <w:tcPr>
            <w:tcW w:w="1185" w:type="dxa"/>
            <w:shd w:val="clear" w:color="auto" w:fill="auto"/>
            <w:tcMar>
              <w:top w:w="100" w:type="dxa"/>
              <w:left w:w="100" w:type="dxa"/>
              <w:bottom w:w="100" w:type="dxa"/>
              <w:right w:w="100" w:type="dxa"/>
            </w:tcMar>
          </w:tcPr>
          <w:p w14:paraId="1529D476" w14:textId="77777777" w:rsidR="00077324" w:rsidRPr="00586C9F" w:rsidRDefault="00FB5034">
            <w:pPr>
              <w:widowControl w:val="0"/>
              <w:pBdr>
                <w:top w:val="nil"/>
                <w:left w:val="nil"/>
                <w:bottom w:val="nil"/>
                <w:right w:val="nil"/>
                <w:between w:val="nil"/>
              </w:pBdr>
            </w:pPr>
            <w:r w:rsidRPr="00586C9F">
              <w:t>4.f.1</w:t>
            </w:r>
          </w:p>
        </w:tc>
        <w:tc>
          <w:tcPr>
            <w:tcW w:w="8429" w:type="dxa"/>
            <w:shd w:val="clear" w:color="auto" w:fill="auto"/>
            <w:tcMar>
              <w:top w:w="100" w:type="dxa"/>
              <w:left w:w="100" w:type="dxa"/>
              <w:bottom w:w="100" w:type="dxa"/>
              <w:right w:w="100" w:type="dxa"/>
            </w:tcMar>
          </w:tcPr>
          <w:p w14:paraId="1529D478" w14:textId="76BD8BB0" w:rsidR="00077324" w:rsidRPr="00586C9F" w:rsidRDefault="00FB5034">
            <w:r w:rsidRPr="00586C9F">
              <w:t xml:space="preserve">The CCBHC directly, or through a DCO, provides outpatient behavioral health care, including psychopharmacological treatment. The CCBHC or the DCO must provide evidence-based services using best practices for treating mental health and substance use disorders across the lifespan with tailored approaches for adults, children, and families. SUD treatment and services shall be provided as described in the American Society for Addiction Medicine Levels 1 and 2.1 and include treatment of tobacco use disorders. In the event specialized or more intensive services outside the expertise of the CCBHC or DCO are required for purposes of outpatient mental and substance use disorder treatment the CCBHC makes them available through referral or other formal arrangement with other providers or, where necessary and appropriate, through use of telehealth/telemedicine, in alignment with state and federal laws and regulations. The CCBHC also provides or makes available through a formal arrangement traditional practices/treatment as appropriate for the people receiving services served in the CCBHC area. Where specialist providers are not available to provide direct care to a particular person receiving CCBHC services, or specialist care is not practically available, the CCBHC professional staff may consult with specialized services providers for highly specialized treatment needs. For people receiving services with potentially harmful substance use, the CCBHC is strongly encouraged to engage the person receiving services with motivational techniques and harm reduction strategies to promote safety and/or reduce substance use. </w:t>
            </w:r>
            <w:r w:rsidRPr="00586C9F">
              <w:br/>
            </w:r>
            <w:r w:rsidRPr="00586C9F">
              <w:br/>
            </w:r>
            <w:r w:rsidRPr="00586C9F">
              <w:lastRenderedPageBreak/>
              <w:t>The State expects that CCBHC utilizes evidence-based and promising practices when possible across its services. The State will establish a minimum set of evidence-based practices required of the CCBHCs and optional, recommended evidence-based practices as part of the Demonstration Program and is considering, among others, those listed in Attachment G.</w:t>
            </w:r>
            <w:r w:rsidRPr="00586C9F">
              <w:br/>
            </w:r>
            <w:r w:rsidRPr="00586C9F">
              <w:rPr>
                <w:i/>
              </w:rPr>
              <w:br/>
              <w:t xml:space="preserve">Note: See also program requirement 3 regarding coordination of services and treatment planning. </w:t>
            </w:r>
          </w:p>
        </w:tc>
        <w:tc>
          <w:tcPr>
            <w:tcW w:w="1680" w:type="dxa"/>
            <w:shd w:val="clear" w:color="auto" w:fill="auto"/>
            <w:tcMar>
              <w:top w:w="100" w:type="dxa"/>
              <w:left w:w="100" w:type="dxa"/>
              <w:bottom w:w="100" w:type="dxa"/>
              <w:right w:w="100" w:type="dxa"/>
            </w:tcMar>
          </w:tcPr>
          <w:p w14:paraId="1529D479" w14:textId="77777777" w:rsidR="00077324" w:rsidRPr="00586C9F" w:rsidRDefault="00077324">
            <w:pPr>
              <w:widowControl w:val="0"/>
              <w:pBdr>
                <w:top w:val="nil"/>
                <w:left w:val="nil"/>
                <w:bottom w:val="nil"/>
                <w:right w:val="nil"/>
                <w:between w:val="nil"/>
              </w:pBdr>
              <w:rPr>
                <w:b/>
              </w:rPr>
            </w:pPr>
          </w:p>
        </w:tc>
        <w:tc>
          <w:tcPr>
            <w:tcW w:w="1680" w:type="dxa"/>
            <w:shd w:val="clear" w:color="auto" w:fill="auto"/>
            <w:tcMar>
              <w:top w:w="100" w:type="dxa"/>
              <w:left w:w="100" w:type="dxa"/>
              <w:bottom w:w="100" w:type="dxa"/>
              <w:right w:w="100" w:type="dxa"/>
            </w:tcMar>
          </w:tcPr>
          <w:p w14:paraId="1529D47A" w14:textId="77777777" w:rsidR="00077324" w:rsidRPr="00586C9F" w:rsidRDefault="00077324">
            <w:pPr>
              <w:widowControl w:val="0"/>
              <w:pBdr>
                <w:top w:val="nil"/>
                <w:left w:val="nil"/>
                <w:bottom w:val="nil"/>
                <w:right w:val="nil"/>
                <w:between w:val="nil"/>
              </w:pBdr>
              <w:rPr>
                <w:b/>
              </w:rPr>
            </w:pPr>
          </w:p>
        </w:tc>
      </w:tr>
      <w:tr w:rsidR="00586C9F" w:rsidRPr="00586C9F" w14:paraId="1529D480" w14:textId="77777777" w:rsidTr="00A43EFF">
        <w:tc>
          <w:tcPr>
            <w:tcW w:w="1185" w:type="dxa"/>
            <w:shd w:val="clear" w:color="auto" w:fill="auto"/>
            <w:tcMar>
              <w:top w:w="100" w:type="dxa"/>
              <w:left w:w="100" w:type="dxa"/>
              <w:bottom w:w="100" w:type="dxa"/>
              <w:right w:w="100" w:type="dxa"/>
            </w:tcMar>
          </w:tcPr>
          <w:p w14:paraId="1529D47C" w14:textId="77777777" w:rsidR="00077324" w:rsidRPr="00586C9F" w:rsidRDefault="00FB5034">
            <w:pPr>
              <w:widowControl w:val="0"/>
              <w:pBdr>
                <w:top w:val="nil"/>
                <w:left w:val="nil"/>
                <w:bottom w:val="nil"/>
                <w:right w:val="nil"/>
                <w:between w:val="nil"/>
              </w:pBdr>
            </w:pPr>
            <w:r w:rsidRPr="00586C9F">
              <w:t>4.f.2</w:t>
            </w:r>
          </w:p>
        </w:tc>
        <w:tc>
          <w:tcPr>
            <w:tcW w:w="8429" w:type="dxa"/>
            <w:shd w:val="clear" w:color="auto" w:fill="auto"/>
            <w:tcMar>
              <w:top w:w="100" w:type="dxa"/>
              <w:left w:w="100" w:type="dxa"/>
              <w:bottom w:w="100" w:type="dxa"/>
              <w:right w:w="100" w:type="dxa"/>
            </w:tcMar>
          </w:tcPr>
          <w:p w14:paraId="1529D47D" w14:textId="77777777" w:rsidR="00077324" w:rsidRPr="00586C9F" w:rsidRDefault="00FB5034">
            <w:r w:rsidRPr="00586C9F">
              <w:t xml:space="preserve">Treatments are provided that are appropriate for the phase of life and development of the person receiving services, specifically considering what is appropriate for children, adolescents, transition-age youth, and older adults, as distinct groups for whom life stage and functioning may affect treatment. When treating children and adolescents, CCBHCs must provide evidenced-based services that are developmentally appropriate, youth- guided, and family/caregiver-driven. When treating older adults, the desires and functioning of the individual person receiving services are considered, and appropriate evidence-based treatments are provided. When treating individuals with developmental or other cognitive disabilities, level of functioning is considered, and appropriate evidence-based treatments are provided. These treatments are delivered by staff with specific training in treating the segment of the population being served. CCBHCs are encouraged to use evidence-based strategies such as measurement-based care (MBC) to improve service outcomes. </w:t>
            </w:r>
          </w:p>
        </w:tc>
        <w:tc>
          <w:tcPr>
            <w:tcW w:w="1680" w:type="dxa"/>
            <w:shd w:val="clear" w:color="auto" w:fill="auto"/>
            <w:tcMar>
              <w:top w:w="100" w:type="dxa"/>
              <w:left w:w="100" w:type="dxa"/>
              <w:bottom w:w="100" w:type="dxa"/>
              <w:right w:w="100" w:type="dxa"/>
            </w:tcMar>
          </w:tcPr>
          <w:p w14:paraId="1529D47E" w14:textId="77777777" w:rsidR="00077324" w:rsidRPr="00586C9F" w:rsidRDefault="00077324">
            <w:pPr>
              <w:widowControl w:val="0"/>
              <w:pBdr>
                <w:top w:val="nil"/>
                <w:left w:val="nil"/>
                <w:bottom w:val="nil"/>
                <w:right w:val="nil"/>
                <w:between w:val="nil"/>
              </w:pBdr>
              <w:rPr>
                <w:b/>
              </w:rPr>
            </w:pPr>
          </w:p>
        </w:tc>
        <w:tc>
          <w:tcPr>
            <w:tcW w:w="1680" w:type="dxa"/>
            <w:shd w:val="clear" w:color="auto" w:fill="auto"/>
            <w:tcMar>
              <w:top w:w="100" w:type="dxa"/>
              <w:left w:w="100" w:type="dxa"/>
              <w:bottom w:w="100" w:type="dxa"/>
              <w:right w:w="100" w:type="dxa"/>
            </w:tcMar>
          </w:tcPr>
          <w:p w14:paraId="1529D47F" w14:textId="77777777" w:rsidR="00077324" w:rsidRPr="00586C9F" w:rsidRDefault="00077324">
            <w:pPr>
              <w:widowControl w:val="0"/>
              <w:pBdr>
                <w:top w:val="nil"/>
                <w:left w:val="nil"/>
                <w:bottom w:val="nil"/>
                <w:right w:val="nil"/>
                <w:between w:val="nil"/>
              </w:pBdr>
              <w:rPr>
                <w:b/>
              </w:rPr>
            </w:pPr>
          </w:p>
        </w:tc>
      </w:tr>
      <w:tr w:rsidR="00586C9F" w:rsidRPr="00586C9F" w14:paraId="1529D485" w14:textId="77777777" w:rsidTr="00A43EFF">
        <w:tc>
          <w:tcPr>
            <w:tcW w:w="1185" w:type="dxa"/>
            <w:shd w:val="clear" w:color="auto" w:fill="auto"/>
            <w:tcMar>
              <w:top w:w="100" w:type="dxa"/>
              <w:left w:w="100" w:type="dxa"/>
              <w:bottom w:w="100" w:type="dxa"/>
              <w:right w:w="100" w:type="dxa"/>
            </w:tcMar>
          </w:tcPr>
          <w:p w14:paraId="1529D481" w14:textId="77777777" w:rsidR="00077324" w:rsidRPr="00586C9F" w:rsidRDefault="00FB5034">
            <w:pPr>
              <w:widowControl w:val="0"/>
              <w:pBdr>
                <w:top w:val="nil"/>
                <w:left w:val="nil"/>
                <w:bottom w:val="nil"/>
                <w:right w:val="nil"/>
                <w:between w:val="nil"/>
              </w:pBdr>
            </w:pPr>
            <w:r w:rsidRPr="00586C9F">
              <w:t>4.f.3</w:t>
            </w:r>
          </w:p>
        </w:tc>
        <w:tc>
          <w:tcPr>
            <w:tcW w:w="8429" w:type="dxa"/>
            <w:shd w:val="clear" w:color="auto" w:fill="auto"/>
            <w:tcMar>
              <w:top w:w="100" w:type="dxa"/>
              <w:left w:w="100" w:type="dxa"/>
              <w:bottom w:w="100" w:type="dxa"/>
              <w:right w:w="100" w:type="dxa"/>
            </w:tcMar>
          </w:tcPr>
          <w:p w14:paraId="1529D482" w14:textId="1CF5AE6A" w:rsidR="00077324" w:rsidRPr="00586C9F" w:rsidRDefault="00FB5034">
            <w:r w:rsidRPr="00586C9F">
              <w:t>Supports for children and adolescents must comprehensively address family/caregiver, school, medical, mental health, substance use, psychosocial, and environmental issues. Examples of supports include, but are not limited to: crisis services, screening diagnosis &amp; risk assessments, psychiatric rehabilitation services, outpatient primary care screening and monitoring,</w:t>
            </w:r>
            <w:r w:rsidR="1D966698" w:rsidRPr="00586C9F">
              <w:t xml:space="preserve"> </w:t>
            </w:r>
            <w:r w:rsidRPr="00586C9F">
              <w:t>outpatient mental health and substance use services, person- and family-centered care planning, peer family support and counselor services, and/or targeted case management.</w:t>
            </w:r>
          </w:p>
        </w:tc>
        <w:tc>
          <w:tcPr>
            <w:tcW w:w="1680" w:type="dxa"/>
            <w:shd w:val="clear" w:color="auto" w:fill="auto"/>
            <w:tcMar>
              <w:top w:w="100" w:type="dxa"/>
              <w:left w:w="100" w:type="dxa"/>
              <w:bottom w:w="100" w:type="dxa"/>
              <w:right w:w="100" w:type="dxa"/>
            </w:tcMar>
          </w:tcPr>
          <w:p w14:paraId="1529D483" w14:textId="77777777" w:rsidR="00077324" w:rsidRPr="00586C9F" w:rsidRDefault="00077324">
            <w:pPr>
              <w:widowControl w:val="0"/>
              <w:pBdr>
                <w:top w:val="nil"/>
                <w:left w:val="nil"/>
                <w:bottom w:val="nil"/>
                <w:right w:val="nil"/>
                <w:between w:val="nil"/>
              </w:pBdr>
              <w:rPr>
                <w:b/>
              </w:rPr>
            </w:pPr>
          </w:p>
        </w:tc>
        <w:tc>
          <w:tcPr>
            <w:tcW w:w="1680" w:type="dxa"/>
            <w:shd w:val="clear" w:color="auto" w:fill="auto"/>
            <w:tcMar>
              <w:top w:w="100" w:type="dxa"/>
              <w:left w:w="100" w:type="dxa"/>
              <w:bottom w:w="100" w:type="dxa"/>
              <w:right w:w="100" w:type="dxa"/>
            </w:tcMar>
          </w:tcPr>
          <w:p w14:paraId="1529D484" w14:textId="77777777" w:rsidR="00077324" w:rsidRPr="00586C9F" w:rsidRDefault="00077324">
            <w:pPr>
              <w:widowControl w:val="0"/>
              <w:pBdr>
                <w:top w:val="nil"/>
                <w:left w:val="nil"/>
                <w:bottom w:val="nil"/>
                <w:right w:val="nil"/>
                <w:between w:val="nil"/>
              </w:pBdr>
              <w:rPr>
                <w:b/>
              </w:rPr>
            </w:pPr>
          </w:p>
        </w:tc>
      </w:tr>
      <w:tr w:rsidR="00586C9F" w:rsidRPr="00586C9F" w14:paraId="1529D48D" w14:textId="77777777" w:rsidTr="74ED5937">
        <w:tc>
          <w:tcPr>
            <w:tcW w:w="1185" w:type="dxa"/>
            <w:tcMar>
              <w:top w:w="100" w:type="dxa"/>
              <w:left w:w="100" w:type="dxa"/>
              <w:bottom w:w="100" w:type="dxa"/>
              <w:right w:w="100" w:type="dxa"/>
            </w:tcMar>
          </w:tcPr>
          <w:p w14:paraId="1529D486" w14:textId="77777777" w:rsidR="00077324" w:rsidRPr="00586C9F" w:rsidRDefault="00FB5034">
            <w:pPr>
              <w:widowControl w:val="0"/>
              <w:pBdr>
                <w:top w:val="nil"/>
                <w:left w:val="nil"/>
                <w:bottom w:val="nil"/>
                <w:right w:val="nil"/>
                <w:between w:val="nil"/>
              </w:pBdr>
            </w:pPr>
            <w:r w:rsidRPr="00586C9F">
              <w:lastRenderedPageBreak/>
              <w:t>4.g.1</w:t>
            </w:r>
          </w:p>
        </w:tc>
        <w:tc>
          <w:tcPr>
            <w:tcW w:w="8429" w:type="dxa"/>
            <w:tcMar>
              <w:top w:w="100" w:type="dxa"/>
              <w:left w:w="100" w:type="dxa"/>
              <w:bottom w:w="100" w:type="dxa"/>
              <w:right w:w="100" w:type="dxa"/>
            </w:tcMar>
          </w:tcPr>
          <w:p w14:paraId="1529D487" w14:textId="234D956A" w:rsidR="00077324" w:rsidRPr="00586C9F" w:rsidRDefault="00FB5034">
            <w:r w:rsidRPr="00586C9F">
              <w:t xml:space="preserve">The CCBHC is responsible for outpatient primary care screening and monitoring of key health indicators and health risk. The CCBHC </w:t>
            </w:r>
            <w:r w:rsidR="000A47CF" w:rsidRPr="00586C9F">
              <w:t>ensures that</w:t>
            </w:r>
            <w:r w:rsidRPr="00586C9F">
              <w:t xml:space="preserve"> the person receiving services receives an initial outpatient primary care screening and is accurately monitored for physical health conditions including, at a minimum, diabetes, heart disease, obesity, tobacco and vaping usage, and </w:t>
            </w:r>
            <w:r w:rsidR="00B90AEE" w:rsidRPr="00586C9F">
              <w:t>c</w:t>
            </w:r>
            <w:r w:rsidRPr="00586C9F">
              <w:t>hronic obstructive pulmonary disease (COPD). The CCBHC will make every attempt to connect the person receiving services with a primary care physician (PCP), either directly through the CCBHC, through consult or contract with local PCP or pediatrician, or their established PCP or pediatrician. All connection attempts must be documented.</w:t>
            </w:r>
            <w:r w:rsidRPr="00586C9F">
              <w:br/>
              <w:t xml:space="preserve"> </w:t>
            </w:r>
            <w:r w:rsidRPr="00586C9F">
              <w:br/>
              <w:t xml:space="preserve">Whether directly provided by the CCBHC or through a DCO, the CCBHC is responsible for ensuring these services are received in a timely fashion. Prevention is a key component of primary care screening and monitoring services provided by the CCBHC. </w:t>
            </w:r>
            <w:r w:rsidRPr="00586C9F">
              <w:br/>
            </w:r>
            <w:r w:rsidRPr="00586C9F">
              <w:br/>
              <w:t xml:space="preserve">The Medical Director establishes protocols that conform to screening recommendations with scores of A and B, of the United States Preventive Services Task Force Recommendations (these recommendations specify for which populations screening is appropriate) for the following conditions: </w:t>
            </w:r>
          </w:p>
          <w:p w14:paraId="1529D488" w14:textId="77777777" w:rsidR="00077324" w:rsidRPr="00586C9F" w:rsidRDefault="00FB5034">
            <w:pPr>
              <w:numPr>
                <w:ilvl w:val="0"/>
                <w:numId w:val="8"/>
              </w:numPr>
              <w:pBdr>
                <w:top w:val="nil"/>
                <w:left w:val="nil"/>
                <w:bottom w:val="nil"/>
                <w:right w:val="nil"/>
                <w:between w:val="nil"/>
              </w:pBdr>
            </w:pPr>
            <w:r w:rsidRPr="00586C9F">
              <w:t xml:space="preserve">HIV and viral hepatitis </w:t>
            </w:r>
          </w:p>
          <w:p w14:paraId="1529D489" w14:textId="77777777" w:rsidR="00077324" w:rsidRPr="00586C9F" w:rsidRDefault="00FB5034">
            <w:pPr>
              <w:numPr>
                <w:ilvl w:val="0"/>
                <w:numId w:val="8"/>
              </w:numPr>
              <w:pBdr>
                <w:top w:val="nil"/>
                <w:left w:val="nil"/>
                <w:bottom w:val="nil"/>
                <w:right w:val="nil"/>
                <w:between w:val="nil"/>
              </w:pBdr>
            </w:pPr>
            <w:r w:rsidRPr="00586C9F">
              <w:t>Primary care screening pursuant to CCBHC Program Requirement 5 Quality and Other Reporting and Attachment F</w:t>
            </w:r>
          </w:p>
          <w:p w14:paraId="1529D48A" w14:textId="77777777" w:rsidR="00077324" w:rsidRPr="00586C9F" w:rsidRDefault="00FB5034">
            <w:pPr>
              <w:numPr>
                <w:ilvl w:val="0"/>
                <w:numId w:val="8"/>
              </w:numPr>
              <w:pBdr>
                <w:top w:val="nil"/>
                <w:left w:val="nil"/>
                <w:bottom w:val="nil"/>
                <w:right w:val="nil"/>
                <w:between w:val="nil"/>
              </w:pBdr>
            </w:pPr>
            <w:r w:rsidRPr="00586C9F">
              <w:t xml:space="preserve">Other clinically indicated primary care key health indicators of children, adults, and older adults receiving services, as determined by the CCBHC Medical Director and based on environmental factors, social determinants of health, and common physical health conditions experienced by the CCBHC person receiving services population. </w:t>
            </w:r>
          </w:p>
        </w:tc>
        <w:tc>
          <w:tcPr>
            <w:tcW w:w="1680" w:type="dxa"/>
            <w:shd w:val="clear" w:color="auto" w:fill="auto"/>
            <w:tcMar>
              <w:top w:w="100" w:type="dxa"/>
              <w:left w:w="100" w:type="dxa"/>
              <w:bottom w:w="100" w:type="dxa"/>
              <w:right w:w="100" w:type="dxa"/>
            </w:tcMar>
          </w:tcPr>
          <w:p w14:paraId="5884B5F5" w14:textId="014F756E" w:rsidR="00077324" w:rsidRPr="007206E8" w:rsidRDefault="21E40F76" w:rsidP="74ED5937">
            <w:pPr>
              <w:widowControl w:val="0"/>
              <w:pBdr>
                <w:top w:val="nil"/>
                <w:left w:val="nil"/>
                <w:bottom w:val="nil"/>
                <w:right w:val="nil"/>
                <w:between w:val="nil"/>
              </w:pBdr>
              <w:rPr>
                <w:b/>
                <w:bCs/>
              </w:rPr>
            </w:pPr>
            <w:r w:rsidRPr="74ED5937">
              <w:rPr>
                <w:b/>
                <w:bCs/>
              </w:rPr>
              <w:t>YES</w:t>
            </w:r>
          </w:p>
          <w:p w14:paraId="1529D48B" w14:textId="1F75AE1E" w:rsidR="00077324" w:rsidRPr="007206E8" w:rsidRDefault="00077324">
            <w:pPr>
              <w:widowControl w:val="0"/>
              <w:pBdr>
                <w:top w:val="nil"/>
                <w:left w:val="nil"/>
                <w:bottom w:val="nil"/>
                <w:right w:val="nil"/>
                <w:between w:val="nil"/>
              </w:pBdr>
              <w:rPr>
                <w:b/>
                <w:sz w:val="16"/>
                <w:szCs w:val="16"/>
              </w:rPr>
            </w:pPr>
          </w:p>
        </w:tc>
        <w:tc>
          <w:tcPr>
            <w:tcW w:w="1680" w:type="dxa"/>
            <w:shd w:val="clear" w:color="auto" w:fill="auto"/>
            <w:tcMar>
              <w:top w:w="100" w:type="dxa"/>
              <w:left w:w="100" w:type="dxa"/>
              <w:bottom w:w="100" w:type="dxa"/>
              <w:right w:w="100" w:type="dxa"/>
            </w:tcMar>
          </w:tcPr>
          <w:p w14:paraId="1529D48C" w14:textId="77777777" w:rsidR="00077324" w:rsidRPr="00586C9F" w:rsidRDefault="00077324">
            <w:pPr>
              <w:widowControl w:val="0"/>
              <w:pBdr>
                <w:top w:val="nil"/>
                <w:left w:val="nil"/>
                <w:bottom w:val="nil"/>
                <w:right w:val="nil"/>
                <w:between w:val="nil"/>
              </w:pBdr>
              <w:rPr>
                <w:b/>
              </w:rPr>
            </w:pPr>
          </w:p>
        </w:tc>
      </w:tr>
      <w:tr w:rsidR="00586C9F" w:rsidRPr="00586C9F" w14:paraId="1529D497" w14:textId="77777777" w:rsidTr="6483C62E">
        <w:tc>
          <w:tcPr>
            <w:tcW w:w="1185" w:type="dxa"/>
            <w:tcMar>
              <w:top w:w="100" w:type="dxa"/>
              <w:left w:w="100" w:type="dxa"/>
              <w:bottom w:w="100" w:type="dxa"/>
              <w:right w:w="100" w:type="dxa"/>
            </w:tcMar>
          </w:tcPr>
          <w:p w14:paraId="1529D48E" w14:textId="77777777" w:rsidR="00077324" w:rsidRPr="00586C9F" w:rsidRDefault="00FB5034">
            <w:pPr>
              <w:widowControl w:val="0"/>
              <w:pBdr>
                <w:top w:val="nil"/>
                <w:left w:val="nil"/>
                <w:bottom w:val="nil"/>
                <w:right w:val="nil"/>
                <w:between w:val="nil"/>
              </w:pBdr>
            </w:pPr>
            <w:r w:rsidRPr="00586C9F">
              <w:t>4.g.2</w:t>
            </w:r>
          </w:p>
        </w:tc>
        <w:tc>
          <w:tcPr>
            <w:tcW w:w="8429" w:type="dxa"/>
            <w:tcMar>
              <w:top w:w="100" w:type="dxa"/>
              <w:left w:w="100" w:type="dxa"/>
              <w:bottom w:w="100" w:type="dxa"/>
              <w:right w:w="100" w:type="dxa"/>
            </w:tcMar>
          </w:tcPr>
          <w:p w14:paraId="1529D48F" w14:textId="77777777" w:rsidR="00077324" w:rsidRPr="00586C9F" w:rsidRDefault="00FB5034">
            <w:r w:rsidRPr="00586C9F">
              <w:t xml:space="preserve">The Medical Director will develop organizational protocols to ensure that screening for people receiving services who are at risk for common physical health conditions </w:t>
            </w:r>
            <w:r w:rsidRPr="00586C9F">
              <w:lastRenderedPageBreak/>
              <w:t xml:space="preserve">experienced by CCBHC populations across the lifespan. Protocols will include: </w:t>
            </w:r>
            <w:r w:rsidRPr="00586C9F">
              <w:br/>
            </w:r>
          </w:p>
          <w:p w14:paraId="1529D490" w14:textId="77777777" w:rsidR="00077324" w:rsidRPr="00586C9F" w:rsidRDefault="00FB5034">
            <w:pPr>
              <w:numPr>
                <w:ilvl w:val="0"/>
                <w:numId w:val="4"/>
              </w:numPr>
              <w:pBdr>
                <w:top w:val="nil"/>
                <w:left w:val="nil"/>
                <w:bottom w:val="nil"/>
                <w:right w:val="nil"/>
                <w:between w:val="nil"/>
              </w:pBdr>
            </w:pPr>
            <w:r w:rsidRPr="00586C9F">
              <w:t xml:space="preserve">Identifying people receiving services with chronic diseases; </w:t>
            </w:r>
          </w:p>
          <w:p w14:paraId="1529D491" w14:textId="77777777" w:rsidR="00077324" w:rsidRPr="00586C9F" w:rsidRDefault="00FB5034">
            <w:pPr>
              <w:numPr>
                <w:ilvl w:val="0"/>
                <w:numId w:val="4"/>
              </w:numPr>
              <w:pBdr>
                <w:top w:val="nil"/>
                <w:left w:val="nil"/>
                <w:bottom w:val="nil"/>
                <w:right w:val="nil"/>
                <w:between w:val="nil"/>
              </w:pBdr>
            </w:pPr>
            <w:r w:rsidRPr="00586C9F">
              <w:t xml:space="preserve">Ensuring that people receiving services are asked about physical health symptoms; and </w:t>
            </w:r>
          </w:p>
          <w:p w14:paraId="1529D492" w14:textId="77777777" w:rsidR="00077324" w:rsidRPr="00586C9F" w:rsidRDefault="00FB5034">
            <w:pPr>
              <w:numPr>
                <w:ilvl w:val="0"/>
                <w:numId w:val="4"/>
              </w:numPr>
              <w:pBdr>
                <w:top w:val="nil"/>
                <w:left w:val="nil"/>
                <w:bottom w:val="nil"/>
                <w:right w:val="nil"/>
                <w:between w:val="nil"/>
              </w:pBdr>
            </w:pPr>
            <w:r w:rsidRPr="00586C9F">
              <w:t xml:space="preserve">Establishing systems for collection and analysis of laboratory samples, fulfilling the requirements of 4.g. </w:t>
            </w:r>
          </w:p>
          <w:p w14:paraId="1529D493" w14:textId="77777777" w:rsidR="00077324" w:rsidRPr="00586C9F" w:rsidRDefault="00077324"/>
          <w:p w14:paraId="1529D494" w14:textId="77777777" w:rsidR="00077324" w:rsidRPr="00586C9F" w:rsidRDefault="00FB5034">
            <w:r w:rsidRPr="00586C9F">
              <w:t xml:space="preserve">In order to fulfill the requirements under 4.g.1 and 4.g.2 the CCBHC should have the ability to collect biologic samples directly, through a DCO, or through protocols with an independent clinical lab organization. Laboratory analyses can be done directly or through another arrangement with an organization separate from the CCBHC. The CCBHC must also coordinate with the primary care provider to ensure that screenings occur for the identified conditions. If the person receiving services’ primary care provider conducts the necessary screening and monitoring, the CCBHC is not required to do so as long as it has a record of the screening and monitoring and the results of any tests that address the health conditions included in the CCBHCs screening and monitoring protocols developed under 4.g. </w:t>
            </w:r>
          </w:p>
        </w:tc>
        <w:tc>
          <w:tcPr>
            <w:tcW w:w="1680" w:type="dxa"/>
            <w:shd w:val="clear" w:color="auto" w:fill="auto"/>
            <w:tcMar>
              <w:top w:w="100" w:type="dxa"/>
              <w:left w:w="100" w:type="dxa"/>
              <w:bottom w:w="100" w:type="dxa"/>
              <w:right w:w="100" w:type="dxa"/>
            </w:tcMar>
          </w:tcPr>
          <w:p w14:paraId="1529D495" w14:textId="765B7281" w:rsidR="00077324" w:rsidRPr="00586C9F" w:rsidRDefault="61722282">
            <w:pPr>
              <w:widowControl w:val="0"/>
              <w:pBdr>
                <w:top w:val="nil"/>
                <w:left w:val="nil"/>
                <w:bottom w:val="nil"/>
                <w:right w:val="nil"/>
                <w:between w:val="nil"/>
              </w:pBdr>
              <w:rPr>
                <w:b/>
              </w:rPr>
            </w:pPr>
            <w:r w:rsidRPr="3BC50E8D">
              <w:rPr>
                <w:b/>
                <w:bCs/>
              </w:rPr>
              <w:lastRenderedPageBreak/>
              <w:t>YES</w:t>
            </w:r>
          </w:p>
        </w:tc>
        <w:tc>
          <w:tcPr>
            <w:tcW w:w="1680" w:type="dxa"/>
            <w:shd w:val="clear" w:color="auto" w:fill="auto"/>
            <w:tcMar>
              <w:top w:w="100" w:type="dxa"/>
              <w:left w:w="100" w:type="dxa"/>
              <w:bottom w:w="100" w:type="dxa"/>
              <w:right w:w="100" w:type="dxa"/>
            </w:tcMar>
          </w:tcPr>
          <w:p w14:paraId="1529D496" w14:textId="77777777" w:rsidR="00077324" w:rsidRPr="00586C9F" w:rsidRDefault="00077324">
            <w:pPr>
              <w:widowControl w:val="0"/>
              <w:pBdr>
                <w:top w:val="nil"/>
                <w:left w:val="nil"/>
                <w:bottom w:val="nil"/>
                <w:right w:val="nil"/>
                <w:between w:val="nil"/>
              </w:pBdr>
              <w:rPr>
                <w:b/>
              </w:rPr>
            </w:pPr>
          </w:p>
        </w:tc>
      </w:tr>
      <w:tr w:rsidR="00586C9F" w:rsidRPr="00586C9F" w14:paraId="1529D4A1" w14:textId="77777777" w:rsidTr="00A43EFF">
        <w:tc>
          <w:tcPr>
            <w:tcW w:w="1185" w:type="dxa"/>
            <w:shd w:val="clear" w:color="auto" w:fill="auto"/>
            <w:tcMar>
              <w:top w:w="100" w:type="dxa"/>
              <w:left w:w="100" w:type="dxa"/>
              <w:bottom w:w="100" w:type="dxa"/>
              <w:right w:w="100" w:type="dxa"/>
            </w:tcMar>
          </w:tcPr>
          <w:p w14:paraId="1529D498" w14:textId="77777777" w:rsidR="00077324" w:rsidRPr="00586C9F" w:rsidRDefault="00FB5034">
            <w:pPr>
              <w:widowControl w:val="0"/>
              <w:pBdr>
                <w:top w:val="nil"/>
                <w:left w:val="nil"/>
                <w:bottom w:val="nil"/>
                <w:right w:val="nil"/>
                <w:between w:val="nil"/>
              </w:pBdr>
            </w:pPr>
            <w:r w:rsidRPr="00586C9F">
              <w:t>4.g.3</w:t>
            </w:r>
          </w:p>
        </w:tc>
        <w:tc>
          <w:tcPr>
            <w:tcW w:w="8429" w:type="dxa"/>
            <w:shd w:val="clear" w:color="auto" w:fill="auto"/>
            <w:tcMar>
              <w:top w:w="100" w:type="dxa"/>
              <w:left w:w="100" w:type="dxa"/>
              <w:bottom w:w="100" w:type="dxa"/>
              <w:right w:w="100" w:type="dxa"/>
            </w:tcMar>
          </w:tcPr>
          <w:p w14:paraId="1529D499" w14:textId="77777777" w:rsidR="00077324" w:rsidRPr="00586C9F" w:rsidRDefault="00FB5034">
            <w:r w:rsidRPr="00586C9F">
              <w:t xml:space="preserve">The CCBHC will provide ongoing primary care monitoring of health conditions as identified in 4.g.1 and 4.g.2., and as clinically indicated for the individual. Monitoring includes the following: </w:t>
            </w:r>
            <w:r w:rsidRPr="00586C9F">
              <w:br/>
            </w:r>
          </w:p>
          <w:p w14:paraId="1529D49A" w14:textId="77777777" w:rsidR="00077324" w:rsidRPr="00586C9F" w:rsidRDefault="00FB5034">
            <w:pPr>
              <w:numPr>
                <w:ilvl w:val="0"/>
                <w:numId w:val="6"/>
              </w:numPr>
              <w:pBdr>
                <w:top w:val="nil"/>
                <w:left w:val="nil"/>
                <w:bottom w:val="nil"/>
                <w:right w:val="nil"/>
                <w:between w:val="nil"/>
              </w:pBdr>
            </w:pPr>
            <w:r w:rsidRPr="00586C9F">
              <w:t>ensuring individuals have access to primary care services;</w:t>
            </w:r>
          </w:p>
          <w:p w14:paraId="1529D49B" w14:textId="77777777" w:rsidR="00077324" w:rsidRPr="00586C9F" w:rsidRDefault="00FB5034">
            <w:pPr>
              <w:numPr>
                <w:ilvl w:val="0"/>
                <w:numId w:val="6"/>
              </w:numPr>
              <w:pBdr>
                <w:top w:val="nil"/>
                <w:left w:val="nil"/>
                <w:bottom w:val="nil"/>
                <w:right w:val="nil"/>
                <w:between w:val="nil"/>
              </w:pBdr>
            </w:pPr>
            <w:r w:rsidRPr="00586C9F">
              <w:t xml:space="preserve">ensuring ongoing periodic laboratory testing and physical measurement of health status indicators and changes in the status of chronic health conditions; </w:t>
            </w:r>
          </w:p>
          <w:p w14:paraId="1529D49C" w14:textId="77777777" w:rsidR="00077324" w:rsidRPr="00586C9F" w:rsidRDefault="00FB5034">
            <w:pPr>
              <w:numPr>
                <w:ilvl w:val="0"/>
                <w:numId w:val="6"/>
              </w:numPr>
              <w:pBdr>
                <w:top w:val="nil"/>
                <w:left w:val="nil"/>
                <w:bottom w:val="nil"/>
                <w:right w:val="nil"/>
                <w:between w:val="nil"/>
              </w:pBdr>
            </w:pPr>
            <w:r w:rsidRPr="00586C9F">
              <w:t xml:space="preserve">coordinating care with primary care and specialty health providers including tracking attendance at needed physical health care appointments; and </w:t>
            </w:r>
          </w:p>
          <w:p w14:paraId="1529D49D" w14:textId="77777777" w:rsidR="00077324" w:rsidRPr="00586C9F" w:rsidRDefault="00FB5034">
            <w:pPr>
              <w:numPr>
                <w:ilvl w:val="0"/>
                <w:numId w:val="6"/>
              </w:numPr>
              <w:pBdr>
                <w:top w:val="nil"/>
                <w:left w:val="nil"/>
                <w:bottom w:val="nil"/>
                <w:right w:val="nil"/>
                <w:between w:val="nil"/>
              </w:pBdr>
            </w:pPr>
            <w:r w:rsidRPr="00586C9F">
              <w:lastRenderedPageBreak/>
              <w:t xml:space="preserve">promoting a healthy behavior lifestyle. </w:t>
            </w:r>
            <w:r w:rsidRPr="00586C9F">
              <w:br/>
            </w:r>
            <w:r w:rsidRPr="00586C9F">
              <w:rPr>
                <w:i/>
              </w:rPr>
              <w:t>may elect to require specific other screening and monitoring to be provided by the CCBHCs in addition to the those described in 4.g.</w:t>
            </w:r>
          </w:p>
          <w:p w14:paraId="1529D49E" w14:textId="77777777" w:rsidR="00077324" w:rsidRPr="00586C9F" w:rsidRDefault="00FB5034">
            <w:r w:rsidRPr="00586C9F">
              <w:rPr>
                <w:i/>
              </w:rPr>
              <w:br/>
              <w:t xml:space="preserve">Note: The provision of primary care services, outside of primary care screening and monitoring as defined in 4.g., is not within the scope of the nine required CCBHC services. CCBHC organizations may provide primary care services outside the nine required services, but these primary care services cannot be reimbursed through the Section 223 CCBHC demonstration PPS. </w:t>
            </w:r>
            <w:r w:rsidRPr="00586C9F">
              <w:rPr>
                <w:i/>
              </w:rPr>
              <w:br/>
            </w:r>
            <w:r w:rsidRPr="00586C9F">
              <w:rPr>
                <w:i/>
              </w:rPr>
              <w:br/>
              <w:t xml:space="preserve">Note: See also program requirement 3 regarding coordination of services and treatment planning. </w:t>
            </w:r>
          </w:p>
        </w:tc>
        <w:tc>
          <w:tcPr>
            <w:tcW w:w="1680" w:type="dxa"/>
            <w:shd w:val="clear" w:color="auto" w:fill="auto"/>
            <w:tcMar>
              <w:top w:w="100" w:type="dxa"/>
              <w:left w:w="100" w:type="dxa"/>
              <w:bottom w:w="100" w:type="dxa"/>
              <w:right w:w="100" w:type="dxa"/>
            </w:tcMar>
          </w:tcPr>
          <w:p w14:paraId="1529D49F" w14:textId="77777777" w:rsidR="00077324" w:rsidRPr="00586C9F" w:rsidRDefault="00077324">
            <w:pPr>
              <w:widowControl w:val="0"/>
              <w:pBdr>
                <w:top w:val="nil"/>
                <w:left w:val="nil"/>
                <w:bottom w:val="nil"/>
                <w:right w:val="nil"/>
                <w:between w:val="nil"/>
              </w:pBdr>
              <w:rPr>
                <w:b/>
              </w:rPr>
            </w:pPr>
          </w:p>
        </w:tc>
        <w:tc>
          <w:tcPr>
            <w:tcW w:w="1680" w:type="dxa"/>
            <w:shd w:val="clear" w:color="auto" w:fill="auto"/>
            <w:tcMar>
              <w:top w:w="100" w:type="dxa"/>
              <w:left w:w="100" w:type="dxa"/>
              <w:bottom w:w="100" w:type="dxa"/>
              <w:right w:w="100" w:type="dxa"/>
            </w:tcMar>
          </w:tcPr>
          <w:p w14:paraId="1529D4A0" w14:textId="77777777" w:rsidR="00077324" w:rsidRPr="00586C9F" w:rsidRDefault="00077324">
            <w:pPr>
              <w:widowControl w:val="0"/>
              <w:pBdr>
                <w:top w:val="nil"/>
                <w:left w:val="nil"/>
                <w:bottom w:val="nil"/>
                <w:right w:val="nil"/>
                <w:between w:val="nil"/>
              </w:pBdr>
              <w:rPr>
                <w:b/>
              </w:rPr>
            </w:pPr>
          </w:p>
        </w:tc>
      </w:tr>
      <w:tr w:rsidR="00586C9F" w:rsidRPr="00586C9F" w14:paraId="1529D4A7" w14:textId="77777777" w:rsidTr="47047E2C">
        <w:tc>
          <w:tcPr>
            <w:tcW w:w="1185" w:type="dxa"/>
            <w:shd w:val="clear" w:color="auto" w:fill="auto"/>
            <w:tcMar>
              <w:top w:w="100" w:type="dxa"/>
              <w:left w:w="100" w:type="dxa"/>
              <w:bottom w:w="100" w:type="dxa"/>
              <w:right w:w="100" w:type="dxa"/>
            </w:tcMar>
          </w:tcPr>
          <w:p w14:paraId="1529D4A2" w14:textId="77777777" w:rsidR="00077324" w:rsidRPr="00586C9F" w:rsidRDefault="00FB5034">
            <w:pPr>
              <w:widowControl w:val="0"/>
              <w:pBdr>
                <w:top w:val="nil"/>
                <w:left w:val="nil"/>
                <w:bottom w:val="nil"/>
                <w:right w:val="nil"/>
                <w:between w:val="nil"/>
              </w:pBdr>
            </w:pPr>
            <w:r w:rsidRPr="00586C9F">
              <w:t>4.h.1</w:t>
            </w:r>
          </w:p>
        </w:tc>
        <w:tc>
          <w:tcPr>
            <w:tcW w:w="8429" w:type="dxa"/>
            <w:shd w:val="clear" w:color="auto" w:fill="auto"/>
            <w:tcMar>
              <w:top w:w="100" w:type="dxa"/>
              <w:left w:w="100" w:type="dxa"/>
              <w:bottom w:w="100" w:type="dxa"/>
              <w:right w:w="100" w:type="dxa"/>
            </w:tcMar>
          </w:tcPr>
          <w:p w14:paraId="1529D4A3" w14:textId="2D9D7ABB" w:rsidR="00077324" w:rsidRPr="00586C9F" w:rsidRDefault="00FB5034">
            <w:r w:rsidRPr="00586C9F">
              <w:t xml:space="preserve">The CCBHC is responsible for providing directly, or through a DCO, targeted case management services that will assist people receiving services in sustaining recovery and gaining access to needed medical, social, legal, educational, housing, vocational, and other services and supports. CCBHC targeted case management provides an intensive level of support that goes beyond the care coordination that is a basic expectation for all people served by the CCBHC. CCBHC targeted case management services should include but are not limited to the following services: </w:t>
            </w:r>
            <w:r w:rsidRPr="00586C9F">
              <w:br/>
              <w:t>1) Supports for people deemed at high risk of suicide or overdose, particularly during times of transitions such as from a residential treatment, hospital emergency department, or psychiatric hospitalization.</w:t>
            </w:r>
            <w:r w:rsidRPr="00586C9F">
              <w:br/>
              <w:t xml:space="preserve">2) During other critical periods, such as episodes of homelessness or transitions to the community from jails or prisons. </w:t>
            </w:r>
            <w:r w:rsidRPr="00586C9F">
              <w:br/>
              <w:t xml:space="preserve">3) For individuals with complex or serious mental health or substance use conditions and for individuals who have a short-term need for support in a critical period, such as an acute episode or care transition. Intensive case management and team-based intensive services such as through Assertive Community Treatment are strongly encouraged but not required as a component of CCBHC services. </w:t>
            </w:r>
            <w:r w:rsidRPr="00586C9F">
              <w:br/>
            </w:r>
            <w:r w:rsidRPr="00586C9F">
              <w:br/>
            </w:r>
            <w:r w:rsidRPr="00586C9F">
              <w:lastRenderedPageBreak/>
              <w:t>Based upon the needs of the population served, states should specify the scope of other CCBHC targeted case management services that will be required, and the specific populations for which they are intended.</w:t>
            </w:r>
          </w:p>
          <w:p w14:paraId="0665C99F" w14:textId="77777777" w:rsidR="004A26C4" w:rsidRPr="00586C9F" w:rsidRDefault="004A26C4"/>
          <w:p w14:paraId="1529D4A4" w14:textId="22ACDD69" w:rsidR="00077324" w:rsidRPr="00586C9F" w:rsidRDefault="004A26C4">
            <w:r w:rsidRPr="00586C9F">
              <w:t>The state will develop and specify required targeted case management scope and populations during the demonstration program.  Additional details of service and delivery definitions for targeted case management will be further defined in the CCBHC demonstration handbook.</w:t>
            </w:r>
          </w:p>
        </w:tc>
        <w:tc>
          <w:tcPr>
            <w:tcW w:w="1680" w:type="dxa"/>
            <w:shd w:val="clear" w:color="auto" w:fill="auto"/>
            <w:tcMar>
              <w:top w:w="100" w:type="dxa"/>
              <w:left w:w="100" w:type="dxa"/>
              <w:bottom w:w="100" w:type="dxa"/>
              <w:right w:w="100" w:type="dxa"/>
            </w:tcMar>
          </w:tcPr>
          <w:p w14:paraId="1529D4A5" w14:textId="0129E706" w:rsidR="00077324" w:rsidRPr="00586C9F" w:rsidRDefault="00E93FC5">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A6" w14:textId="77777777" w:rsidR="00077324" w:rsidRPr="00586C9F" w:rsidRDefault="00077324">
            <w:pPr>
              <w:widowControl w:val="0"/>
              <w:pBdr>
                <w:top w:val="nil"/>
                <w:left w:val="nil"/>
                <w:bottom w:val="nil"/>
                <w:right w:val="nil"/>
                <w:between w:val="nil"/>
              </w:pBdr>
              <w:rPr>
                <w:b/>
              </w:rPr>
            </w:pPr>
          </w:p>
        </w:tc>
      </w:tr>
      <w:tr w:rsidR="00D74728" w:rsidRPr="00586C9F" w14:paraId="6025D020" w14:textId="77777777" w:rsidTr="47047E2C">
        <w:tc>
          <w:tcPr>
            <w:tcW w:w="1185" w:type="dxa"/>
            <w:shd w:val="clear" w:color="auto" w:fill="auto"/>
            <w:tcMar>
              <w:top w:w="100" w:type="dxa"/>
              <w:left w:w="100" w:type="dxa"/>
              <w:bottom w:w="100" w:type="dxa"/>
              <w:right w:w="100" w:type="dxa"/>
            </w:tcMar>
          </w:tcPr>
          <w:p w14:paraId="012FB2E1" w14:textId="0B84C6E2" w:rsidR="00D74728" w:rsidRPr="00586C9F" w:rsidRDefault="00D74728">
            <w:pPr>
              <w:widowControl w:val="0"/>
              <w:pBdr>
                <w:top w:val="nil"/>
                <w:left w:val="nil"/>
                <w:bottom w:val="nil"/>
                <w:right w:val="nil"/>
                <w:between w:val="nil"/>
              </w:pBdr>
            </w:pPr>
            <w:r w:rsidRPr="00586C9F">
              <w:t>4.i.1</w:t>
            </w:r>
          </w:p>
        </w:tc>
        <w:tc>
          <w:tcPr>
            <w:tcW w:w="8429" w:type="dxa"/>
            <w:shd w:val="clear" w:color="auto" w:fill="auto"/>
            <w:tcMar>
              <w:top w:w="100" w:type="dxa"/>
              <w:left w:w="100" w:type="dxa"/>
              <w:bottom w:w="100" w:type="dxa"/>
              <w:right w:w="100" w:type="dxa"/>
            </w:tcMar>
          </w:tcPr>
          <w:p w14:paraId="00A33911" w14:textId="77777777" w:rsidR="00D74728" w:rsidRPr="00586C9F" w:rsidRDefault="00D74728" w:rsidP="00D74728">
            <w:r w:rsidRPr="00586C9F">
              <w:t xml:space="preserve">The CCBHC is responsible for providing directly, or through a DCO, evidence-based rehabilitation services for both mental health and substance use disorders. Rehabilitative services include services and recovery supports that help individuals develop skills and functioning to facilitate community living; support positive social, emotional, and educational development; facilitate inclusion and integration; and support pursuit of their goals in the community. These skills are important to addressing social determinants of health and navigating the complexity of finding housing or employment, filling out paperwork, securing identification documents, developing social networks, negotiating with property owners or property managers, paying bills, and interacting with neighbors or co- workers.27 Psychiatric rehabilitation services must include supported employment programs designed to provide those receiving services with on-going support to obtain and maintain competitive, integrated employment (e.g., evidence-based supported employment, customized employment programs, or employment supports run in coordination with Vocational Rehabilitation or Career One-Stop services). Psychiatric rehabilitation services must also support people receiving services to: </w:t>
            </w:r>
          </w:p>
          <w:p w14:paraId="10D0E60B" w14:textId="77777777" w:rsidR="00D74728" w:rsidRPr="00586C9F" w:rsidRDefault="00D74728" w:rsidP="00D74728"/>
          <w:p w14:paraId="3915F58F" w14:textId="705809D0" w:rsidR="00D74728" w:rsidRPr="00586C9F" w:rsidRDefault="00D74728" w:rsidP="00536EFA">
            <w:pPr>
              <w:pStyle w:val="ListParagraph"/>
              <w:numPr>
                <w:ilvl w:val="0"/>
                <w:numId w:val="27"/>
              </w:numPr>
            </w:pPr>
            <w:r w:rsidRPr="00586C9F">
              <w:t xml:space="preserve">Participate in supported education and other educational services; </w:t>
            </w:r>
          </w:p>
          <w:p w14:paraId="1A7A51D2" w14:textId="6F8A8CEB" w:rsidR="00D74728" w:rsidRPr="00586C9F" w:rsidRDefault="00D74728" w:rsidP="00536EFA">
            <w:pPr>
              <w:pStyle w:val="ListParagraph"/>
              <w:numPr>
                <w:ilvl w:val="0"/>
                <w:numId w:val="27"/>
              </w:numPr>
            </w:pPr>
            <w:r w:rsidRPr="00586C9F">
              <w:t xml:space="preserve">Achieve social inclusion and community connectedness; </w:t>
            </w:r>
          </w:p>
          <w:p w14:paraId="61A19F6F" w14:textId="73345452" w:rsidR="00D74728" w:rsidRPr="00586C9F" w:rsidRDefault="00D74728" w:rsidP="00536EFA">
            <w:pPr>
              <w:pStyle w:val="ListParagraph"/>
              <w:numPr>
                <w:ilvl w:val="0"/>
                <w:numId w:val="27"/>
              </w:numPr>
            </w:pPr>
            <w:r w:rsidRPr="00586C9F">
              <w:t xml:space="preserve">Participate in medication education, self-management, and/or individual and family/caregiver psycho-education; and </w:t>
            </w:r>
          </w:p>
          <w:p w14:paraId="106E3D5E" w14:textId="75E7FFE1" w:rsidR="00D74728" w:rsidRPr="00586C9F" w:rsidRDefault="00D74728" w:rsidP="00536EFA">
            <w:pPr>
              <w:pStyle w:val="ListParagraph"/>
              <w:numPr>
                <w:ilvl w:val="0"/>
                <w:numId w:val="27"/>
              </w:numPr>
            </w:pPr>
            <w:r w:rsidRPr="00586C9F">
              <w:t xml:space="preserve">Find and maintain safe and stable housing. </w:t>
            </w:r>
          </w:p>
          <w:p w14:paraId="70350308" w14:textId="77777777" w:rsidR="00D74728" w:rsidRPr="00586C9F" w:rsidRDefault="00D74728" w:rsidP="00D74728"/>
          <w:p w14:paraId="3CC2397A" w14:textId="77777777" w:rsidR="00D74728" w:rsidRPr="00586C9F" w:rsidRDefault="00D74728" w:rsidP="00D74728">
            <w:r w:rsidRPr="00586C9F">
              <w:t xml:space="preserve">Other psychiatric rehabilitation services that might be considered include training in personal care skills; community integration services; cognitive remediation; facilitated engagement in substance use disorder mutual help groups and community supports; assistance for navigating healthcare systems; and other recovery support services including Illness Management &amp; Recovery, financial management, and dietary and wellness education. These services may be provided or enhanced by peer providers. </w:t>
            </w:r>
          </w:p>
          <w:p w14:paraId="0223C2A2" w14:textId="77777777" w:rsidR="00D74728" w:rsidRPr="00586C9F" w:rsidRDefault="00D74728" w:rsidP="00D74728"/>
          <w:p w14:paraId="30EE7501" w14:textId="77777777" w:rsidR="00D74728" w:rsidRPr="00586C9F" w:rsidRDefault="00D74728" w:rsidP="00D74728">
            <w:pPr>
              <w:rPr>
                <w:i/>
                <w:iCs/>
              </w:rPr>
            </w:pPr>
            <w:r w:rsidRPr="00586C9F">
              <w:rPr>
                <w:i/>
                <w:iCs/>
              </w:rPr>
              <w:t xml:space="preserve">The State may specify which evidence-based and other psychiatric rehabilitation services will be required based upon the needs of the population served above the minimum requirements described in 4.i. </w:t>
            </w:r>
          </w:p>
          <w:p w14:paraId="470B6B07" w14:textId="77777777" w:rsidR="00D74728" w:rsidRPr="00586C9F" w:rsidRDefault="00D74728" w:rsidP="00D74728">
            <w:pPr>
              <w:rPr>
                <w:i/>
                <w:iCs/>
              </w:rPr>
            </w:pPr>
          </w:p>
          <w:p w14:paraId="1DEE119F" w14:textId="1C15B6D9" w:rsidR="00D74728" w:rsidRPr="00586C9F" w:rsidRDefault="00D74728" w:rsidP="00D74728">
            <w:r w:rsidRPr="00586C9F">
              <w:rPr>
                <w:i/>
                <w:iCs/>
              </w:rPr>
              <w:t>Note: See program requirement 3 regarding coordination of services and treatment planning.</w:t>
            </w:r>
          </w:p>
        </w:tc>
        <w:tc>
          <w:tcPr>
            <w:tcW w:w="1680" w:type="dxa"/>
            <w:shd w:val="clear" w:color="auto" w:fill="auto"/>
            <w:tcMar>
              <w:top w:w="100" w:type="dxa"/>
              <w:left w:w="100" w:type="dxa"/>
              <w:bottom w:w="100" w:type="dxa"/>
              <w:right w:w="100" w:type="dxa"/>
            </w:tcMar>
          </w:tcPr>
          <w:p w14:paraId="5126B6DC" w14:textId="04800A9A" w:rsidR="00D74728" w:rsidRPr="00586C9F" w:rsidRDefault="00E93FC5">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554200CE" w14:textId="77777777" w:rsidR="00D74728" w:rsidRPr="00586C9F" w:rsidRDefault="00D74728">
            <w:pPr>
              <w:widowControl w:val="0"/>
              <w:pBdr>
                <w:top w:val="nil"/>
                <w:left w:val="nil"/>
                <w:bottom w:val="nil"/>
                <w:right w:val="nil"/>
                <w:between w:val="nil"/>
              </w:pBdr>
              <w:rPr>
                <w:b/>
              </w:rPr>
            </w:pPr>
          </w:p>
        </w:tc>
      </w:tr>
      <w:tr w:rsidR="00586C9F" w:rsidRPr="00586C9F" w14:paraId="1529D4B4" w14:textId="77777777" w:rsidTr="47047E2C">
        <w:tc>
          <w:tcPr>
            <w:tcW w:w="1185" w:type="dxa"/>
            <w:shd w:val="clear" w:color="auto" w:fill="auto"/>
            <w:tcMar>
              <w:top w:w="100" w:type="dxa"/>
              <w:left w:w="100" w:type="dxa"/>
              <w:bottom w:w="100" w:type="dxa"/>
              <w:right w:w="100" w:type="dxa"/>
            </w:tcMar>
          </w:tcPr>
          <w:p w14:paraId="1529D4A8" w14:textId="77777777" w:rsidR="00077324" w:rsidRPr="00586C9F" w:rsidRDefault="00FB5034">
            <w:pPr>
              <w:widowControl w:val="0"/>
              <w:pBdr>
                <w:top w:val="nil"/>
                <w:left w:val="nil"/>
                <w:bottom w:val="nil"/>
                <w:right w:val="nil"/>
                <w:between w:val="nil"/>
              </w:pBdr>
            </w:pPr>
            <w:r w:rsidRPr="00586C9F">
              <w:t>4.j.1</w:t>
            </w:r>
          </w:p>
        </w:tc>
        <w:tc>
          <w:tcPr>
            <w:tcW w:w="8429" w:type="dxa"/>
            <w:shd w:val="clear" w:color="auto" w:fill="auto"/>
            <w:tcMar>
              <w:top w:w="100" w:type="dxa"/>
              <w:left w:w="100" w:type="dxa"/>
              <w:bottom w:w="100" w:type="dxa"/>
              <w:right w:w="100" w:type="dxa"/>
            </w:tcMar>
          </w:tcPr>
          <w:p w14:paraId="1529D4A9" w14:textId="77777777" w:rsidR="00077324" w:rsidRPr="00586C9F" w:rsidRDefault="00FB5034">
            <w:r w:rsidRPr="00586C9F">
              <w:t>The CCBHC is responsible for directly providing, or through a DCO, peer supports, including peer specialist and recovery coaches, peer counseling, and family/caregiver supports. Peer services may include: peer-run wellness and recovery centers; youth/young adult peer support; recovery coaching; peer-run crisis respites; warmlines; peer-led crisis prevention planning; peer navigators to assist individuals transitioning between different treatment programs and especially between different levels of care; mutual support and self-help groups; peer support for older adults; peer education and leadership development; and peer recovery services. Potential family/caregiver support services that might be considered include: community resources education; navigation support; behavioral health and crisis support; parent/caregiver training and education; and family-to-family caregiver support.</w:t>
            </w:r>
          </w:p>
          <w:p w14:paraId="1529D4AA" w14:textId="77777777" w:rsidR="00077324" w:rsidRPr="00586C9F" w:rsidRDefault="00077324"/>
          <w:p w14:paraId="1529D4AB" w14:textId="77777777" w:rsidR="00077324" w:rsidRPr="00586C9F" w:rsidRDefault="00FB5034">
            <w:r w:rsidRPr="00586C9F">
              <w:lastRenderedPageBreak/>
              <w:t>Requirements for certified peer specialists include (please refer to criteria 3.d.2 for additional details on requirements for peer support professionals and the interdisciplinary team):</w:t>
            </w:r>
          </w:p>
          <w:p w14:paraId="1529D4AC" w14:textId="77777777" w:rsidR="00077324" w:rsidRPr="00586C9F" w:rsidRDefault="00FB5034">
            <w:pPr>
              <w:numPr>
                <w:ilvl w:val="0"/>
                <w:numId w:val="9"/>
              </w:numPr>
            </w:pPr>
            <w:r w:rsidRPr="00586C9F">
              <w:t xml:space="preserve">Scope of services peers provide must be reflective of Community Needs Assessment </w:t>
            </w:r>
          </w:p>
          <w:p w14:paraId="1529D4AD" w14:textId="77777777" w:rsidR="00077324" w:rsidRPr="00586C9F" w:rsidRDefault="00FB5034">
            <w:pPr>
              <w:numPr>
                <w:ilvl w:val="0"/>
                <w:numId w:val="9"/>
              </w:numPr>
            </w:pPr>
            <w:r w:rsidRPr="00586C9F">
              <w:t>Partake in interdisciplinary team, crisis prevention planning, treatment planning, and other related activities</w:t>
            </w:r>
          </w:p>
          <w:p w14:paraId="1529D4AE" w14:textId="77777777" w:rsidR="00077324" w:rsidRPr="00586C9F" w:rsidRDefault="00FB5034">
            <w:pPr>
              <w:numPr>
                <w:ilvl w:val="0"/>
                <w:numId w:val="9"/>
              </w:numPr>
            </w:pPr>
            <w:r w:rsidRPr="00586C9F">
              <w:t>Serve within service lines that require related engagement, outreach, and other activities</w:t>
            </w:r>
          </w:p>
          <w:p w14:paraId="1529D4AF" w14:textId="77777777" w:rsidR="00077324" w:rsidRPr="00586C9F" w:rsidRDefault="00FB5034">
            <w:pPr>
              <w:numPr>
                <w:ilvl w:val="0"/>
                <w:numId w:val="9"/>
              </w:numPr>
            </w:pPr>
            <w:r w:rsidRPr="00586C9F">
              <w:t>Scope of peer specialists must be distinguishable from life skills training providers and case management services</w:t>
            </w:r>
          </w:p>
          <w:p w14:paraId="1529D4B0" w14:textId="77777777" w:rsidR="00077324" w:rsidRPr="00586C9F" w:rsidRDefault="00077324"/>
          <w:p w14:paraId="1529D4B1" w14:textId="77777777" w:rsidR="00077324" w:rsidRPr="00586C9F" w:rsidRDefault="00FB5034">
            <w:r w:rsidRPr="00586C9F">
              <w:t>The number of certified peer specialists must be appropriate for the population receiving services, as determined by the community needs assessment, in terms of size and composition and providing the types of services the CCBHC is required to and proposes to offer.</w:t>
            </w:r>
          </w:p>
        </w:tc>
        <w:tc>
          <w:tcPr>
            <w:tcW w:w="1680" w:type="dxa"/>
            <w:shd w:val="clear" w:color="auto" w:fill="auto"/>
            <w:tcMar>
              <w:top w:w="100" w:type="dxa"/>
              <w:left w:w="100" w:type="dxa"/>
              <w:bottom w:w="100" w:type="dxa"/>
              <w:right w:w="100" w:type="dxa"/>
            </w:tcMar>
          </w:tcPr>
          <w:p w14:paraId="1529D4B2" w14:textId="2D3A8B22" w:rsidR="00077324" w:rsidRPr="00586C9F" w:rsidRDefault="00E93FC5">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B3" w14:textId="77777777" w:rsidR="00077324" w:rsidRPr="00586C9F" w:rsidRDefault="00077324">
            <w:pPr>
              <w:widowControl w:val="0"/>
              <w:pBdr>
                <w:top w:val="nil"/>
                <w:left w:val="nil"/>
                <w:bottom w:val="nil"/>
                <w:right w:val="nil"/>
                <w:between w:val="nil"/>
              </w:pBdr>
              <w:rPr>
                <w:b/>
              </w:rPr>
            </w:pPr>
          </w:p>
        </w:tc>
      </w:tr>
      <w:tr w:rsidR="00586C9F" w:rsidRPr="00586C9F" w14:paraId="1529D4BB" w14:textId="77777777" w:rsidTr="47047E2C">
        <w:tc>
          <w:tcPr>
            <w:tcW w:w="1185" w:type="dxa"/>
            <w:shd w:val="clear" w:color="auto" w:fill="auto"/>
            <w:tcMar>
              <w:top w:w="100" w:type="dxa"/>
              <w:left w:w="100" w:type="dxa"/>
              <w:bottom w:w="100" w:type="dxa"/>
              <w:right w:w="100" w:type="dxa"/>
            </w:tcMar>
          </w:tcPr>
          <w:p w14:paraId="1529D4B5" w14:textId="77777777" w:rsidR="00077324" w:rsidRPr="00586C9F" w:rsidRDefault="00FB5034">
            <w:pPr>
              <w:widowControl w:val="0"/>
              <w:pBdr>
                <w:top w:val="nil"/>
                <w:left w:val="nil"/>
                <w:bottom w:val="nil"/>
                <w:right w:val="nil"/>
                <w:between w:val="nil"/>
              </w:pBdr>
            </w:pPr>
            <w:r w:rsidRPr="00586C9F">
              <w:t>4.k.1</w:t>
            </w:r>
          </w:p>
        </w:tc>
        <w:tc>
          <w:tcPr>
            <w:tcW w:w="8429" w:type="dxa"/>
            <w:shd w:val="clear" w:color="auto" w:fill="auto"/>
            <w:tcMar>
              <w:top w:w="100" w:type="dxa"/>
              <w:left w:w="100" w:type="dxa"/>
              <w:bottom w:w="100" w:type="dxa"/>
              <w:right w:w="100" w:type="dxa"/>
            </w:tcMar>
          </w:tcPr>
          <w:p w14:paraId="1529D4B6" w14:textId="77777777" w:rsidR="00077324" w:rsidRPr="00586C9F" w:rsidRDefault="00FB5034">
            <w:r w:rsidRPr="00586C9F">
              <w:t xml:space="preserve">The CCBHC is responsible for providing directly, or through a DCO, intensive, community- based behavioral health care for certain members of the U.S. Armed Forces and veterans, particularly those Armed Forces members located 50 miles or more (or one hour’s drive time) from a Military Treatment Facility (MTF) and veterans living 40 miles or more (driving distance) from a VA medical facility, or as otherwise required by federal law. Care provided to veterans is required to be consistent with minimum clinical mental health guidelines promulgated by the Veterans Health Administration (VHA), including clinical guidelines contained in the Uniform Mental Health Services Handbook of such Administration. The provisions of these criteria in general and, specifically in criteria 4.k, are designed to assist the CCBHC in providing quality clinical behavioral health services consistent with the Uniform Mental Health Services Handbook. </w:t>
            </w:r>
          </w:p>
          <w:p w14:paraId="1529D4B7" w14:textId="77777777" w:rsidR="00077324" w:rsidRPr="00586C9F" w:rsidRDefault="00077324"/>
          <w:p w14:paraId="1529D4B8" w14:textId="77777777" w:rsidR="00077324" w:rsidRPr="00586C9F" w:rsidRDefault="00FB5034">
            <w:pPr>
              <w:rPr>
                <w:i/>
              </w:rPr>
            </w:pPr>
            <w:r w:rsidRPr="00586C9F">
              <w:rPr>
                <w:i/>
              </w:rPr>
              <w:lastRenderedPageBreak/>
              <w:t>Note: See program requirement 3 regarding coordination of services and treatment planning.</w:t>
            </w:r>
          </w:p>
        </w:tc>
        <w:tc>
          <w:tcPr>
            <w:tcW w:w="1680" w:type="dxa"/>
            <w:shd w:val="clear" w:color="auto" w:fill="auto"/>
            <w:tcMar>
              <w:top w:w="100" w:type="dxa"/>
              <w:left w:w="100" w:type="dxa"/>
              <w:bottom w:w="100" w:type="dxa"/>
              <w:right w:w="100" w:type="dxa"/>
            </w:tcMar>
          </w:tcPr>
          <w:p w14:paraId="1529D4B9" w14:textId="1CA95A8F" w:rsidR="00077324" w:rsidRPr="00586C9F" w:rsidRDefault="00E93FC5">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BA" w14:textId="77777777" w:rsidR="00077324" w:rsidRPr="00586C9F" w:rsidRDefault="00077324">
            <w:pPr>
              <w:widowControl w:val="0"/>
              <w:pBdr>
                <w:top w:val="nil"/>
                <w:left w:val="nil"/>
                <w:bottom w:val="nil"/>
                <w:right w:val="nil"/>
                <w:between w:val="nil"/>
              </w:pBdr>
              <w:rPr>
                <w:b/>
              </w:rPr>
            </w:pPr>
          </w:p>
        </w:tc>
      </w:tr>
      <w:tr w:rsidR="00586C9F" w:rsidRPr="00586C9F" w14:paraId="1529D4CA" w14:textId="77777777" w:rsidTr="47047E2C">
        <w:tc>
          <w:tcPr>
            <w:tcW w:w="1185" w:type="dxa"/>
            <w:shd w:val="clear" w:color="auto" w:fill="auto"/>
            <w:tcMar>
              <w:top w:w="100" w:type="dxa"/>
              <w:left w:w="100" w:type="dxa"/>
              <w:bottom w:w="100" w:type="dxa"/>
              <w:right w:w="100" w:type="dxa"/>
            </w:tcMar>
          </w:tcPr>
          <w:p w14:paraId="1529D4BC" w14:textId="77777777" w:rsidR="00077324" w:rsidRPr="00586C9F" w:rsidRDefault="00FB5034">
            <w:pPr>
              <w:widowControl w:val="0"/>
              <w:pBdr>
                <w:top w:val="nil"/>
                <w:left w:val="nil"/>
                <w:bottom w:val="nil"/>
                <w:right w:val="nil"/>
                <w:between w:val="nil"/>
              </w:pBdr>
            </w:pPr>
            <w:r w:rsidRPr="00586C9F">
              <w:t>4.k.2</w:t>
            </w:r>
          </w:p>
        </w:tc>
        <w:tc>
          <w:tcPr>
            <w:tcW w:w="8429" w:type="dxa"/>
            <w:shd w:val="clear" w:color="auto" w:fill="auto"/>
            <w:tcMar>
              <w:top w:w="100" w:type="dxa"/>
              <w:left w:w="100" w:type="dxa"/>
              <w:bottom w:w="100" w:type="dxa"/>
              <w:right w:w="100" w:type="dxa"/>
            </w:tcMar>
          </w:tcPr>
          <w:p w14:paraId="1529D4BD" w14:textId="64688D92" w:rsidR="00077324" w:rsidRPr="00586C9F" w:rsidRDefault="00FB5034">
            <w:r w:rsidRPr="00586C9F">
              <w:t xml:space="preserve">All individuals inquiring about services are asked whether they have ever served in the U.S. military. </w:t>
            </w:r>
          </w:p>
          <w:p w14:paraId="1529D4BE" w14:textId="77777777" w:rsidR="00077324" w:rsidRPr="00586C9F" w:rsidRDefault="00077324"/>
          <w:p w14:paraId="1529D4BF" w14:textId="77777777" w:rsidR="00077324" w:rsidRPr="00586C9F" w:rsidRDefault="00FB5034">
            <w:r w:rsidRPr="00586C9F">
              <w:t xml:space="preserve">Current Military Personnel: Persons affirming current military service will be offered assistance in the following manner: </w:t>
            </w:r>
          </w:p>
          <w:p w14:paraId="1529D4C0" w14:textId="77777777" w:rsidR="00077324" w:rsidRPr="00586C9F" w:rsidRDefault="00077324"/>
          <w:p w14:paraId="1529D4C1" w14:textId="77777777" w:rsidR="00077324" w:rsidRPr="00586C9F" w:rsidRDefault="00FB5034">
            <w:pPr>
              <w:numPr>
                <w:ilvl w:val="0"/>
                <w:numId w:val="20"/>
              </w:numPr>
            </w:pPr>
            <w:r w:rsidRPr="00586C9F">
              <w:t xml:space="preserve">Active Duty Service Members (ADSM) must use their servicing MTF, and their MTF Primary Care Managers (PCMs) are contacted by the CCBHC regarding referrals outside the MTF. </w:t>
            </w:r>
          </w:p>
          <w:p w14:paraId="1529D4C2" w14:textId="77777777" w:rsidR="00077324" w:rsidRPr="00586C9F" w:rsidRDefault="00FB5034">
            <w:pPr>
              <w:numPr>
                <w:ilvl w:val="0"/>
                <w:numId w:val="20"/>
              </w:numPr>
            </w:pPr>
            <w:r w:rsidRPr="00586C9F">
              <w:t xml:space="preserve">ADSMs and activated Reserve Component (Guard/Reserve) members who reside more than 50 miles (or one hour’s drive time) from a military hospital or military clinic enroll in TRICARE PRIME Remote and use the network PCM, or select any other authorized TRICARE provider as the PCM. The PCM refers the member to specialists for care he or she cannot provide and works with the regional managed care support contractor for referrals/authorizations. </w:t>
            </w:r>
          </w:p>
          <w:p w14:paraId="1529D4C3" w14:textId="77777777" w:rsidR="00077324" w:rsidRPr="00586C9F" w:rsidRDefault="00FB5034">
            <w:pPr>
              <w:numPr>
                <w:ilvl w:val="0"/>
                <w:numId w:val="20"/>
              </w:numPr>
            </w:pPr>
            <w:r w:rsidRPr="00586C9F">
              <w:t>Members of the Selected Reserves, not on Active Duty (AD) orders, are eligible for TRICARE Reserve Select and can schedule an appointment with any TRICARE- authorized provider, network or non-network. The CCBHC is required to provide direct services and/or conduct a warm handoff to an eligible TRICARE-authorized provider, network, or non-network that can provide such services.</w:t>
            </w:r>
          </w:p>
          <w:p w14:paraId="1529D4C4" w14:textId="77777777" w:rsidR="00077324" w:rsidRPr="00586C9F" w:rsidRDefault="00077324"/>
          <w:p w14:paraId="1529D4C5" w14:textId="77777777" w:rsidR="00077324" w:rsidRPr="00586C9F" w:rsidRDefault="00FB5034">
            <w:r w:rsidRPr="00586C9F">
              <w:t xml:space="preserve">Veterans: Persons affirming former military service (veterans) are offered assistance to enroll in VHA for the delivery of health and behavioral health services. Veterans who decline or are ineligible for VHA services will be served by the CCBHC consistent with minimum clinical mental health guidelines promulgated by the VHA. These include clinical guidelines contained in the Uniform Mental Health Services </w:t>
            </w:r>
            <w:r w:rsidRPr="00586C9F">
              <w:lastRenderedPageBreak/>
              <w:t xml:space="preserve">Handbook as excerpted below (from VHA Handbook 1160.01, Principles of Care found in the Uniform Mental Health Services in VA Centers and Clinics). </w:t>
            </w:r>
          </w:p>
          <w:p w14:paraId="1529D4C6" w14:textId="77777777" w:rsidR="00077324" w:rsidRPr="00586C9F" w:rsidRDefault="00077324"/>
          <w:p w14:paraId="1529D4C7" w14:textId="77777777" w:rsidR="00077324" w:rsidRPr="00586C9F" w:rsidRDefault="00FB5034">
            <w:pPr>
              <w:rPr>
                <w:i/>
              </w:rPr>
            </w:pPr>
            <w:r w:rsidRPr="00586C9F">
              <w:rPr>
                <w:i/>
              </w:rPr>
              <w:t>Note: See also program requirement 3 requiring coordination of care across settings and providers, including facilities of the Department of Veterans Affairs.</w:t>
            </w:r>
          </w:p>
        </w:tc>
        <w:tc>
          <w:tcPr>
            <w:tcW w:w="1680" w:type="dxa"/>
            <w:shd w:val="clear" w:color="auto" w:fill="auto"/>
            <w:tcMar>
              <w:top w:w="100" w:type="dxa"/>
              <w:left w:w="100" w:type="dxa"/>
              <w:bottom w:w="100" w:type="dxa"/>
              <w:right w:w="100" w:type="dxa"/>
            </w:tcMar>
          </w:tcPr>
          <w:p w14:paraId="1529D4C8" w14:textId="7E4C0784" w:rsidR="00077324" w:rsidRPr="00586C9F" w:rsidRDefault="00E93FC5">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C9" w14:textId="77777777" w:rsidR="00077324" w:rsidRPr="00586C9F" w:rsidRDefault="00077324">
            <w:pPr>
              <w:widowControl w:val="0"/>
              <w:pBdr>
                <w:top w:val="nil"/>
                <w:left w:val="nil"/>
                <w:bottom w:val="nil"/>
                <w:right w:val="nil"/>
                <w:between w:val="nil"/>
              </w:pBdr>
              <w:rPr>
                <w:b/>
              </w:rPr>
            </w:pPr>
          </w:p>
        </w:tc>
      </w:tr>
      <w:tr w:rsidR="00586C9F" w:rsidRPr="00586C9F" w14:paraId="1529D4CF" w14:textId="77777777" w:rsidTr="47047E2C">
        <w:tc>
          <w:tcPr>
            <w:tcW w:w="1185" w:type="dxa"/>
            <w:shd w:val="clear" w:color="auto" w:fill="auto"/>
            <w:tcMar>
              <w:top w:w="100" w:type="dxa"/>
              <w:left w:w="100" w:type="dxa"/>
              <w:bottom w:w="100" w:type="dxa"/>
              <w:right w:w="100" w:type="dxa"/>
            </w:tcMar>
          </w:tcPr>
          <w:p w14:paraId="1529D4CB" w14:textId="77777777" w:rsidR="00077324" w:rsidRPr="00586C9F" w:rsidRDefault="00FB5034">
            <w:pPr>
              <w:widowControl w:val="0"/>
              <w:pBdr>
                <w:top w:val="nil"/>
                <w:left w:val="nil"/>
                <w:bottom w:val="nil"/>
                <w:right w:val="nil"/>
                <w:between w:val="nil"/>
              </w:pBdr>
            </w:pPr>
            <w:r w:rsidRPr="00586C9F">
              <w:t>4.k.3</w:t>
            </w:r>
          </w:p>
        </w:tc>
        <w:tc>
          <w:tcPr>
            <w:tcW w:w="8429" w:type="dxa"/>
            <w:shd w:val="clear" w:color="auto" w:fill="auto"/>
            <w:tcMar>
              <w:top w:w="100" w:type="dxa"/>
              <w:left w:w="100" w:type="dxa"/>
              <w:bottom w:w="100" w:type="dxa"/>
              <w:right w:w="100" w:type="dxa"/>
            </w:tcMar>
          </w:tcPr>
          <w:p w14:paraId="1529D4CC" w14:textId="77777777" w:rsidR="00077324" w:rsidRPr="00586C9F" w:rsidRDefault="00FB5034">
            <w:r w:rsidRPr="00586C9F">
              <w:t xml:space="preserve">The CCBHC ensures there is integration or coordination between the care of substance use disorders and other mental health conditions for those veterans who experience both, and for integration or coordination between care for behavioral health conditions and other components of health care for all veterans. </w:t>
            </w:r>
          </w:p>
        </w:tc>
        <w:tc>
          <w:tcPr>
            <w:tcW w:w="1680" w:type="dxa"/>
            <w:shd w:val="clear" w:color="auto" w:fill="auto"/>
            <w:tcMar>
              <w:top w:w="100" w:type="dxa"/>
              <w:left w:w="100" w:type="dxa"/>
              <w:bottom w:w="100" w:type="dxa"/>
              <w:right w:w="100" w:type="dxa"/>
            </w:tcMar>
          </w:tcPr>
          <w:p w14:paraId="1529D4CD" w14:textId="55710755" w:rsidR="00077324" w:rsidRPr="00586C9F" w:rsidRDefault="00E93FC5">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CE" w14:textId="77777777" w:rsidR="00077324" w:rsidRPr="00586C9F" w:rsidRDefault="00077324">
            <w:pPr>
              <w:widowControl w:val="0"/>
              <w:pBdr>
                <w:top w:val="nil"/>
                <w:left w:val="nil"/>
                <w:bottom w:val="nil"/>
                <w:right w:val="nil"/>
                <w:between w:val="nil"/>
              </w:pBdr>
              <w:rPr>
                <w:b/>
              </w:rPr>
            </w:pPr>
          </w:p>
        </w:tc>
      </w:tr>
      <w:tr w:rsidR="00586C9F" w:rsidRPr="00586C9F" w14:paraId="1529D4DC" w14:textId="77777777" w:rsidTr="47047E2C">
        <w:tc>
          <w:tcPr>
            <w:tcW w:w="1185" w:type="dxa"/>
            <w:shd w:val="clear" w:color="auto" w:fill="auto"/>
            <w:tcMar>
              <w:top w:w="100" w:type="dxa"/>
              <w:left w:w="100" w:type="dxa"/>
              <w:bottom w:w="100" w:type="dxa"/>
              <w:right w:w="100" w:type="dxa"/>
            </w:tcMar>
          </w:tcPr>
          <w:p w14:paraId="1529D4D0" w14:textId="77777777" w:rsidR="00077324" w:rsidRPr="00586C9F" w:rsidRDefault="00FB5034">
            <w:pPr>
              <w:widowControl w:val="0"/>
              <w:pBdr>
                <w:top w:val="nil"/>
                <w:left w:val="nil"/>
                <w:bottom w:val="nil"/>
                <w:right w:val="nil"/>
                <w:between w:val="nil"/>
              </w:pBdr>
            </w:pPr>
            <w:r w:rsidRPr="00586C9F">
              <w:t>4.k.4</w:t>
            </w:r>
          </w:p>
        </w:tc>
        <w:tc>
          <w:tcPr>
            <w:tcW w:w="8429" w:type="dxa"/>
            <w:shd w:val="clear" w:color="auto" w:fill="auto"/>
            <w:tcMar>
              <w:top w:w="100" w:type="dxa"/>
              <w:left w:w="100" w:type="dxa"/>
              <w:bottom w:w="100" w:type="dxa"/>
              <w:right w:w="100" w:type="dxa"/>
            </w:tcMar>
          </w:tcPr>
          <w:p w14:paraId="1529D4D1" w14:textId="77777777" w:rsidR="00077324" w:rsidRPr="00586C9F" w:rsidRDefault="00FB5034">
            <w:r w:rsidRPr="00586C9F">
              <w:t xml:space="preserve">Every veteran seen for behavioral health services is assigned a Principal Behavioral Health Provider. The Principal Behavioral Health Provider must have specific training around military and veteran culture and/or lived experience as a veteran or in the military. When veterans are seeing more than one behavioral health provider and when they are involved in more than one program, the identity of the Principal Behavioral Health Provider is made clear to the veteran and identified in the health record. The Principal Behavioral Health Provider is identified on a tracking database for those veterans who need case management. The Principal Behavioral Health Provider ensures the following requirements are fulfilled: </w:t>
            </w:r>
          </w:p>
          <w:p w14:paraId="1529D4D2" w14:textId="77777777" w:rsidR="00077324" w:rsidRPr="00586C9F" w:rsidRDefault="00077324"/>
          <w:p w14:paraId="1529D4D3" w14:textId="77777777" w:rsidR="00077324" w:rsidRPr="00586C9F" w:rsidRDefault="00FB5034">
            <w:pPr>
              <w:numPr>
                <w:ilvl w:val="0"/>
                <w:numId w:val="18"/>
              </w:numPr>
            </w:pPr>
            <w:r w:rsidRPr="00586C9F">
              <w:t xml:space="preserve">Regular contact is maintained with the veteran as clinically indicated if ongoing care is required. </w:t>
            </w:r>
          </w:p>
          <w:p w14:paraId="1529D4D4" w14:textId="77777777" w:rsidR="00077324" w:rsidRPr="00586C9F" w:rsidRDefault="00FB5034">
            <w:pPr>
              <w:numPr>
                <w:ilvl w:val="0"/>
                <w:numId w:val="18"/>
              </w:numPr>
            </w:pPr>
            <w:r w:rsidRPr="00586C9F">
              <w:t xml:space="preserve">A psychiatrist or such other independent prescriber as satisfies the current requirements of the VHA Uniform Mental Health Services Handbook reviews and reconciles each veteran’s psychiatric medications on a regular basis. </w:t>
            </w:r>
          </w:p>
          <w:p w14:paraId="1529D4D5" w14:textId="77777777" w:rsidR="00077324" w:rsidRPr="00586C9F" w:rsidRDefault="00FB5034">
            <w:pPr>
              <w:numPr>
                <w:ilvl w:val="0"/>
                <w:numId w:val="18"/>
              </w:numPr>
            </w:pPr>
            <w:r w:rsidRPr="00586C9F">
              <w:t xml:space="preserve">Coordination and development of the veteran’s treatment plan incorporates input from the veteran (and, when appropriate, the family with the veteran’s consent when the veteran possesses adequate decision-making capacity or with the veteran’s surrogate decision maker’s consent when the veteran does not have adequate decision-making capacity). </w:t>
            </w:r>
          </w:p>
          <w:p w14:paraId="1529D4D6" w14:textId="77777777" w:rsidR="00077324" w:rsidRPr="00586C9F" w:rsidRDefault="00FB5034">
            <w:pPr>
              <w:numPr>
                <w:ilvl w:val="0"/>
                <w:numId w:val="18"/>
              </w:numPr>
            </w:pPr>
            <w:r w:rsidRPr="00586C9F">
              <w:lastRenderedPageBreak/>
              <w:t xml:space="preserve">Implementation of the treatment plan is monitored and documented. This must include tracking progress in the care delivered, the outcomes achieved, and the goals attained. </w:t>
            </w:r>
          </w:p>
          <w:p w14:paraId="1529D4D7" w14:textId="77777777" w:rsidR="00077324" w:rsidRPr="00586C9F" w:rsidRDefault="00FB5034">
            <w:pPr>
              <w:numPr>
                <w:ilvl w:val="0"/>
                <w:numId w:val="18"/>
              </w:numPr>
            </w:pPr>
            <w:r w:rsidRPr="00586C9F">
              <w:t>The treatment plan is revised, when necessary.</w:t>
            </w:r>
          </w:p>
          <w:p w14:paraId="1529D4D8" w14:textId="77777777" w:rsidR="00077324" w:rsidRPr="00586C9F" w:rsidRDefault="00FB5034">
            <w:pPr>
              <w:numPr>
                <w:ilvl w:val="0"/>
                <w:numId w:val="18"/>
              </w:numPr>
            </w:pPr>
            <w:r w:rsidRPr="00586C9F">
              <w:t xml:space="preserve">The principal therapist or Principal Behavioral Health Provider communicates with the veteran (and the veteran's authorized surrogate or family or friends when appropriate and when veterans with adequate decision-making capacity consent) about the treatment plan, and for addressing any of the veteran’s problems or concerns about their care. For veterans who are at high risk of losing decision making capacity, such as those with a diagnosis of schizophrenia or schizoaffective disorder, such communications need to include discussions regarding future behavioral health care treatment (see information regarding Advance Care Planning Documents in VHA Handbook 1004.2). </w:t>
            </w:r>
          </w:p>
          <w:p w14:paraId="1529D4D9" w14:textId="77777777" w:rsidR="00077324" w:rsidRPr="00586C9F" w:rsidRDefault="00FB5034">
            <w:pPr>
              <w:numPr>
                <w:ilvl w:val="0"/>
                <w:numId w:val="18"/>
              </w:numPr>
            </w:pPr>
            <w:r w:rsidRPr="00586C9F">
              <w:t>The treatment plan reflects the veteran’s goals and preferences for care and that the veteran verbally consents to the treatment plan in accordance with VHA Handbook 1004.1, Informed Consent for Clinical Treatments and Procedures. If the Principal Behavioral Health Provider suspects the veteran lacks the capacity to make a decision about the mental health treatment plan, the provider must ensure the veteran’s decision-making capacity is formally assessed and documented. For veterans who are determined to lack capacity, the provider must identify the authorized surrogate and document the surrogate’s verbal consent to the treatment plan.</w:t>
            </w:r>
          </w:p>
        </w:tc>
        <w:tc>
          <w:tcPr>
            <w:tcW w:w="1680" w:type="dxa"/>
            <w:shd w:val="clear" w:color="auto" w:fill="auto"/>
            <w:tcMar>
              <w:top w:w="100" w:type="dxa"/>
              <w:left w:w="100" w:type="dxa"/>
              <w:bottom w:w="100" w:type="dxa"/>
              <w:right w:w="100" w:type="dxa"/>
            </w:tcMar>
          </w:tcPr>
          <w:p w14:paraId="1529D4DA" w14:textId="2A817A41" w:rsidR="00077324" w:rsidRPr="00586C9F" w:rsidRDefault="00E93FC5">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DB" w14:textId="77777777" w:rsidR="00077324" w:rsidRPr="00586C9F" w:rsidRDefault="00077324">
            <w:pPr>
              <w:widowControl w:val="0"/>
              <w:pBdr>
                <w:top w:val="nil"/>
                <w:left w:val="nil"/>
                <w:bottom w:val="nil"/>
                <w:right w:val="nil"/>
                <w:between w:val="nil"/>
              </w:pBdr>
              <w:rPr>
                <w:b/>
              </w:rPr>
            </w:pPr>
          </w:p>
        </w:tc>
      </w:tr>
      <w:tr w:rsidR="00586C9F" w:rsidRPr="00586C9F" w14:paraId="1529D4F3" w14:textId="77777777" w:rsidTr="47047E2C">
        <w:tc>
          <w:tcPr>
            <w:tcW w:w="1185" w:type="dxa"/>
            <w:shd w:val="clear" w:color="auto" w:fill="auto"/>
            <w:tcMar>
              <w:top w:w="100" w:type="dxa"/>
              <w:left w:w="100" w:type="dxa"/>
              <w:bottom w:w="100" w:type="dxa"/>
              <w:right w:w="100" w:type="dxa"/>
            </w:tcMar>
          </w:tcPr>
          <w:p w14:paraId="1529D4DD" w14:textId="77777777" w:rsidR="00077324" w:rsidRPr="00586C9F" w:rsidRDefault="00FB5034">
            <w:pPr>
              <w:widowControl w:val="0"/>
              <w:pBdr>
                <w:top w:val="nil"/>
                <w:left w:val="nil"/>
                <w:bottom w:val="nil"/>
                <w:right w:val="nil"/>
                <w:between w:val="nil"/>
              </w:pBdr>
            </w:pPr>
            <w:r w:rsidRPr="00586C9F">
              <w:t>4.k.5</w:t>
            </w:r>
          </w:p>
        </w:tc>
        <w:tc>
          <w:tcPr>
            <w:tcW w:w="8429" w:type="dxa"/>
            <w:shd w:val="clear" w:color="auto" w:fill="auto"/>
            <w:tcMar>
              <w:top w:w="100" w:type="dxa"/>
              <w:left w:w="100" w:type="dxa"/>
              <w:bottom w:w="100" w:type="dxa"/>
              <w:right w:w="100" w:type="dxa"/>
            </w:tcMar>
          </w:tcPr>
          <w:p w14:paraId="1529D4DE" w14:textId="77777777" w:rsidR="00077324" w:rsidRPr="00586C9F" w:rsidRDefault="00FB5034">
            <w:r w:rsidRPr="00586C9F">
              <w:t xml:space="preserve">Behavioral health services are recovery-oriented. The VHA adopted the National Consensus Statement on Mental Health Recovery in its Uniform Mental Health Services Handbook. SAMHSA has since developed a working definition and set of principles for recovery updating the Consensus Statement. Recovery is defined as “a process of change through which individuals improve their health and wellness, live a self-directed life, and strive to reach their full potential.” The following are the 10 guiding principles of recovery: </w:t>
            </w:r>
          </w:p>
          <w:p w14:paraId="1529D4DF" w14:textId="77777777" w:rsidR="00077324" w:rsidRPr="00586C9F" w:rsidRDefault="00077324"/>
          <w:p w14:paraId="1529D4E0" w14:textId="77777777" w:rsidR="00077324" w:rsidRPr="00586C9F" w:rsidRDefault="00FB5034">
            <w:pPr>
              <w:numPr>
                <w:ilvl w:val="0"/>
                <w:numId w:val="10"/>
              </w:numPr>
            </w:pPr>
            <w:r w:rsidRPr="00586C9F">
              <w:t xml:space="preserve">Hope </w:t>
            </w:r>
          </w:p>
          <w:p w14:paraId="1529D4E1" w14:textId="77777777" w:rsidR="00077324" w:rsidRPr="00586C9F" w:rsidRDefault="00FB5034">
            <w:pPr>
              <w:numPr>
                <w:ilvl w:val="0"/>
                <w:numId w:val="10"/>
              </w:numPr>
            </w:pPr>
            <w:r w:rsidRPr="00586C9F">
              <w:t xml:space="preserve">Person-driven </w:t>
            </w:r>
          </w:p>
          <w:p w14:paraId="1529D4E2" w14:textId="77777777" w:rsidR="00077324" w:rsidRPr="00586C9F" w:rsidRDefault="00FB5034">
            <w:pPr>
              <w:numPr>
                <w:ilvl w:val="0"/>
                <w:numId w:val="10"/>
              </w:numPr>
            </w:pPr>
            <w:r w:rsidRPr="00586C9F">
              <w:t xml:space="preserve">Many pathways </w:t>
            </w:r>
          </w:p>
          <w:p w14:paraId="1529D4E3" w14:textId="77777777" w:rsidR="00077324" w:rsidRPr="00586C9F" w:rsidRDefault="00FB5034">
            <w:pPr>
              <w:numPr>
                <w:ilvl w:val="0"/>
                <w:numId w:val="10"/>
              </w:numPr>
            </w:pPr>
            <w:r w:rsidRPr="00586C9F">
              <w:t xml:space="preserve">Holistic </w:t>
            </w:r>
          </w:p>
          <w:p w14:paraId="1529D4E4" w14:textId="77777777" w:rsidR="00077324" w:rsidRPr="00586C9F" w:rsidRDefault="00FB5034">
            <w:pPr>
              <w:numPr>
                <w:ilvl w:val="0"/>
                <w:numId w:val="10"/>
              </w:numPr>
            </w:pPr>
            <w:r w:rsidRPr="00586C9F">
              <w:t xml:space="preserve">Peer support </w:t>
            </w:r>
          </w:p>
          <w:p w14:paraId="1529D4E5" w14:textId="77777777" w:rsidR="00077324" w:rsidRPr="00586C9F" w:rsidRDefault="00FB5034">
            <w:pPr>
              <w:numPr>
                <w:ilvl w:val="0"/>
                <w:numId w:val="10"/>
              </w:numPr>
            </w:pPr>
            <w:r w:rsidRPr="00586C9F">
              <w:t xml:space="preserve">Relational </w:t>
            </w:r>
          </w:p>
          <w:p w14:paraId="1529D4E6" w14:textId="77777777" w:rsidR="00077324" w:rsidRPr="00586C9F" w:rsidRDefault="00FB5034">
            <w:pPr>
              <w:numPr>
                <w:ilvl w:val="0"/>
                <w:numId w:val="10"/>
              </w:numPr>
            </w:pPr>
            <w:r w:rsidRPr="00586C9F">
              <w:t xml:space="preserve">Culture </w:t>
            </w:r>
          </w:p>
          <w:p w14:paraId="1529D4E7" w14:textId="77777777" w:rsidR="00077324" w:rsidRPr="00586C9F" w:rsidRDefault="00FB5034">
            <w:pPr>
              <w:numPr>
                <w:ilvl w:val="0"/>
                <w:numId w:val="10"/>
              </w:numPr>
            </w:pPr>
            <w:r w:rsidRPr="00586C9F">
              <w:t xml:space="preserve">Addresses trauma </w:t>
            </w:r>
          </w:p>
          <w:p w14:paraId="1529D4E8" w14:textId="77777777" w:rsidR="00077324" w:rsidRPr="00586C9F" w:rsidRDefault="00FB5034">
            <w:pPr>
              <w:numPr>
                <w:ilvl w:val="0"/>
                <w:numId w:val="10"/>
              </w:numPr>
            </w:pPr>
            <w:r w:rsidRPr="00586C9F">
              <w:t xml:space="preserve">Strengths/responsibility </w:t>
            </w:r>
          </w:p>
          <w:p w14:paraId="1529D4E9" w14:textId="77777777" w:rsidR="00077324" w:rsidRPr="00586C9F" w:rsidRDefault="00FB5034">
            <w:pPr>
              <w:numPr>
                <w:ilvl w:val="0"/>
                <w:numId w:val="10"/>
              </w:numPr>
            </w:pPr>
            <w:r w:rsidRPr="00586C9F">
              <w:t>Respect</w:t>
            </w:r>
          </w:p>
          <w:p w14:paraId="1529D4EA" w14:textId="77777777" w:rsidR="00077324" w:rsidRPr="00586C9F" w:rsidRDefault="00077324"/>
          <w:p w14:paraId="1529D4EB" w14:textId="77777777" w:rsidR="00077324" w:rsidRPr="00586C9F" w:rsidRDefault="00FB5034">
            <w:r w:rsidRPr="00586C9F">
              <w:t xml:space="preserve">As implemented in VHA recovery, the recovery principles also include the following: </w:t>
            </w:r>
          </w:p>
          <w:p w14:paraId="1529D4EC" w14:textId="77777777" w:rsidR="00077324" w:rsidRPr="00586C9F" w:rsidRDefault="00FB5034">
            <w:pPr>
              <w:numPr>
                <w:ilvl w:val="0"/>
                <w:numId w:val="22"/>
              </w:numPr>
            </w:pPr>
            <w:r w:rsidRPr="00586C9F">
              <w:t xml:space="preserve">Privacy </w:t>
            </w:r>
          </w:p>
          <w:p w14:paraId="1529D4ED" w14:textId="77777777" w:rsidR="00077324" w:rsidRPr="00586C9F" w:rsidRDefault="00FB5034">
            <w:pPr>
              <w:numPr>
                <w:ilvl w:val="0"/>
                <w:numId w:val="22"/>
              </w:numPr>
            </w:pPr>
            <w:r w:rsidRPr="00586C9F">
              <w:t xml:space="preserve">Security </w:t>
            </w:r>
          </w:p>
          <w:p w14:paraId="1529D4EE" w14:textId="77777777" w:rsidR="00077324" w:rsidRPr="00586C9F" w:rsidRDefault="00FB5034">
            <w:pPr>
              <w:numPr>
                <w:ilvl w:val="0"/>
                <w:numId w:val="22"/>
              </w:numPr>
            </w:pPr>
            <w:r w:rsidRPr="00586C9F">
              <w:t xml:space="preserve">Honor </w:t>
            </w:r>
          </w:p>
          <w:p w14:paraId="1529D4EF" w14:textId="77777777" w:rsidR="00077324" w:rsidRPr="00586C9F" w:rsidRDefault="00077324"/>
          <w:p w14:paraId="1529D4F0" w14:textId="77777777" w:rsidR="00077324" w:rsidRPr="00586C9F" w:rsidRDefault="00FB5034">
            <w:r w:rsidRPr="00586C9F">
              <w:t>Care for veterans must conform to that definition and to those principles in order to satisfy the statutory requirement that care for veterans adheres to guidelines promulgated by the VHA.</w:t>
            </w:r>
          </w:p>
        </w:tc>
        <w:tc>
          <w:tcPr>
            <w:tcW w:w="1680" w:type="dxa"/>
            <w:shd w:val="clear" w:color="auto" w:fill="auto"/>
            <w:tcMar>
              <w:top w:w="100" w:type="dxa"/>
              <w:left w:w="100" w:type="dxa"/>
              <w:bottom w:w="100" w:type="dxa"/>
              <w:right w:w="100" w:type="dxa"/>
            </w:tcMar>
          </w:tcPr>
          <w:p w14:paraId="1529D4F1" w14:textId="27CDDF9D" w:rsidR="00077324" w:rsidRPr="00586C9F" w:rsidRDefault="00E93FC5">
            <w:pPr>
              <w:widowControl w:val="0"/>
              <w:pBdr>
                <w:top w:val="nil"/>
                <w:left w:val="nil"/>
                <w:bottom w:val="nil"/>
                <w:right w:val="nil"/>
                <w:between w:val="nil"/>
              </w:pBdr>
              <w:rPr>
                <w:b/>
              </w:rPr>
            </w:pPr>
            <w:r>
              <w:rPr>
                <w:b/>
              </w:rPr>
              <w:lastRenderedPageBreak/>
              <w:t>YES</w:t>
            </w:r>
          </w:p>
        </w:tc>
        <w:tc>
          <w:tcPr>
            <w:tcW w:w="1680" w:type="dxa"/>
            <w:shd w:val="clear" w:color="auto" w:fill="auto"/>
            <w:tcMar>
              <w:top w:w="100" w:type="dxa"/>
              <w:left w:w="100" w:type="dxa"/>
              <w:bottom w:w="100" w:type="dxa"/>
              <w:right w:w="100" w:type="dxa"/>
            </w:tcMar>
          </w:tcPr>
          <w:p w14:paraId="1529D4F2" w14:textId="77777777" w:rsidR="00077324" w:rsidRPr="00586C9F" w:rsidRDefault="00077324">
            <w:pPr>
              <w:widowControl w:val="0"/>
              <w:pBdr>
                <w:top w:val="nil"/>
                <w:left w:val="nil"/>
                <w:bottom w:val="nil"/>
                <w:right w:val="nil"/>
                <w:between w:val="nil"/>
              </w:pBdr>
              <w:rPr>
                <w:b/>
              </w:rPr>
            </w:pPr>
          </w:p>
        </w:tc>
      </w:tr>
      <w:tr w:rsidR="00586C9F" w:rsidRPr="00586C9F" w14:paraId="1529D4FB" w14:textId="77777777" w:rsidTr="47047E2C">
        <w:tc>
          <w:tcPr>
            <w:tcW w:w="1185" w:type="dxa"/>
            <w:shd w:val="clear" w:color="auto" w:fill="auto"/>
            <w:tcMar>
              <w:top w:w="100" w:type="dxa"/>
              <w:left w:w="100" w:type="dxa"/>
              <w:bottom w:w="100" w:type="dxa"/>
              <w:right w:w="100" w:type="dxa"/>
            </w:tcMar>
          </w:tcPr>
          <w:p w14:paraId="1529D4F4" w14:textId="77777777" w:rsidR="00077324" w:rsidRPr="00586C9F" w:rsidRDefault="00FB5034">
            <w:pPr>
              <w:widowControl w:val="0"/>
              <w:pBdr>
                <w:top w:val="nil"/>
                <w:left w:val="nil"/>
                <w:bottom w:val="nil"/>
                <w:right w:val="nil"/>
                <w:between w:val="nil"/>
              </w:pBdr>
            </w:pPr>
            <w:r w:rsidRPr="00586C9F">
              <w:t>4.k.6</w:t>
            </w:r>
          </w:p>
        </w:tc>
        <w:tc>
          <w:tcPr>
            <w:tcW w:w="8429" w:type="dxa"/>
            <w:shd w:val="clear" w:color="auto" w:fill="auto"/>
            <w:tcMar>
              <w:top w:w="100" w:type="dxa"/>
              <w:left w:w="100" w:type="dxa"/>
              <w:bottom w:w="100" w:type="dxa"/>
              <w:right w:w="100" w:type="dxa"/>
            </w:tcMar>
          </w:tcPr>
          <w:p w14:paraId="1529D4F5" w14:textId="77777777" w:rsidR="00077324" w:rsidRPr="00586C9F" w:rsidRDefault="00FB5034">
            <w:r w:rsidRPr="00586C9F">
              <w:t xml:space="preserve">All behavioral health care is provided with cultural competence. </w:t>
            </w:r>
          </w:p>
          <w:p w14:paraId="1529D4F6" w14:textId="77777777" w:rsidR="00077324" w:rsidRPr="00586C9F" w:rsidRDefault="00077324"/>
          <w:p w14:paraId="1529D4F7" w14:textId="77777777" w:rsidR="00077324" w:rsidRPr="00586C9F" w:rsidRDefault="00FB5034">
            <w:pPr>
              <w:numPr>
                <w:ilvl w:val="0"/>
                <w:numId w:val="23"/>
              </w:numPr>
            </w:pPr>
            <w:r w:rsidRPr="00586C9F">
              <w:t>Any staff who is not a veteran has training about military and veterans’ culture in order to be able to understand the unique experiences and contributions of those who have served their country. Training must be completed annually.</w:t>
            </w:r>
          </w:p>
          <w:p w14:paraId="1529D4F8" w14:textId="77777777" w:rsidR="00077324" w:rsidRPr="00586C9F" w:rsidRDefault="00FB5034">
            <w:pPr>
              <w:numPr>
                <w:ilvl w:val="0"/>
                <w:numId w:val="23"/>
              </w:numPr>
            </w:pPr>
            <w:r w:rsidRPr="00586C9F">
              <w:t>All staff receive cultural competency training on issues of race, ethnicity, age, sexual orientation, and gender identity. Training must be completed annually.</w:t>
            </w:r>
          </w:p>
        </w:tc>
        <w:tc>
          <w:tcPr>
            <w:tcW w:w="1680" w:type="dxa"/>
            <w:shd w:val="clear" w:color="auto" w:fill="auto"/>
            <w:tcMar>
              <w:top w:w="100" w:type="dxa"/>
              <w:left w:w="100" w:type="dxa"/>
              <w:bottom w:w="100" w:type="dxa"/>
              <w:right w:w="100" w:type="dxa"/>
            </w:tcMar>
          </w:tcPr>
          <w:p w14:paraId="1529D4F9" w14:textId="658FF16C" w:rsidR="00077324" w:rsidRPr="00586C9F" w:rsidRDefault="00E93FC5">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4FA" w14:textId="77777777" w:rsidR="00077324" w:rsidRPr="00586C9F" w:rsidRDefault="00077324">
            <w:pPr>
              <w:widowControl w:val="0"/>
              <w:pBdr>
                <w:top w:val="nil"/>
                <w:left w:val="nil"/>
                <w:bottom w:val="nil"/>
                <w:right w:val="nil"/>
                <w:between w:val="nil"/>
              </w:pBdr>
              <w:rPr>
                <w:b/>
              </w:rPr>
            </w:pPr>
          </w:p>
        </w:tc>
      </w:tr>
      <w:tr w:rsidR="00077324" w:rsidRPr="00586C9F" w14:paraId="1529D506" w14:textId="77777777" w:rsidTr="47047E2C">
        <w:tc>
          <w:tcPr>
            <w:tcW w:w="1185" w:type="dxa"/>
            <w:shd w:val="clear" w:color="auto" w:fill="auto"/>
            <w:tcMar>
              <w:top w:w="100" w:type="dxa"/>
              <w:left w:w="100" w:type="dxa"/>
              <w:bottom w:w="100" w:type="dxa"/>
              <w:right w:w="100" w:type="dxa"/>
            </w:tcMar>
          </w:tcPr>
          <w:p w14:paraId="1529D4FC" w14:textId="77777777" w:rsidR="00077324" w:rsidRPr="00586C9F" w:rsidRDefault="00FB5034">
            <w:pPr>
              <w:widowControl w:val="0"/>
              <w:pBdr>
                <w:top w:val="nil"/>
                <w:left w:val="nil"/>
                <w:bottom w:val="nil"/>
                <w:right w:val="nil"/>
                <w:between w:val="nil"/>
              </w:pBdr>
            </w:pPr>
            <w:r w:rsidRPr="00586C9F">
              <w:lastRenderedPageBreak/>
              <w:t>4.k.7</w:t>
            </w:r>
          </w:p>
        </w:tc>
        <w:tc>
          <w:tcPr>
            <w:tcW w:w="8429" w:type="dxa"/>
            <w:shd w:val="clear" w:color="auto" w:fill="auto"/>
            <w:tcMar>
              <w:top w:w="100" w:type="dxa"/>
              <w:left w:w="100" w:type="dxa"/>
              <w:bottom w:w="100" w:type="dxa"/>
              <w:right w:w="100" w:type="dxa"/>
            </w:tcMar>
          </w:tcPr>
          <w:p w14:paraId="1529D4FD" w14:textId="77777777" w:rsidR="00077324" w:rsidRPr="00586C9F" w:rsidRDefault="00FB5034">
            <w:r w:rsidRPr="00586C9F">
              <w:t xml:space="preserve">There is a behavioral health treatment plan for all veterans receiving behavioral health services. </w:t>
            </w:r>
          </w:p>
          <w:p w14:paraId="1529D4FE" w14:textId="77777777" w:rsidR="00077324" w:rsidRPr="00586C9F" w:rsidRDefault="00077324"/>
          <w:p w14:paraId="1529D4FF" w14:textId="77777777" w:rsidR="00077324" w:rsidRPr="00586C9F" w:rsidRDefault="00FB5034">
            <w:pPr>
              <w:numPr>
                <w:ilvl w:val="0"/>
                <w:numId w:val="14"/>
              </w:numPr>
            </w:pPr>
            <w:r w:rsidRPr="00586C9F">
              <w:t xml:space="preserve">The treatment plan includes the veteran’s diagnosis or diagnoses and documents consideration of each type of evidence-based intervention for each diagnosis. </w:t>
            </w:r>
          </w:p>
          <w:p w14:paraId="1529D500" w14:textId="77777777" w:rsidR="00077324" w:rsidRPr="00586C9F" w:rsidRDefault="00FB5034">
            <w:pPr>
              <w:numPr>
                <w:ilvl w:val="0"/>
                <w:numId w:val="14"/>
              </w:numPr>
            </w:pPr>
            <w:r w:rsidRPr="00586C9F">
              <w:t xml:space="preserve">The treatment plan includes approaches to monitoring the outcomes (therapeutic benefits and adverse effects) of care, and milestones for reevaluation of interventions and of the plan itself. </w:t>
            </w:r>
          </w:p>
          <w:p w14:paraId="1529D501" w14:textId="77777777" w:rsidR="00077324" w:rsidRPr="00586C9F" w:rsidRDefault="00FB5034">
            <w:pPr>
              <w:numPr>
                <w:ilvl w:val="0"/>
                <w:numId w:val="14"/>
              </w:numPr>
            </w:pPr>
            <w:r w:rsidRPr="00586C9F">
              <w:t xml:space="preserve">As appropriate, the plan considers interventions intended to reduce/manage symptoms, improve functioning, and prevent relapses or recurrences of episodes of illness. </w:t>
            </w:r>
          </w:p>
          <w:p w14:paraId="1529D502" w14:textId="77777777" w:rsidR="00077324" w:rsidRPr="00586C9F" w:rsidRDefault="00FB5034">
            <w:pPr>
              <w:numPr>
                <w:ilvl w:val="0"/>
                <w:numId w:val="14"/>
              </w:numPr>
            </w:pPr>
            <w:r w:rsidRPr="00586C9F">
              <w:t xml:space="preserve">The plan is recovery oriented, attentive to the veteran’s values and preferences, and evidence-based regarding what constitutes effective and safe treatments. </w:t>
            </w:r>
          </w:p>
          <w:p w14:paraId="1529D503" w14:textId="77777777" w:rsidR="00077324" w:rsidRPr="00586C9F" w:rsidRDefault="00FB5034">
            <w:pPr>
              <w:numPr>
                <w:ilvl w:val="0"/>
                <w:numId w:val="14"/>
              </w:numPr>
            </w:pPr>
            <w:r w:rsidRPr="00586C9F">
              <w:t>The treatment plan is developed with input from the veteran and, when the veteran consents, appropriate family members. The veteran’s verbal consent to the treatment plan is required pursuant to VHA Handbook 1004.1.</w:t>
            </w:r>
          </w:p>
        </w:tc>
        <w:tc>
          <w:tcPr>
            <w:tcW w:w="1680" w:type="dxa"/>
            <w:shd w:val="clear" w:color="auto" w:fill="auto"/>
            <w:tcMar>
              <w:top w:w="100" w:type="dxa"/>
              <w:left w:w="100" w:type="dxa"/>
              <w:bottom w:w="100" w:type="dxa"/>
              <w:right w:w="100" w:type="dxa"/>
            </w:tcMar>
          </w:tcPr>
          <w:p w14:paraId="1529D504" w14:textId="43F6D616" w:rsidR="00077324" w:rsidRPr="00586C9F" w:rsidRDefault="00E93FC5">
            <w:pPr>
              <w:widowControl w:val="0"/>
              <w:pBdr>
                <w:top w:val="nil"/>
                <w:left w:val="nil"/>
                <w:bottom w:val="nil"/>
                <w:right w:val="nil"/>
                <w:between w:val="nil"/>
              </w:pBdr>
              <w:rPr>
                <w:b/>
              </w:rPr>
            </w:pPr>
            <w:r>
              <w:rPr>
                <w:b/>
              </w:rPr>
              <w:t>YES</w:t>
            </w:r>
          </w:p>
        </w:tc>
        <w:tc>
          <w:tcPr>
            <w:tcW w:w="1680" w:type="dxa"/>
            <w:shd w:val="clear" w:color="auto" w:fill="auto"/>
            <w:tcMar>
              <w:top w:w="100" w:type="dxa"/>
              <w:left w:w="100" w:type="dxa"/>
              <w:bottom w:w="100" w:type="dxa"/>
              <w:right w:w="100" w:type="dxa"/>
            </w:tcMar>
          </w:tcPr>
          <w:p w14:paraId="1529D505" w14:textId="77777777" w:rsidR="00077324" w:rsidRPr="00586C9F" w:rsidRDefault="00077324">
            <w:pPr>
              <w:widowControl w:val="0"/>
              <w:pBdr>
                <w:top w:val="nil"/>
                <w:left w:val="nil"/>
                <w:bottom w:val="nil"/>
                <w:right w:val="nil"/>
                <w:between w:val="nil"/>
              </w:pBdr>
              <w:rPr>
                <w:b/>
              </w:rPr>
            </w:pPr>
          </w:p>
        </w:tc>
      </w:tr>
    </w:tbl>
    <w:p w14:paraId="1529D507" w14:textId="77777777" w:rsidR="00077324" w:rsidRPr="00586C9F" w:rsidRDefault="00077324">
      <w:pPr>
        <w:rPr>
          <w:b/>
        </w:rPr>
      </w:pPr>
    </w:p>
    <w:p w14:paraId="1529D508" w14:textId="77777777" w:rsidR="00077324" w:rsidRPr="00586C9F" w:rsidRDefault="00FB5034">
      <w:pPr>
        <w:rPr>
          <w:b/>
        </w:rPr>
      </w:pPr>
      <w:r w:rsidRPr="00586C9F">
        <w:rPr>
          <w:b/>
        </w:rPr>
        <w:t>Program Requirement 4: Scope of Services Narrative</w:t>
      </w:r>
    </w:p>
    <w:p w14:paraId="1529D509" w14:textId="77777777" w:rsidR="00077324" w:rsidRPr="00586C9F" w:rsidRDefault="00077324"/>
    <w:p w14:paraId="1529D50A" w14:textId="77777777" w:rsidR="00077324" w:rsidRPr="00586C9F" w:rsidRDefault="00FB5034">
      <w:r w:rsidRPr="00586C9F">
        <w:t>Please provide a narrative explaining your current ability to meet the Certification Criteria in Program Requirement 4. For each criterion, please address:</w:t>
      </w:r>
    </w:p>
    <w:p w14:paraId="1529D50B" w14:textId="77777777" w:rsidR="00077324" w:rsidRPr="00586C9F" w:rsidRDefault="00FB5034">
      <w:pPr>
        <w:numPr>
          <w:ilvl w:val="0"/>
          <w:numId w:val="19"/>
        </w:numPr>
      </w:pPr>
      <w:r w:rsidRPr="00586C9F">
        <w:t xml:space="preserve">If you currently meet the criterion, how are you doing so? </w:t>
      </w:r>
    </w:p>
    <w:p w14:paraId="1529D50C" w14:textId="77777777" w:rsidR="00077324" w:rsidRPr="00586C9F" w:rsidRDefault="00FB5034">
      <w:pPr>
        <w:numPr>
          <w:ilvl w:val="0"/>
          <w:numId w:val="19"/>
        </w:numPr>
      </w:pPr>
      <w:r w:rsidRPr="00586C9F">
        <w:t>If you are not currently able to meet the criterion, what would you need to do to meet the criterion by the anticipated Demonstration Program start date (7/1/24)? What type of support would you need?</w:t>
      </w:r>
    </w:p>
    <w:p w14:paraId="1529D50D" w14:textId="77777777" w:rsidR="00077324" w:rsidRPr="00586C9F" w:rsidRDefault="00FB5034">
      <w:pPr>
        <w:numPr>
          <w:ilvl w:val="0"/>
          <w:numId w:val="19"/>
        </w:numPr>
      </w:pPr>
      <w:r w:rsidRPr="00586C9F">
        <w:t>If you are exceeding the criterion requirements, what are you doing?</w:t>
      </w:r>
    </w:p>
    <w:p w14:paraId="1529D50E" w14:textId="77777777" w:rsidR="00077324" w:rsidRPr="00586C9F" w:rsidRDefault="00077324">
      <w:pPr>
        <w:rPr>
          <w:rFonts w:ascii="Times New Roman" w:eastAsia="Times New Roman" w:hAnsi="Times New Roman" w:cs="Times New Roman"/>
          <w:b/>
          <w:sz w:val="24"/>
          <w:szCs w:val="24"/>
        </w:rPr>
      </w:pPr>
    </w:p>
    <w:tbl>
      <w:tblPr>
        <w:tblStyle w:val="7"/>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510" w14:textId="77777777" w:rsidTr="54C9192E">
        <w:tc>
          <w:tcPr>
            <w:tcW w:w="12990" w:type="dxa"/>
            <w:shd w:val="clear" w:color="auto" w:fill="FFFF99"/>
          </w:tcPr>
          <w:tbl>
            <w:tblPr>
              <w:tblStyle w:val="TableGrid"/>
              <w:tblW w:w="0" w:type="auto"/>
              <w:tblLayout w:type="fixed"/>
              <w:tblLook w:val="04A0" w:firstRow="1" w:lastRow="0" w:firstColumn="1" w:lastColumn="0" w:noHBand="0" w:noVBand="1"/>
            </w:tblPr>
            <w:tblGrid>
              <w:gridCol w:w="1585"/>
              <w:gridCol w:w="9450"/>
              <w:gridCol w:w="1729"/>
            </w:tblGrid>
            <w:tr w:rsidR="00AD01FC" w14:paraId="23714464" w14:textId="77777777" w:rsidTr="00AD01FC">
              <w:tc>
                <w:tcPr>
                  <w:tcW w:w="1585" w:type="dxa"/>
                </w:tcPr>
                <w:p w14:paraId="44EE4241" w14:textId="4B5982D7" w:rsidR="00AD01FC" w:rsidRDefault="00AD01FC">
                  <w:pPr>
                    <w:widowControl w:val="0"/>
                    <w:rPr>
                      <w:b/>
                    </w:rPr>
                  </w:pPr>
                  <w:r>
                    <w:rPr>
                      <w:b/>
                    </w:rPr>
                    <w:t>Criterion</w:t>
                  </w:r>
                </w:p>
              </w:tc>
              <w:tc>
                <w:tcPr>
                  <w:tcW w:w="9450" w:type="dxa"/>
                </w:tcPr>
                <w:p w14:paraId="03708C5C" w14:textId="56CD371F" w:rsidR="00AD01FC" w:rsidRDefault="00AD01FC">
                  <w:pPr>
                    <w:widowControl w:val="0"/>
                    <w:rPr>
                      <w:b/>
                    </w:rPr>
                  </w:pPr>
                  <w:r>
                    <w:rPr>
                      <w:b/>
                    </w:rPr>
                    <w:t>Description</w:t>
                  </w:r>
                </w:p>
              </w:tc>
              <w:tc>
                <w:tcPr>
                  <w:tcW w:w="1729" w:type="dxa"/>
                </w:tcPr>
                <w:p w14:paraId="0FC5699C" w14:textId="339825C9" w:rsidR="00AD01FC" w:rsidRDefault="00AD01FC">
                  <w:pPr>
                    <w:widowControl w:val="0"/>
                    <w:rPr>
                      <w:b/>
                    </w:rPr>
                  </w:pPr>
                  <w:r>
                    <w:rPr>
                      <w:b/>
                    </w:rPr>
                    <w:t>Evidence</w:t>
                  </w:r>
                </w:p>
              </w:tc>
            </w:tr>
            <w:tr w:rsidR="00AD01FC" w14:paraId="47C07212" w14:textId="77777777" w:rsidTr="00AD01FC">
              <w:tc>
                <w:tcPr>
                  <w:tcW w:w="1585" w:type="dxa"/>
                </w:tcPr>
                <w:p w14:paraId="4B596514" w14:textId="22518DEE" w:rsidR="00AD01FC" w:rsidRDefault="00AD01FC">
                  <w:pPr>
                    <w:widowControl w:val="0"/>
                    <w:rPr>
                      <w:b/>
                    </w:rPr>
                  </w:pPr>
                  <w:r>
                    <w:rPr>
                      <w:b/>
                    </w:rPr>
                    <w:t>4.a.1</w:t>
                  </w:r>
                </w:p>
              </w:tc>
              <w:tc>
                <w:tcPr>
                  <w:tcW w:w="9450" w:type="dxa"/>
                </w:tcPr>
                <w:p w14:paraId="55DBF1A4" w14:textId="3C63681E" w:rsidR="00AD01FC" w:rsidRDefault="005032E9">
                  <w:pPr>
                    <w:widowControl w:val="0"/>
                    <w:rPr>
                      <w:bCs/>
                    </w:rPr>
                  </w:pPr>
                  <w:r w:rsidRPr="00086161">
                    <w:rPr>
                      <w:bCs/>
                    </w:rPr>
                    <w:t xml:space="preserve">Oaklawn provides </w:t>
                  </w:r>
                  <w:r w:rsidR="00FC5360" w:rsidRPr="00086161">
                    <w:rPr>
                      <w:bCs/>
                    </w:rPr>
                    <w:t>all</w:t>
                  </w:r>
                  <w:r w:rsidR="004009B7">
                    <w:rPr>
                      <w:bCs/>
                    </w:rPr>
                    <w:t xml:space="preserve"> the nine core services directly</w:t>
                  </w:r>
                  <w:r w:rsidR="0078310E">
                    <w:rPr>
                      <w:bCs/>
                    </w:rPr>
                    <w:t>,</w:t>
                  </w:r>
                  <w:r w:rsidR="004009B7">
                    <w:rPr>
                      <w:bCs/>
                    </w:rPr>
                    <w:t xml:space="preserve"> </w:t>
                  </w:r>
                  <w:r w:rsidR="00086161" w:rsidRPr="00086161">
                    <w:rPr>
                      <w:bCs/>
                    </w:rPr>
                    <w:t xml:space="preserve">including </w:t>
                  </w:r>
                  <w:r w:rsidR="002A5B60">
                    <w:rPr>
                      <w:bCs/>
                    </w:rPr>
                    <w:t>c</w:t>
                  </w:r>
                  <w:r w:rsidR="00086161" w:rsidRPr="00086161">
                    <w:rPr>
                      <w:bCs/>
                    </w:rPr>
                    <w:t xml:space="preserve">risis </w:t>
                  </w:r>
                  <w:r w:rsidR="002A5B60">
                    <w:rPr>
                      <w:bCs/>
                    </w:rPr>
                    <w:t>s</w:t>
                  </w:r>
                  <w:r w:rsidR="00086161" w:rsidRPr="00086161">
                    <w:rPr>
                      <w:bCs/>
                    </w:rPr>
                    <w:t>ervices</w:t>
                  </w:r>
                  <w:r w:rsidR="0078310E">
                    <w:rPr>
                      <w:bCs/>
                    </w:rPr>
                    <w:t>,</w:t>
                  </w:r>
                  <w:r w:rsidR="00255A5B">
                    <w:rPr>
                      <w:bCs/>
                    </w:rPr>
                    <w:t xml:space="preserve"> as well as </w:t>
                  </w:r>
                  <w:r w:rsidR="002A5B60" w:rsidRPr="002A5B60">
                    <w:rPr>
                      <w:bCs/>
                    </w:rPr>
                    <w:t xml:space="preserve">screening, assessment and diagnosis; person-centered and family-centered treatment </w:t>
                  </w:r>
                  <w:r w:rsidR="002A5B60" w:rsidRPr="002A5B60">
                    <w:rPr>
                      <w:bCs/>
                    </w:rPr>
                    <w:lastRenderedPageBreak/>
                    <w:t>planning; outpatient behavioral health services; outpatient primary care screening and monitoring; targeted case management; psychiatric rehabilitation; peer and family supports; and intensive community-based outpatient behavioral health care for members of the U.S. Armed Forces and veterans.</w:t>
                  </w:r>
                </w:p>
                <w:p w14:paraId="2115FA4F" w14:textId="77777777" w:rsidR="0078310E" w:rsidRDefault="0078310E">
                  <w:pPr>
                    <w:widowControl w:val="0"/>
                    <w:rPr>
                      <w:bCs/>
                    </w:rPr>
                  </w:pPr>
                </w:p>
                <w:p w14:paraId="2FDD7513" w14:textId="77777777" w:rsidR="0078310E" w:rsidRDefault="0078310E">
                  <w:pPr>
                    <w:widowControl w:val="0"/>
                    <w:rPr>
                      <w:bCs/>
                    </w:rPr>
                  </w:pPr>
                  <w:r>
                    <w:rPr>
                      <w:bCs/>
                    </w:rPr>
                    <w:t>Oaklawn does not have any DCO’s current</w:t>
                  </w:r>
                  <w:r w:rsidR="00FC5360">
                    <w:rPr>
                      <w:bCs/>
                    </w:rPr>
                    <w:t>ly.</w:t>
                  </w:r>
                </w:p>
                <w:p w14:paraId="237F5237" w14:textId="77777777" w:rsidR="00CA5FE6" w:rsidRDefault="00CA5FE6">
                  <w:pPr>
                    <w:widowControl w:val="0"/>
                    <w:rPr>
                      <w:bCs/>
                    </w:rPr>
                  </w:pPr>
                </w:p>
                <w:p w14:paraId="0482C314" w14:textId="77777777" w:rsidR="00CA5FE6" w:rsidRDefault="000A0C49" w:rsidP="00CA5FE6">
                  <w:pPr>
                    <w:widowControl w:val="0"/>
                    <w:rPr>
                      <w:bCs/>
                    </w:rPr>
                  </w:pPr>
                  <w:r>
                    <w:rPr>
                      <w:bCs/>
                    </w:rPr>
                    <w:t>*</w:t>
                  </w:r>
                  <w:r w:rsidR="00CA5FE6" w:rsidRPr="00CA5FE6">
                    <w:rPr>
                      <w:bCs/>
                    </w:rPr>
                    <w:t>Program Descriptions for:</w:t>
                  </w:r>
                  <w:r w:rsidR="00E9400E">
                    <w:rPr>
                      <w:bCs/>
                    </w:rPr>
                    <w:t xml:space="preserve"> </w:t>
                  </w:r>
                  <w:r w:rsidR="00CA5FE6" w:rsidRPr="00CA5FE6">
                    <w:rPr>
                      <w:bCs/>
                    </w:rPr>
                    <w:t>Crisis Services</w:t>
                  </w:r>
                  <w:r w:rsidR="00E9400E">
                    <w:rPr>
                      <w:bCs/>
                    </w:rPr>
                    <w:t xml:space="preserve">; </w:t>
                  </w:r>
                  <w:r w:rsidR="00CA5FE6" w:rsidRPr="00CA5FE6">
                    <w:rPr>
                      <w:bCs/>
                    </w:rPr>
                    <w:t>Outpatient Addictions</w:t>
                  </w:r>
                  <w:r w:rsidR="00E9400E">
                    <w:rPr>
                      <w:bCs/>
                    </w:rPr>
                    <w:t xml:space="preserve">; </w:t>
                  </w:r>
                  <w:r w:rsidR="00CA5FE6" w:rsidRPr="00CA5FE6">
                    <w:rPr>
                      <w:bCs/>
                    </w:rPr>
                    <w:t>Intensive Outpatient Substance Use for Adolescents</w:t>
                  </w:r>
                  <w:r w:rsidR="00E9400E">
                    <w:rPr>
                      <w:bCs/>
                    </w:rPr>
                    <w:t xml:space="preserve">; </w:t>
                  </w:r>
                  <w:r w:rsidR="00CA5FE6" w:rsidRPr="00CA5FE6">
                    <w:rPr>
                      <w:bCs/>
                    </w:rPr>
                    <w:t>Outpatient Services</w:t>
                  </w:r>
                  <w:r w:rsidR="00E9400E">
                    <w:rPr>
                      <w:bCs/>
                    </w:rPr>
                    <w:t xml:space="preserve">; </w:t>
                  </w:r>
                  <w:r w:rsidR="00CA5FE6" w:rsidRPr="00CA5FE6">
                    <w:rPr>
                      <w:bCs/>
                    </w:rPr>
                    <w:t>Amish Services</w:t>
                  </w:r>
                  <w:r w:rsidR="00E9400E">
                    <w:rPr>
                      <w:bCs/>
                    </w:rPr>
                    <w:t xml:space="preserve">; </w:t>
                  </w:r>
                  <w:r w:rsidR="00CA5FE6" w:rsidRPr="00CA5FE6">
                    <w:rPr>
                      <w:bCs/>
                    </w:rPr>
                    <w:t>Adult Case Management</w:t>
                  </w:r>
                  <w:r w:rsidR="00E9400E">
                    <w:rPr>
                      <w:bCs/>
                    </w:rPr>
                    <w:t xml:space="preserve">; </w:t>
                  </w:r>
                  <w:r w:rsidR="00CA5FE6" w:rsidRPr="00CA5FE6">
                    <w:rPr>
                      <w:bCs/>
                    </w:rPr>
                    <w:t>Adolescent Substance Use</w:t>
                  </w:r>
                  <w:r w:rsidR="00E9400E">
                    <w:rPr>
                      <w:bCs/>
                    </w:rPr>
                    <w:t xml:space="preserve">; </w:t>
                  </w:r>
                  <w:r w:rsidR="00CA5FE6" w:rsidRPr="00CA5FE6">
                    <w:rPr>
                      <w:bCs/>
                    </w:rPr>
                    <w:t xml:space="preserve">Continuum of Care </w:t>
                  </w:r>
                  <w:r w:rsidR="00E9400E" w:rsidRPr="00CA5FE6">
                    <w:rPr>
                      <w:bCs/>
                    </w:rPr>
                    <w:t>for</w:t>
                  </w:r>
                  <w:r w:rsidR="00CA5FE6" w:rsidRPr="00CA5FE6">
                    <w:rPr>
                      <w:bCs/>
                    </w:rPr>
                    <w:t xml:space="preserve"> SED, SMI and CA</w:t>
                  </w:r>
                  <w:r w:rsidR="00E9400E">
                    <w:rPr>
                      <w:bCs/>
                    </w:rPr>
                    <w:t xml:space="preserve">; </w:t>
                  </w:r>
                  <w:r w:rsidR="00CA5FE6" w:rsidRPr="00CA5FE6">
                    <w:rPr>
                      <w:bCs/>
                    </w:rPr>
                    <w:t>Continuum of Care for Crisis Services.</w:t>
                  </w:r>
                  <w:r w:rsidR="00CA6CD8">
                    <w:rPr>
                      <w:bCs/>
                    </w:rPr>
                    <w:t xml:space="preserve"> As well as policies </w:t>
                  </w:r>
                  <w:r w:rsidR="004A5394">
                    <w:rPr>
                      <w:bCs/>
                    </w:rPr>
                    <w:t>addressing;</w:t>
                  </w:r>
                  <w:r w:rsidR="00D60256" w:rsidRPr="00D60256">
                    <w:rPr>
                      <w:bCs/>
                    </w:rPr>
                    <w:t xml:space="preserve"> person-centered and family-centered treatment planning</w:t>
                  </w:r>
                  <w:r w:rsidR="00D60256">
                    <w:rPr>
                      <w:bCs/>
                    </w:rPr>
                    <w:t>, peer and family supp</w:t>
                  </w:r>
                  <w:r w:rsidR="00674A8A">
                    <w:rPr>
                      <w:bCs/>
                    </w:rPr>
                    <w:t xml:space="preserve">orts, and care for members of the U.S. Armed Forces and veterans. </w:t>
                  </w:r>
                </w:p>
                <w:p w14:paraId="55109986" w14:textId="77777777" w:rsidR="007B203B" w:rsidRDefault="007B203B" w:rsidP="00CA5FE6">
                  <w:pPr>
                    <w:widowControl w:val="0"/>
                    <w:rPr>
                      <w:bCs/>
                    </w:rPr>
                  </w:pPr>
                </w:p>
                <w:p w14:paraId="3F87854F" w14:textId="382FFC73" w:rsidR="007B203B" w:rsidRPr="00086161" w:rsidRDefault="007B203B" w:rsidP="00CA5FE6">
                  <w:pPr>
                    <w:widowControl w:val="0"/>
                    <w:rPr>
                      <w:bCs/>
                    </w:rPr>
                  </w:pPr>
                  <w:r>
                    <w:rPr>
                      <w:bCs/>
                    </w:rPr>
                    <w:t xml:space="preserve">Oaklawn does provide additional services which include: </w:t>
                  </w:r>
                  <w:r w:rsidR="00FD778A">
                    <w:rPr>
                      <w:bCs/>
                    </w:rPr>
                    <w:t xml:space="preserve">an adult inpatient psychiatric </w:t>
                  </w:r>
                  <w:r w:rsidR="00A95097">
                    <w:rPr>
                      <w:bCs/>
                    </w:rPr>
                    <w:t>hospital, a residential program for children and adolescents</w:t>
                  </w:r>
                  <w:r w:rsidR="008B3D17">
                    <w:rPr>
                      <w:bCs/>
                    </w:rPr>
                    <w:t xml:space="preserve"> and </w:t>
                  </w:r>
                  <w:r w:rsidR="0068041B">
                    <w:rPr>
                      <w:bCs/>
                    </w:rPr>
                    <w:t>supported group living facilities</w:t>
                  </w:r>
                  <w:r w:rsidR="008B3D17">
                    <w:rPr>
                      <w:bCs/>
                    </w:rPr>
                    <w:t>.</w:t>
                  </w:r>
                </w:p>
              </w:tc>
              <w:tc>
                <w:tcPr>
                  <w:tcW w:w="1729" w:type="dxa"/>
                </w:tcPr>
                <w:p w14:paraId="34F2447A" w14:textId="4A7C8C3F" w:rsidR="00AD01FC" w:rsidRDefault="00031743" w:rsidP="00031743">
                  <w:pPr>
                    <w:widowControl w:val="0"/>
                    <w:rPr>
                      <w:bCs/>
                    </w:rPr>
                  </w:pPr>
                  <w:r w:rsidRPr="00CA5FE6">
                    <w:rPr>
                      <w:bCs/>
                    </w:rPr>
                    <w:lastRenderedPageBreak/>
                    <w:t xml:space="preserve">Program Descriptions </w:t>
                  </w:r>
                  <w:r w:rsidR="00E9400E">
                    <w:rPr>
                      <w:bCs/>
                    </w:rPr>
                    <w:lastRenderedPageBreak/>
                    <w:t>for all of Oaklawn’s services are available.</w:t>
                  </w:r>
                  <w:r w:rsidR="000A0C49">
                    <w:rPr>
                      <w:bCs/>
                    </w:rPr>
                    <w:t>*</w:t>
                  </w:r>
                </w:p>
                <w:p w14:paraId="68C9707A" w14:textId="00559CDC" w:rsidR="00411BD0" w:rsidRDefault="00411BD0" w:rsidP="00031743">
                  <w:pPr>
                    <w:widowControl w:val="0"/>
                    <w:rPr>
                      <w:bCs/>
                    </w:rPr>
                  </w:pPr>
                </w:p>
                <w:p w14:paraId="1F3361D0" w14:textId="42FA35F7" w:rsidR="00411BD0" w:rsidRDefault="00EB4DD8" w:rsidP="00031743">
                  <w:pPr>
                    <w:widowControl w:val="0"/>
                    <w:rPr>
                      <w:bCs/>
                    </w:rPr>
                  </w:pPr>
                  <w:r>
                    <w:rPr>
                      <w:bCs/>
                    </w:rPr>
                    <w:t xml:space="preserve">Oaklawn’s </w:t>
                  </w:r>
                  <w:r w:rsidR="00411BD0">
                    <w:rPr>
                      <w:bCs/>
                    </w:rPr>
                    <w:t>Continuum of Care- CCBHC</w:t>
                  </w:r>
                </w:p>
                <w:p w14:paraId="5FBA7B74" w14:textId="77777777" w:rsidR="00674A8A" w:rsidRDefault="00674A8A" w:rsidP="00031743">
                  <w:pPr>
                    <w:widowControl w:val="0"/>
                    <w:rPr>
                      <w:bCs/>
                    </w:rPr>
                  </w:pPr>
                </w:p>
                <w:p w14:paraId="116DBFB7" w14:textId="35FBA6FB" w:rsidR="00674A8A" w:rsidRDefault="00674A8A" w:rsidP="00031743">
                  <w:pPr>
                    <w:widowControl w:val="0"/>
                    <w:rPr>
                      <w:bCs/>
                    </w:rPr>
                  </w:pPr>
                  <w:r>
                    <w:rPr>
                      <w:bCs/>
                    </w:rPr>
                    <w:t xml:space="preserve">HR </w:t>
                  </w:r>
                  <w:r w:rsidR="001631BC">
                    <w:rPr>
                      <w:bCs/>
                    </w:rPr>
                    <w:t>495 Peer Support Staff</w:t>
                  </w:r>
                </w:p>
                <w:p w14:paraId="00FF3F8B" w14:textId="77777777" w:rsidR="001631BC" w:rsidRDefault="001631BC" w:rsidP="00031743">
                  <w:pPr>
                    <w:widowControl w:val="0"/>
                    <w:rPr>
                      <w:bCs/>
                    </w:rPr>
                  </w:pPr>
                </w:p>
                <w:p w14:paraId="415D504E" w14:textId="77777777" w:rsidR="009A489C" w:rsidRPr="009A489C" w:rsidRDefault="009A489C" w:rsidP="009A489C">
                  <w:pPr>
                    <w:widowControl w:val="0"/>
                    <w:rPr>
                      <w:bCs/>
                    </w:rPr>
                  </w:pPr>
                  <w:r w:rsidRPr="009A489C">
                    <w:rPr>
                      <w:bCs/>
                    </w:rPr>
                    <w:t>RI 140 Cultural and Linguistic Appropriate Services</w:t>
                  </w:r>
                </w:p>
                <w:p w14:paraId="6FDBC75D" w14:textId="265F34AD" w:rsidR="004A5394" w:rsidRDefault="004A5394" w:rsidP="00031743">
                  <w:pPr>
                    <w:widowControl w:val="0"/>
                    <w:rPr>
                      <w:bCs/>
                    </w:rPr>
                  </w:pPr>
                </w:p>
                <w:p w14:paraId="25ED8119" w14:textId="16E62063" w:rsidR="004A5394" w:rsidRPr="00CA5FE6" w:rsidRDefault="004A5394" w:rsidP="00031743">
                  <w:pPr>
                    <w:widowControl w:val="0"/>
                    <w:rPr>
                      <w:bCs/>
                    </w:rPr>
                  </w:pPr>
                  <w:r>
                    <w:rPr>
                      <w:bCs/>
                    </w:rPr>
                    <w:t>HI 150 Planning Care, Treatment, and Services</w:t>
                  </w:r>
                </w:p>
                <w:p w14:paraId="4D1207C2" w14:textId="612B34D8" w:rsidR="00CA5FE6" w:rsidRPr="00CA5FE6" w:rsidRDefault="00CA5FE6" w:rsidP="00CA5FE6">
                  <w:pPr>
                    <w:widowControl w:val="0"/>
                    <w:rPr>
                      <w:b/>
                    </w:rPr>
                  </w:pPr>
                </w:p>
              </w:tc>
            </w:tr>
            <w:tr w:rsidR="00AD01FC" w14:paraId="7F1C6AFE" w14:textId="77777777" w:rsidTr="00AD01FC">
              <w:tc>
                <w:tcPr>
                  <w:tcW w:w="1585" w:type="dxa"/>
                </w:tcPr>
                <w:p w14:paraId="3CE4F927" w14:textId="57354997" w:rsidR="00AD01FC" w:rsidRDefault="007B203B">
                  <w:pPr>
                    <w:widowControl w:val="0"/>
                    <w:rPr>
                      <w:b/>
                    </w:rPr>
                  </w:pPr>
                  <w:r>
                    <w:rPr>
                      <w:b/>
                    </w:rPr>
                    <w:lastRenderedPageBreak/>
                    <w:t>4.a.2</w:t>
                  </w:r>
                </w:p>
              </w:tc>
              <w:tc>
                <w:tcPr>
                  <w:tcW w:w="9450" w:type="dxa"/>
                </w:tcPr>
                <w:p w14:paraId="4D609734" w14:textId="60B61107" w:rsidR="00AD01FC" w:rsidRDefault="00C11F66" w:rsidP="00CB4F53">
                  <w:pPr>
                    <w:widowControl w:val="0"/>
                    <w:tabs>
                      <w:tab w:val="left" w:pos="1860"/>
                    </w:tabs>
                    <w:rPr>
                      <w:bCs/>
                    </w:rPr>
                  </w:pPr>
                  <w:r w:rsidRPr="00C11F66">
                    <w:rPr>
                      <w:bCs/>
                    </w:rPr>
                    <w:t>Choice of provider is intrinsic to a trauma-informed, person-centered</w:t>
                  </w:r>
                  <w:r w:rsidR="00365148">
                    <w:rPr>
                      <w:bCs/>
                    </w:rPr>
                    <w:t>,</w:t>
                  </w:r>
                  <w:r w:rsidRPr="00C11F66">
                    <w:rPr>
                      <w:bCs/>
                    </w:rPr>
                    <w:t xml:space="preserve"> and recovery-oriented program. </w:t>
                  </w:r>
                  <w:r w:rsidR="00417CE2" w:rsidRPr="00C11F66">
                    <w:rPr>
                      <w:bCs/>
                    </w:rPr>
                    <w:t>All Oaklawn clients or parent/guardians have the freedom to choose their provider and to change their provider without having to specify a reason.</w:t>
                  </w:r>
                </w:p>
                <w:p w14:paraId="0FA51186" w14:textId="77777777" w:rsidR="00071A3E" w:rsidRDefault="00071A3E" w:rsidP="00CB4F53">
                  <w:pPr>
                    <w:widowControl w:val="0"/>
                    <w:tabs>
                      <w:tab w:val="left" w:pos="1860"/>
                    </w:tabs>
                    <w:rPr>
                      <w:bCs/>
                    </w:rPr>
                  </w:pPr>
                </w:p>
                <w:p w14:paraId="28A4D346" w14:textId="1469F135" w:rsidR="00A41C29" w:rsidRDefault="000C5815" w:rsidP="00CB4F53">
                  <w:pPr>
                    <w:widowControl w:val="0"/>
                    <w:tabs>
                      <w:tab w:val="left" w:pos="1860"/>
                    </w:tabs>
                    <w:rPr>
                      <w:bCs/>
                    </w:rPr>
                  </w:pPr>
                  <w:r>
                    <w:rPr>
                      <w:bCs/>
                    </w:rPr>
                    <w:t>In some</w:t>
                  </w:r>
                  <w:r w:rsidR="00A41C29">
                    <w:rPr>
                      <w:bCs/>
                    </w:rPr>
                    <w:t xml:space="preserve"> situations, the best provider may be outside of Oaklawn</w:t>
                  </w:r>
                  <w:r>
                    <w:rPr>
                      <w:bCs/>
                    </w:rPr>
                    <w:t xml:space="preserve">. Referrals and care coordination efforts are </w:t>
                  </w:r>
                  <w:r w:rsidR="00071A3E">
                    <w:rPr>
                      <w:bCs/>
                    </w:rPr>
                    <w:t>documented in the clinical record.</w:t>
                  </w:r>
                  <w:r w:rsidR="00DD04DD">
                    <w:rPr>
                      <w:color w:val="000000"/>
                      <w:shd w:val="clear" w:color="auto" w:fill="FFFFFF"/>
                    </w:rPr>
                    <w:t xml:space="preserve"> </w:t>
                  </w:r>
                  <w:r w:rsidR="00327319" w:rsidRPr="00327319">
                    <w:rPr>
                      <w:bCs/>
                    </w:rPr>
                    <w:t xml:space="preserve">Staff will offer the client available options and facilitate an internal or external transfer per </w:t>
                  </w:r>
                  <w:r w:rsidR="00327319" w:rsidRPr="00ED46F7">
                    <w:rPr>
                      <w:bCs/>
                    </w:rPr>
                    <w:t xml:space="preserve">CS 420 Continuity of Care within Oaklawn or CS 410 Care Coordination with Community Providers and Referral Sources. </w:t>
                  </w:r>
                  <w:r w:rsidR="00327319" w:rsidRPr="00327319">
                    <w:rPr>
                      <w:bCs/>
                    </w:rPr>
                    <w:t xml:space="preserve">The current and potential new providers review the case, and staff with </w:t>
                  </w:r>
                  <w:r w:rsidR="00F92432" w:rsidRPr="00327319">
                    <w:rPr>
                      <w:bCs/>
                    </w:rPr>
                    <w:t>a</w:t>
                  </w:r>
                  <w:r w:rsidR="00327319" w:rsidRPr="00327319">
                    <w:rPr>
                      <w:bCs/>
                    </w:rPr>
                    <w:t xml:space="preserve"> larger treatment team if needed.</w:t>
                  </w:r>
                </w:p>
                <w:p w14:paraId="6DFD4222" w14:textId="77777777" w:rsidR="00071A3E" w:rsidRDefault="00071A3E" w:rsidP="00CB4F53">
                  <w:pPr>
                    <w:widowControl w:val="0"/>
                    <w:tabs>
                      <w:tab w:val="left" w:pos="1860"/>
                    </w:tabs>
                    <w:rPr>
                      <w:bCs/>
                    </w:rPr>
                  </w:pPr>
                </w:p>
                <w:p w14:paraId="37371420" w14:textId="01F46558" w:rsidR="00B51EB1" w:rsidRPr="00C11F66" w:rsidRDefault="00071A3E" w:rsidP="00F92432">
                  <w:pPr>
                    <w:widowControl w:val="0"/>
                    <w:tabs>
                      <w:tab w:val="left" w:pos="1860"/>
                    </w:tabs>
                    <w:rPr>
                      <w:bCs/>
                    </w:rPr>
                  </w:pPr>
                  <w:r>
                    <w:rPr>
                      <w:bCs/>
                    </w:rPr>
                    <w:t xml:space="preserve">In both instances, </w:t>
                  </w:r>
                  <w:r w:rsidRPr="00071A3E">
                    <w:rPr>
                      <w:bCs/>
                    </w:rPr>
                    <w:t>Oaklawn notifies clients of the right to choose and change providers at Admission, in the written Client Rights notices, and on request.</w:t>
                  </w:r>
                </w:p>
              </w:tc>
              <w:tc>
                <w:tcPr>
                  <w:tcW w:w="1729" w:type="dxa"/>
                </w:tcPr>
                <w:p w14:paraId="087BFAF8" w14:textId="77777777" w:rsidR="00AD01FC" w:rsidRPr="007467E6" w:rsidRDefault="000667F6">
                  <w:pPr>
                    <w:widowControl w:val="0"/>
                    <w:rPr>
                      <w:bCs/>
                    </w:rPr>
                  </w:pPr>
                  <w:r w:rsidRPr="007467E6">
                    <w:rPr>
                      <w:bCs/>
                    </w:rPr>
                    <w:t>RI 134 Client Transfer- Choice of Provider</w:t>
                  </w:r>
                </w:p>
                <w:p w14:paraId="1AB4FD2E" w14:textId="77777777" w:rsidR="007467E6" w:rsidRPr="007467E6" w:rsidRDefault="007467E6">
                  <w:pPr>
                    <w:widowControl w:val="0"/>
                    <w:rPr>
                      <w:bCs/>
                    </w:rPr>
                  </w:pPr>
                </w:p>
                <w:p w14:paraId="3D7E1B66" w14:textId="77777777" w:rsidR="007467E6" w:rsidRDefault="007467E6">
                  <w:pPr>
                    <w:widowControl w:val="0"/>
                    <w:rPr>
                      <w:bCs/>
                    </w:rPr>
                  </w:pPr>
                  <w:r w:rsidRPr="007467E6">
                    <w:rPr>
                      <w:bCs/>
                    </w:rPr>
                    <w:t>CS 410 Care Coordination with Community Providers and Referral Sources</w:t>
                  </w:r>
                </w:p>
                <w:p w14:paraId="24F8F74F" w14:textId="77777777" w:rsidR="00327319" w:rsidRDefault="00327319">
                  <w:pPr>
                    <w:widowControl w:val="0"/>
                    <w:rPr>
                      <w:bCs/>
                    </w:rPr>
                  </w:pPr>
                </w:p>
                <w:p w14:paraId="24055B4A" w14:textId="77777777" w:rsidR="00327319" w:rsidRDefault="00327319">
                  <w:pPr>
                    <w:widowControl w:val="0"/>
                    <w:rPr>
                      <w:bCs/>
                    </w:rPr>
                  </w:pPr>
                  <w:r w:rsidRPr="00327319">
                    <w:rPr>
                      <w:bCs/>
                    </w:rPr>
                    <w:t xml:space="preserve">CS 420 </w:t>
                  </w:r>
                  <w:r w:rsidRPr="00327319">
                    <w:rPr>
                      <w:bCs/>
                    </w:rPr>
                    <w:lastRenderedPageBreak/>
                    <w:t>Continuity of Care within Oaklawn</w:t>
                  </w:r>
                </w:p>
                <w:p w14:paraId="0E99C659" w14:textId="77777777" w:rsidR="00FD32BF" w:rsidRDefault="00FD32BF">
                  <w:pPr>
                    <w:widowControl w:val="0"/>
                    <w:rPr>
                      <w:bCs/>
                    </w:rPr>
                  </w:pPr>
                </w:p>
                <w:p w14:paraId="570BE9FD" w14:textId="3BC9BC6E" w:rsidR="00FD32BF" w:rsidRPr="00FD32BF" w:rsidRDefault="00EB4DD8">
                  <w:pPr>
                    <w:widowControl w:val="0"/>
                    <w:rPr>
                      <w:bCs/>
                    </w:rPr>
                  </w:pPr>
                  <w:r>
                    <w:rPr>
                      <w:bCs/>
                    </w:rPr>
                    <w:t xml:space="preserve">Oaklawn’s </w:t>
                  </w:r>
                  <w:r w:rsidR="00FD32BF">
                    <w:rPr>
                      <w:bCs/>
                    </w:rPr>
                    <w:t>Continuum of Care- CCBHC</w:t>
                  </w:r>
                </w:p>
              </w:tc>
            </w:tr>
            <w:tr w:rsidR="00AD01FC" w14:paraId="13845EE8" w14:textId="77777777" w:rsidTr="00AD01FC">
              <w:tc>
                <w:tcPr>
                  <w:tcW w:w="1585" w:type="dxa"/>
                </w:tcPr>
                <w:p w14:paraId="00419B8C" w14:textId="5E35E4A0" w:rsidR="00AD01FC" w:rsidRDefault="00390FCB">
                  <w:pPr>
                    <w:widowControl w:val="0"/>
                    <w:rPr>
                      <w:b/>
                    </w:rPr>
                  </w:pPr>
                  <w:r>
                    <w:rPr>
                      <w:b/>
                    </w:rPr>
                    <w:lastRenderedPageBreak/>
                    <w:t>4.a.3</w:t>
                  </w:r>
                </w:p>
              </w:tc>
              <w:tc>
                <w:tcPr>
                  <w:tcW w:w="9450" w:type="dxa"/>
                </w:tcPr>
                <w:p w14:paraId="674134D5" w14:textId="3CE55EFD" w:rsidR="00B808C1" w:rsidRDefault="00B808C1" w:rsidP="00B808C1">
                  <w:pPr>
                    <w:widowControl w:val="0"/>
                    <w:rPr>
                      <w:bCs/>
                      <w:lang w:val="en-US"/>
                    </w:rPr>
                  </w:pPr>
                  <w:r w:rsidRPr="00B808C1">
                    <w:rPr>
                      <w:bCs/>
                      <w:lang w:val="en-US"/>
                    </w:rPr>
                    <w:t>The grievance procedure is provided to all clients upon admission. Client feedback forms</w:t>
                  </w:r>
                  <w:r w:rsidRPr="005F581A">
                    <w:rPr>
                      <w:bCs/>
                      <w:lang w:val="en-US"/>
                    </w:rPr>
                    <w:t xml:space="preserve"> </w:t>
                  </w:r>
                  <w:r w:rsidRPr="00B808C1">
                    <w:rPr>
                      <w:bCs/>
                      <w:lang w:val="en-US"/>
                    </w:rPr>
                    <w:t>are available at every reception desk. Client complaints contact information—through</w:t>
                  </w:r>
                  <w:r w:rsidRPr="005F581A">
                    <w:rPr>
                      <w:bCs/>
                      <w:lang w:val="en-US"/>
                    </w:rPr>
                    <w:t xml:space="preserve"> </w:t>
                  </w:r>
                  <w:r w:rsidRPr="00B808C1">
                    <w:rPr>
                      <w:bCs/>
                      <w:lang w:val="en-US"/>
                    </w:rPr>
                    <w:t>Oaklawn, the Indiana Division of Mental Health and Addiction, and the Joint</w:t>
                  </w:r>
                  <w:r w:rsidR="005E6EE8">
                    <w:rPr>
                      <w:bCs/>
                      <w:lang w:val="en-US"/>
                    </w:rPr>
                    <w:t xml:space="preserve"> </w:t>
                  </w:r>
                  <w:r w:rsidRPr="00B808C1">
                    <w:rPr>
                      <w:bCs/>
                      <w:lang w:val="en-US"/>
                    </w:rPr>
                    <w:t>Commission—are prominently displayed in all waiting rooms, group homes, and in the</w:t>
                  </w:r>
                  <w:r w:rsidR="005E6EE8">
                    <w:rPr>
                      <w:bCs/>
                      <w:lang w:val="en-US"/>
                    </w:rPr>
                    <w:t xml:space="preserve"> </w:t>
                  </w:r>
                  <w:r w:rsidRPr="00B808C1">
                    <w:rPr>
                      <w:bCs/>
                      <w:lang w:val="en-US"/>
                    </w:rPr>
                    <w:t>inpatient unit. There is a link to file complaints through Oaklawn</w:t>
                  </w:r>
                  <w:r w:rsidR="002C23D7">
                    <w:rPr>
                      <w:bCs/>
                      <w:lang w:val="en-US"/>
                    </w:rPr>
                    <w:t>’</w:t>
                  </w:r>
                  <w:r w:rsidRPr="00B808C1">
                    <w:rPr>
                      <w:bCs/>
                      <w:lang w:val="en-US"/>
                    </w:rPr>
                    <w:t>s website.</w:t>
                  </w:r>
                </w:p>
                <w:p w14:paraId="4EBF659F" w14:textId="77777777" w:rsidR="007C4B0A" w:rsidRDefault="007C4B0A" w:rsidP="00B808C1">
                  <w:pPr>
                    <w:widowControl w:val="0"/>
                    <w:rPr>
                      <w:bCs/>
                      <w:lang w:val="en-US"/>
                    </w:rPr>
                  </w:pPr>
                </w:p>
                <w:p w14:paraId="68DBEA82" w14:textId="45CCD3BD" w:rsidR="007C4B0A" w:rsidRDefault="007C4B0A" w:rsidP="00B808C1">
                  <w:pPr>
                    <w:widowControl w:val="0"/>
                    <w:rPr>
                      <w:bCs/>
                      <w:lang w:val="en-US"/>
                    </w:rPr>
                  </w:pPr>
                  <w:r>
                    <w:rPr>
                      <w:bCs/>
                      <w:lang w:val="en-US"/>
                    </w:rPr>
                    <w:t xml:space="preserve">Additionally, Oaklawn posts a “know your rights” </w:t>
                  </w:r>
                  <w:r w:rsidR="00F72843">
                    <w:rPr>
                      <w:bCs/>
                      <w:lang w:val="en-US"/>
                    </w:rPr>
                    <w:t xml:space="preserve">document </w:t>
                  </w:r>
                  <w:r w:rsidR="006713C4">
                    <w:rPr>
                      <w:bCs/>
                      <w:lang w:val="en-US"/>
                    </w:rPr>
                    <w:t>that includes information about clients rights (including the right to switch providers and how to file a complaint or grievance), our promise not to discriminate, our feeds, our privacy practices, and privacy practices for the Homeless Management Information System (HMIS). This is</w:t>
                  </w:r>
                  <w:r w:rsidR="00675157">
                    <w:rPr>
                      <w:bCs/>
                      <w:lang w:val="en-US"/>
                    </w:rPr>
                    <w:t xml:space="preserve"> available in Spanish as well, per our findings from the needs assessment.</w:t>
                  </w:r>
                </w:p>
                <w:p w14:paraId="2CED6085" w14:textId="77777777" w:rsidR="006D1DD3" w:rsidRPr="00B808C1" w:rsidRDefault="006D1DD3" w:rsidP="00B808C1">
                  <w:pPr>
                    <w:widowControl w:val="0"/>
                    <w:rPr>
                      <w:bCs/>
                      <w:lang w:val="en-US"/>
                    </w:rPr>
                  </w:pPr>
                </w:p>
                <w:p w14:paraId="321610C0" w14:textId="7E5665D8" w:rsidR="00AD01FC" w:rsidRDefault="00B808C1" w:rsidP="00B808C1">
                  <w:pPr>
                    <w:widowControl w:val="0"/>
                    <w:rPr>
                      <w:b/>
                      <w:lang w:val="en-US"/>
                    </w:rPr>
                  </w:pPr>
                  <w:r w:rsidRPr="00B808C1">
                    <w:rPr>
                      <w:bCs/>
                      <w:lang w:val="en-US"/>
                    </w:rPr>
                    <w:t>Oaklawn</w:t>
                  </w:r>
                  <w:r w:rsidR="002C23D7">
                    <w:rPr>
                      <w:bCs/>
                      <w:lang w:val="en-US"/>
                    </w:rPr>
                    <w:t>’</w:t>
                  </w:r>
                  <w:r w:rsidRPr="00B808C1">
                    <w:rPr>
                      <w:bCs/>
                      <w:lang w:val="en-US"/>
                    </w:rPr>
                    <w:t>s Client Complaints and Grievances Policy complies with CMS inpatient rules (42</w:t>
                  </w:r>
                  <w:r w:rsidRPr="005F581A">
                    <w:rPr>
                      <w:bCs/>
                      <w:lang w:val="en-US"/>
                    </w:rPr>
                    <w:t xml:space="preserve"> </w:t>
                  </w:r>
                  <w:r w:rsidRPr="00B808C1">
                    <w:rPr>
                      <w:bCs/>
                      <w:lang w:val="en-US"/>
                    </w:rPr>
                    <w:t>CFR 482.13(a)), Indiana regulations (440 IAC 4.1-4-5(5)), and The Joint Commission</w:t>
                  </w:r>
                  <w:r w:rsidR="002C23D7">
                    <w:rPr>
                      <w:bCs/>
                      <w:lang w:val="en-US"/>
                    </w:rPr>
                    <w:t>’</w:t>
                  </w:r>
                  <w:r w:rsidRPr="00B808C1">
                    <w:rPr>
                      <w:bCs/>
                      <w:lang w:val="en-US"/>
                    </w:rPr>
                    <w:t>s</w:t>
                  </w:r>
                  <w:r w:rsidR="005E6EE8">
                    <w:rPr>
                      <w:bCs/>
                      <w:lang w:val="en-US"/>
                    </w:rPr>
                    <w:t xml:space="preserve"> </w:t>
                  </w:r>
                  <w:r w:rsidRPr="00B808C1">
                    <w:rPr>
                      <w:bCs/>
                      <w:lang w:val="en-US"/>
                    </w:rPr>
                    <w:t>requirements RI 01.01.01, RI 01.07.01. Information on making a complaint to the Client</w:t>
                  </w:r>
                  <w:r w:rsidR="005E6EE8">
                    <w:rPr>
                      <w:bCs/>
                      <w:lang w:val="en-US"/>
                    </w:rPr>
                    <w:t xml:space="preserve"> </w:t>
                  </w:r>
                  <w:r w:rsidRPr="00B808C1">
                    <w:rPr>
                      <w:bCs/>
                      <w:lang w:val="en-US"/>
                    </w:rPr>
                    <w:t>Advocate, Indiana Family and Social Services Administration, and The Joint Commission is</w:t>
                  </w:r>
                  <w:r w:rsidRPr="005F581A">
                    <w:rPr>
                      <w:bCs/>
                      <w:lang w:val="en-US"/>
                    </w:rPr>
                    <w:t xml:space="preserve"> </w:t>
                  </w:r>
                  <w:r w:rsidRPr="00B808C1">
                    <w:rPr>
                      <w:bCs/>
                      <w:lang w:val="en-US"/>
                    </w:rPr>
                    <w:t>available on Oaklawn</w:t>
                  </w:r>
                  <w:r w:rsidR="002C23D7">
                    <w:rPr>
                      <w:bCs/>
                      <w:lang w:val="en-US"/>
                    </w:rPr>
                    <w:t>’</w:t>
                  </w:r>
                  <w:r w:rsidRPr="00B808C1">
                    <w:rPr>
                      <w:bCs/>
                      <w:lang w:val="en-US"/>
                    </w:rPr>
                    <w:t>s website and in reception areas. Client feedback forms are also</w:t>
                  </w:r>
                  <w:r w:rsidRPr="005F581A">
                    <w:rPr>
                      <w:bCs/>
                      <w:lang w:val="en-US"/>
                    </w:rPr>
                    <w:t xml:space="preserve"> available in reception areas</w:t>
                  </w:r>
                  <w:r w:rsidRPr="00B808C1">
                    <w:rPr>
                      <w:b/>
                      <w:lang w:val="en-US"/>
                    </w:rPr>
                    <w:t>.</w:t>
                  </w:r>
                </w:p>
                <w:p w14:paraId="23C37830" w14:textId="77777777" w:rsidR="008A2974" w:rsidRDefault="008A2974" w:rsidP="00B808C1">
                  <w:pPr>
                    <w:widowControl w:val="0"/>
                    <w:rPr>
                      <w:b/>
                      <w:lang w:val="en-US"/>
                    </w:rPr>
                  </w:pPr>
                </w:p>
                <w:p w14:paraId="6FF8F457" w14:textId="69ECD5D9" w:rsidR="008A2974" w:rsidRPr="00B808C1" w:rsidRDefault="008A2974" w:rsidP="00C31D04">
                  <w:pPr>
                    <w:widowControl w:val="0"/>
                    <w:tabs>
                      <w:tab w:val="left" w:pos="1860"/>
                    </w:tabs>
                    <w:rPr>
                      <w:b/>
                      <w:lang w:val="en-US"/>
                    </w:rPr>
                  </w:pPr>
                  <w:r>
                    <w:rPr>
                      <w:bCs/>
                    </w:rPr>
                    <w:t xml:space="preserve">Oaklawn has a formalized process and tracks and investigates grievances through the Simplr Safety software. This ensures that complaints are properly investigated, mediated and responded to and allows Oaklawn to look for trends. Incidents must be signed off by senior level leadership and the process is managed by Oaklawn’s compliance manager. Complaints may be given verbally, in writing, or submitted online. </w:t>
                  </w:r>
                </w:p>
              </w:tc>
              <w:tc>
                <w:tcPr>
                  <w:tcW w:w="1729" w:type="dxa"/>
                </w:tcPr>
                <w:p w14:paraId="6249B564" w14:textId="77777777" w:rsidR="009A535B" w:rsidRPr="009A535B" w:rsidRDefault="009A535B" w:rsidP="009A535B">
                  <w:pPr>
                    <w:widowControl w:val="0"/>
                    <w:rPr>
                      <w:bCs/>
                      <w:lang w:val="en-US"/>
                    </w:rPr>
                  </w:pPr>
                  <w:r w:rsidRPr="009A535B">
                    <w:rPr>
                      <w:bCs/>
                      <w:lang w:val="en-US"/>
                    </w:rPr>
                    <w:t>RI 210 Client Complaints and</w:t>
                  </w:r>
                </w:p>
                <w:p w14:paraId="40C09A17" w14:textId="77777777" w:rsidR="009A535B" w:rsidRDefault="009A535B" w:rsidP="009A535B">
                  <w:pPr>
                    <w:widowControl w:val="0"/>
                    <w:rPr>
                      <w:bCs/>
                      <w:lang w:val="en-US"/>
                    </w:rPr>
                  </w:pPr>
                  <w:r w:rsidRPr="009A535B">
                    <w:rPr>
                      <w:bCs/>
                      <w:lang w:val="en-US"/>
                    </w:rPr>
                    <w:t>Grievances</w:t>
                  </w:r>
                </w:p>
                <w:p w14:paraId="22B35719" w14:textId="77777777" w:rsidR="006B29D5" w:rsidRDefault="006B29D5" w:rsidP="009A535B">
                  <w:pPr>
                    <w:widowControl w:val="0"/>
                    <w:rPr>
                      <w:bCs/>
                      <w:lang w:val="en-US"/>
                    </w:rPr>
                  </w:pPr>
                </w:p>
                <w:p w14:paraId="742289CD" w14:textId="375B667D" w:rsidR="006B29D5" w:rsidRPr="009A535B" w:rsidRDefault="006B29D5" w:rsidP="009A535B">
                  <w:pPr>
                    <w:widowControl w:val="0"/>
                    <w:rPr>
                      <w:bCs/>
                      <w:lang w:val="en-US"/>
                    </w:rPr>
                  </w:pPr>
                  <w:r>
                    <w:rPr>
                      <w:bCs/>
                      <w:lang w:val="en-US"/>
                    </w:rPr>
                    <w:t>RI 110 Client Notices</w:t>
                  </w:r>
                </w:p>
                <w:p w14:paraId="7A34FEB5" w14:textId="77777777" w:rsidR="009A535B" w:rsidRPr="009A535B" w:rsidRDefault="009A535B" w:rsidP="009A535B">
                  <w:pPr>
                    <w:widowControl w:val="0"/>
                    <w:rPr>
                      <w:bCs/>
                      <w:lang w:val="en-US"/>
                    </w:rPr>
                  </w:pPr>
                </w:p>
                <w:p w14:paraId="37E43940" w14:textId="1F9A36CC" w:rsidR="009A535B" w:rsidRPr="009A535B" w:rsidRDefault="009A535B" w:rsidP="009A535B">
                  <w:pPr>
                    <w:widowControl w:val="0"/>
                    <w:rPr>
                      <w:bCs/>
                      <w:lang w:val="en-US"/>
                    </w:rPr>
                  </w:pPr>
                  <w:r w:rsidRPr="009A535B">
                    <w:rPr>
                      <w:bCs/>
                      <w:lang w:val="en-US"/>
                    </w:rPr>
                    <w:t>Client Feedback Form</w:t>
                  </w:r>
                </w:p>
                <w:p w14:paraId="2DA250A5" w14:textId="77777777" w:rsidR="009A535B" w:rsidRPr="009A535B" w:rsidRDefault="009A535B" w:rsidP="009A535B">
                  <w:pPr>
                    <w:widowControl w:val="0"/>
                    <w:rPr>
                      <w:bCs/>
                      <w:lang w:val="en-US"/>
                    </w:rPr>
                  </w:pPr>
                </w:p>
                <w:p w14:paraId="056147C4" w14:textId="77777777" w:rsidR="00AD01FC" w:rsidRDefault="009A535B" w:rsidP="009A535B">
                  <w:pPr>
                    <w:widowControl w:val="0"/>
                    <w:rPr>
                      <w:bCs/>
                      <w:lang w:val="en-US"/>
                    </w:rPr>
                  </w:pPr>
                  <w:r w:rsidRPr="009A535B">
                    <w:rPr>
                      <w:bCs/>
                      <w:lang w:val="en-US"/>
                    </w:rPr>
                    <w:t>O</w:t>
                  </w:r>
                  <w:r w:rsidR="006E2010">
                    <w:rPr>
                      <w:bCs/>
                      <w:lang w:val="en-US"/>
                    </w:rPr>
                    <w:t>aklawn’s</w:t>
                  </w:r>
                  <w:r w:rsidRPr="009A535B">
                    <w:rPr>
                      <w:bCs/>
                      <w:lang w:val="en-US"/>
                    </w:rPr>
                    <w:t xml:space="preserve"> Website</w:t>
                  </w:r>
                </w:p>
                <w:p w14:paraId="3C3D6A01" w14:textId="77777777" w:rsidR="00675157" w:rsidRDefault="00675157" w:rsidP="009A535B">
                  <w:pPr>
                    <w:widowControl w:val="0"/>
                    <w:rPr>
                      <w:bCs/>
                      <w:lang w:val="en-US"/>
                    </w:rPr>
                  </w:pPr>
                </w:p>
                <w:p w14:paraId="3CC2AD6F" w14:textId="4353B878" w:rsidR="00AD01FC" w:rsidRDefault="00675157" w:rsidP="009A535B">
                  <w:pPr>
                    <w:widowControl w:val="0"/>
                    <w:rPr>
                      <w:b/>
                    </w:rPr>
                  </w:pPr>
                  <w:r>
                    <w:rPr>
                      <w:bCs/>
                      <w:lang w:val="en-US"/>
                    </w:rPr>
                    <w:t xml:space="preserve">Know Your Rights </w:t>
                  </w:r>
                  <w:r w:rsidR="0051284D">
                    <w:rPr>
                      <w:bCs/>
                      <w:lang w:val="en-US"/>
                    </w:rPr>
                    <w:t>Document</w:t>
                  </w:r>
                </w:p>
              </w:tc>
            </w:tr>
            <w:tr w:rsidR="00AD01FC" w14:paraId="558F19F5" w14:textId="77777777" w:rsidTr="00AD01FC">
              <w:tc>
                <w:tcPr>
                  <w:tcW w:w="1585" w:type="dxa"/>
                </w:tcPr>
                <w:p w14:paraId="5839AD1E" w14:textId="1820D4A7" w:rsidR="00AD01FC" w:rsidRDefault="006E2010">
                  <w:pPr>
                    <w:widowControl w:val="0"/>
                    <w:rPr>
                      <w:b/>
                    </w:rPr>
                  </w:pPr>
                  <w:r>
                    <w:rPr>
                      <w:b/>
                    </w:rPr>
                    <w:t>4.a.4</w:t>
                  </w:r>
                </w:p>
              </w:tc>
              <w:tc>
                <w:tcPr>
                  <w:tcW w:w="9450" w:type="dxa"/>
                </w:tcPr>
                <w:p w14:paraId="37B332A3" w14:textId="03A85C90" w:rsidR="00AD01FC" w:rsidRPr="00C576A5" w:rsidRDefault="0066764A">
                  <w:pPr>
                    <w:widowControl w:val="0"/>
                    <w:rPr>
                      <w:bCs/>
                    </w:rPr>
                  </w:pPr>
                  <w:r w:rsidRPr="00C576A5">
                    <w:rPr>
                      <w:bCs/>
                    </w:rPr>
                    <w:t xml:space="preserve">Oaklawn </w:t>
                  </w:r>
                  <w:r w:rsidR="00C576A5" w:rsidRPr="00C576A5">
                    <w:rPr>
                      <w:bCs/>
                    </w:rPr>
                    <w:t xml:space="preserve">does not have </w:t>
                  </w:r>
                  <w:r w:rsidRPr="00C576A5">
                    <w:rPr>
                      <w:bCs/>
                    </w:rPr>
                    <w:t xml:space="preserve">DCO’s </w:t>
                  </w:r>
                  <w:r w:rsidR="00C576A5" w:rsidRPr="00C576A5">
                    <w:rPr>
                      <w:bCs/>
                    </w:rPr>
                    <w:t>currently but</w:t>
                  </w:r>
                  <w:r w:rsidRPr="00C576A5">
                    <w:rPr>
                      <w:bCs/>
                    </w:rPr>
                    <w:t xml:space="preserve"> understands the requirements </w:t>
                  </w:r>
                  <w:r w:rsidR="00AD5776">
                    <w:rPr>
                      <w:bCs/>
                    </w:rPr>
                    <w:t>if</w:t>
                  </w:r>
                  <w:r w:rsidR="007872F7">
                    <w:rPr>
                      <w:bCs/>
                    </w:rPr>
                    <w:t xml:space="preserve"> we needed to establish one.</w:t>
                  </w:r>
                </w:p>
              </w:tc>
              <w:tc>
                <w:tcPr>
                  <w:tcW w:w="1729" w:type="dxa"/>
                </w:tcPr>
                <w:p w14:paraId="70AA6FC7" w14:textId="05363C88" w:rsidR="00AD01FC" w:rsidRPr="00FD32BF" w:rsidRDefault="00EB4DD8">
                  <w:pPr>
                    <w:widowControl w:val="0"/>
                    <w:rPr>
                      <w:bCs/>
                    </w:rPr>
                  </w:pPr>
                  <w:r>
                    <w:rPr>
                      <w:bCs/>
                    </w:rPr>
                    <w:t xml:space="preserve">Oaklawn’s </w:t>
                  </w:r>
                  <w:r w:rsidR="00C2442E" w:rsidRPr="00FD32BF">
                    <w:rPr>
                      <w:bCs/>
                    </w:rPr>
                    <w:t>Continuum of Care- CCBHC</w:t>
                  </w:r>
                </w:p>
              </w:tc>
            </w:tr>
            <w:tr w:rsidR="00AD01FC" w14:paraId="7032C5C2" w14:textId="77777777" w:rsidTr="00AD01FC">
              <w:tc>
                <w:tcPr>
                  <w:tcW w:w="1585" w:type="dxa"/>
                </w:tcPr>
                <w:p w14:paraId="6DE39ECC" w14:textId="4CF0C1FC" w:rsidR="00AD01FC" w:rsidRDefault="002C23D7">
                  <w:pPr>
                    <w:widowControl w:val="0"/>
                    <w:rPr>
                      <w:b/>
                    </w:rPr>
                  </w:pPr>
                  <w:r>
                    <w:rPr>
                      <w:b/>
                    </w:rPr>
                    <w:t>4.b.1</w:t>
                  </w:r>
                </w:p>
              </w:tc>
              <w:tc>
                <w:tcPr>
                  <w:tcW w:w="9450" w:type="dxa"/>
                </w:tcPr>
                <w:p w14:paraId="19D01ACD" w14:textId="77777777" w:rsidR="00AD01FC" w:rsidRDefault="009600E1" w:rsidP="00E11AB6">
                  <w:pPr>
                    <w:widowControl w:val="0"/>
                    <w:tabs>
                      <w:tab w:val="left" w:pos="1740"/>
                    </w:tabs>
                    <w:rPr>
                      <w:bCs/>
                    </w:rPr>
                  </w:pPr>
                  <w:r w:rsidRPr="00C91540">
                    <w:rPr>
                      <w:bCs/>
                    </w:rPr>
                    <w:t>Oaklawn</w:t>
                  </w:r>
                  <w:r w:rsidR="00FB2F65" w:rsidRPr="00C91540">
                    <w:rPr>
                      <w:bCs/>
                    </w:rPr>
                    <w:t xml:space="preserve"> </w:t>
                  </w:r>
                  <w:r w:rsidR="00C65DBE" w:rsidRPr="00C91540">
                    <w:rPr>
                      <w:bCs/>
                    </w:rPr>
                    <w:t xml:space="preserve">receives consent </w:t>
                  </w:r>
                  <w:r w:rsidR="00613EE2" w:rsidRPr="00C91540">
                    <w:rPr>
                      <w:bCs/>
                    </w:rPr>
                    <w:t>from the person receiving services and/or their legal guardian</w:t>
                  </w:r>
                  <w:r w:rsidR="00C756D7" w:rsidRPr="00C91540">
                    <w:rPr>
                      <w:bCs/>
                    </w:rPr>
                    <w:t xml:space="preserve"> as part of the intake process through Open Access</w:t>
                  </w:r>
                  <w:r w:rsidR="00870278" w:rsidRPr="00C91540">
                    <w:rPr>
                      <w:bCs/>
                    </w:rPr>
                    <w:t xml:space="preserve">. This is </w:t>
                  </w:r>
                  <w:r w:rsidR="00C756D7" w:rsidRPr="00C91540">
                    <w:rPr>
                      <w:bCs/>
                    </w:rPr>
                    <w:t>included</w:t>
                  </w:r>
                  <w:r w:rsidR="00870278" w:rsidRPr="00C91540">
                    <w:rPr>
                      <w:bCs/>
                    </w:rPr>
                    <w:t xml:space="preserve"> in the patient’s rights </w:t>
                  </w:r>
                  <w:r w:rsidR="00870278" w:rsidRPr="00C91540">
                    <w:rPr>
                      <w:bCs/>
                    </w:rPr>
                    <w:lastRenderedPageBreak/>
                    <w:t xml:space="preserve">documents and </w:t>
                  </w:r>
                  <w:r w:rsidR="00C20BB4" w:rsidRPr="00C91540">
                    <w:rPr>
                      <w:bCs/>
                    </w:rPr>
                    <w:t>is posted in</w:t>
                  </w:r>
                  <w:r w:rsidR="000943E6" w:rsidRPr="00C91540">
                    <w:rPr>
                      <w:bCs/>
                    </w:rPr>
                    <w:t xml:space="preserve"> </w:t>
                  </w:r>
                  <w:r w:rsidR="00C756D7" w:rsidRPr="00C91540">
                    <w:rPr>
                      <w:bCs/>
                    </w:rPr>
                    <w:t>reception</w:t>
                  </w:r>
                  <w:r w:rsidR="000943E6" w:rsidRPr="00C91540">
                    <w:rPr>
                      <w:bCs/>
                    </w:rPr>
                    <w:t xml:space="preserve"> areas and </w:t>
                  </w:r>
                  <w:r w:rsidR="00C756D7" w:rsidRPr="00C91540">
                    <w:rPr>
                      <w:bCs/>
                    </w:rPr>
                    <w:t>on Oaklawn’s website.</w:t>
                  </w:r>
                </w:p>
                <w:p w14:paraId="664DE3B9" w14:textId="77777777" w:rsidR="00E67115" w:rsidRDefault="00E67115" w:rsidP="00E11AB6">
                  <w:pPr>
                    <w:widowControl w:val="0"/>
                    <w:tabs>
                      <w:tab w:val="left" w:pos="1740"/>
                    </w:tabs>
                    <w:rPr>
                      <w:bCs/>
                    </w:rPr>
                  </w:pPr>
                </w:p>
                <w:p w14:paraId="504FED4C" w14:textId="1EF40EEA" w:rsidR="00E67115" w:rsidRPr="00C91540" w:rsidRDefault="00E67115" w:rsidP="00E11AB6">
                  <w:pPr>
                    <w:widowControl w:val="0"/>
                    <w:tabs>
                      <w:tab w:val="left" w:pos="1740"/>
                    </w:tabs>
                    <w:rPr>
                      <w:bCs/>
                    </w:rPr>
                  </w:pPr>
                  <w:r>
                    <w:rPr>
                      <w:bCs/>
                    </w:rPr>
                    <w:t xml:space="preserve">All services are </w:t>
                  </w:r>
                  <w:r w:rsidR="003B1F30">
                    <w:rPr>
                      <w:bCs/>
                    </w:rPr>
                    <w:t xml:space="preserve">provided in </w:t>
                  </w:r>
                  <w:r w:rsidR="00115D58">
                    <w:rPr>
                      <w:bCs/>
                    </w:rPr>
                    <w:t xml:space="preserve">a manner that aligns with </w:t>
                  </w:r>
                  <w:r w:rsidR="003F3443">
                    <w:rPr>
                      <w:bCs/>
                    </w:rPr>
                    <w:t xml:space="preserve">the requirements of Section </w:t>
                  </w:r>
                  <w:r w:rsidR="00DE5AF3">
                    <w:rPr>
                      <w:bCs/>
                    </w:rPr>
                    <w:t>2402</w:t>
                  </w:r>
                  <w:r w:rsidR="00F61AA2">
                    <w:rPr>
                      <w:bCs/>
                    </w:rPr>
                    <w:t>(a) of the A</w:t>
                  </w:r>
                  <w:r w:rsidR="00AB5078">
                    <w:rPr>
                      <w:bCs/>
                    </w:rPr>
                    <w:t xml:space="preserve">ffordable </w:t>
                  </w:r>
                  <w:r w:rsidR="00F61AA2">
                    <w:rPr>
                      <w:bCs/>
                    </w:rPr>
                    <w:t>C</w:t>
                  </w:r>
                  <w:r w:rsidR="00AB5078">
                    <w:rPr>
                      <w:bCs/>
                    </w:rPr>
                    <w:t xml:space="preserve">are </w:t>
                  </w:r>
                  <w:r w:rsidR="00F61AA2">
                    <w:rPr>
                      <w:bCs/>
                    </w:rPr>
                    <w:t>A</w:t>
                  </w:r>
                  <w:r w:rsidR="00AB5078">
                    <w:rPr>
                      <w:bCs/>
                    </w:rPr>
                    <w:t>ct</w:t>
                  </w:r>
                  <w:r w:rsidR="00AD111C">
                    <w:rPr>
                      <w:bCs/>
                    </w:rPr>
                    <w:t xml:space="preserve"> as well as person centered, </w:t>
                  </w:r>
                  <w:r w:rsidR="005609D0">
                    <w:rPr>
                      <w:bCs/>
                    </w:rPr>
                    <w:t>family-centered</w:t>
                  </w:r>
                  <w:r w:rsidR="003B0E0F">
                    <w:rPr>
                      <w:bCs/>
                    </w:rPr>
                    <w:t xml:space="preserve">, recovery oriented, and </w:t>
                  </w:r>
                  <w:r w:rsidR="00966649">
                    <w:rPr>
                      <w:bCs/>
                    </w:rPr>
                    <w:t>respectful</w:t>
                  </w:r>
                  <w:r w:rsidR="003B0E0F">
                    <w:rPr>
                      <w:bCs/>
                    </w:rPr>
                    <w:t xml:space="preserve"> of the needs, preferences, and </w:t>
                  </w:r>
                  <w:r w:rsidR="00966649">
                    <w:rPr>
                      <w:bCs/>
                    </w:rPr>
                    <w:t>values of the person receiving services</w:t>
                  </w:r>
                  <w:r w:rsidR="0018093A">
                    <w:rPr>
                      <w:bCs/>
                    </w:rPr>
                    <w:t xml:space="preserve"> as outline</w:t>
                  </w:r>
                  <w:r w:rsidR="00F51D57">
                    <w:rPr>
                      <w:bCs/>
                    </w:rPr>
                    <w:t>d</w:t>
                  </w:r>
                  <w:r w:rsidR="0018093A">
                    <w:rPr>
                      <w:bCs/>
                    </w:rPr>
                    <w:t xml:space="preserve"> in </w:t>
                  </w:r>
                  <w:r w:rsidR="00BA3011">
                    <w:rPr>
                      <w:bCs/>
                    </w:rPr>
                    <w:t>Continuum of Care- CCBHC.</w:t>
                  </w:r>
                </w:p>
              </w:tc>
              <w:tc>
                <w:tcPr>
                  <w:tcW w:w="1729" w:type="dxa"/>
                </w:tcPr>
                <w:p w14:paraId="678A9B34" w14:textId="77777777" w:rsidR="00AD01FC" w:rsidRDefault="00AE2963">
                  <w:pPr>
                    <w:widowControl w:val="0"/>
                    <w:rPr>
                      <w:bCs/>
                    </w:rPr>
                  </w:pPr>
                  <w:r w:rsidRPr="00AE2963">
                    <w:rPr>
                      <w:bCs/>
                    </w:rPr>
                    <w:lastRenderedPageBreak/>
                    <w:t>RI 110 Client Notices</w:t>
                  </w:r>
                </w:p>
                <w:p w14:paraId="17B343AD" w14:textId="77777777" w:rsidR="005F77C8" w:rsidRDefault="005F77C8">
                  <w:pPr>
                    <w:widowControl w:val="0"/>
                    <w:rPr>
                      <w:bCs/>
                    </w:rPr>
                  </w:pPr>
                </w:p>
                <w:p w14:paraId="77EFDCE5" w14:textId="77777777" w:rsidR="005F77C8" w:rsidRDefault="005F77C8">
                  <w:pPr>
                    <w:widowControl w:val="0"/>
                    <w:rPr>
                      <w:bCs/>
                    </w:rPr>
                  </w:pPr>
                  <w:r>
                    <w:rPr>
                      <w:bCs/>
                    </w:rPr>
                    <w:t>RI 130 Client Rights</w:t>
                  </w:r>
                </w:p>
                <w:p w14:paraId="6562C566" w14:textId="77777777" w:rsidR="00BA3011" w:rsidRDefault="00BA3011">
                  <w:pPr>
                    <w:widowControl w:val="0"/>
                    <w:rPr>
                      <w:bCs/>
                    </w:rPr>
                  </w:pPr>
                </w:p>
                <w:p w14:paraId="254F59BF" w14:textId="52B7CB6E" w:rsidR="00BA3011" w:rsidRPr="00AE2963" w:rsidRDefault="00EB4DD8">
                  <w:pPr>
                    <w:widowControl w:val="0"/>
                    <w:rPr>
                      <w:bCs/>
                    </w:rPr>
                  </w:pPr>
                  <w:r>
                    <w:rPr>
                      <w:bCs/>
                    </w:rPr>
                    <w:t xml:space="preserve">Oaklawn’s </w:t>
                  </w:r>
                  <w:r w:rsidR="00BA3011">
                    <w:rPr>
                      <w:bCs/>
                    </w:rPr>
                    <w:t>Continuum of Care- CCBHC</w:t>
                  </w:r>
                </w:p>
              </w:tc>
            </w:tr>
            <w:tr w:rsidR="00AD01FC" w14:paraId="004F5B3F" w14:textId="77777777" w:rsidTr="00AD01FC">
              <w:tc>
                <w:tcPr>
                  <w:tcW w:w="1585" w:type="dxa"/>
                </w:tcPr>
                <w:p w14:paraId="66D9875B" w14:textId="0DDA98CA" w:rsidR="00AD01FC" w:rsidRDefault="000F209B">
                  <w:pPr>
                    <w:widowControl w:val="0"/>
                    <w:rPr>
                      <w:b/>
                    </w:rPr>
                  </w:pPr>
                  <w:r>
                    <w:rPr>
                      <w:b/>
                    </w:rPr>
                    <w:lastRenderedPageBreak/>
                    <w:t>4.b.2</w:t>
                  </w:r>
                </w:p>
              </w:tc>
              <w:tc>
                <w:tcPr>
                  <w:tcW w:w="9450" w:type="dxa"/>
                </w:tcPr>
                <w:p w14:paraId="422A8CD8" w14:textId="456C1BE0" w:rsidR="00AD01FC" w:rsidRPr="008158EB" w:rsidRDefault="006D76D5">
                  <w:pPr>
                    <w:widowControl w:val="0"/>
                    <w:rPr>
                      <w:bCs/>
                    </w:rPr>
                  </w:pPr>
                  <w:r w:rsidRPr="008158EB">
                    <w:rPr>
                      <w:bCs/>
                    </w:rPr>
                    <w:t xml:space="preserve">To align with the CCBHC criteria, as well as an organizational desire to </w:t>
                  </w:r>
                  <w:r w:rsidR="004632D8" w:rsidRPr="008158EB">
                    <w:rPr>
                      <w:bCs/>
                    </w:rPr>
                    <w:t>provide person centered and family centered care that is responsive to race, ethnicity, sexual orientation</w:t>
                  </w:r>
                  <w:r w:rsidR="005C45DE">
                    <w:rPr>
                      <w:bCs/>
                    </w:rPr>
                    <w:t>,</w:t>
                  </w:r>
                  <w:r w:rsidR="004632D8" w:rsidRPr="008158EB">
                    <w:rPr>
                      <w:bCs/>
                    </w:rPr>
                    <w:t xml:space="preserve"> and the gender identity of the person receiving services</w:t>
                  </w:r>
                  <w:r w:rsidR="00757E0A">
                    <w:rPr>
                      <w:bCs/>
                    </w:rPr>
                    <w:t>,</w:t>
                  </w:r>
                  <w:r w:rsidR="004632D8" w:rsidRPr="008158EB">
                    <w:rPr>
                      <w:bCs/>
                    </w:rPr>
                    <w:t xml:space="preserve"> Oaklawn </w:t>
                  </w:r>
                  <w:r w:rsidR="008158EB" w:rsidRPr="008158EB">
                    <w:rPr>
                      <w:bCs/>
                    </w:rPr>
                    <w:t>has outlined its commitment in “Continuum of Care- CCBHC.”</w:t>
                  </w:r>
                  <w:r w:rsidR="00F812B5">
                    <w:rPr>
                      <w:bCs/>
                    </w:rPr>
                    <w:t xml:space="preserve"> </w:t>
                  </w:r>
                  <w:r w:rsidR="00A54C9D">
                    <w:rPr>
                      <w:bCs/>
                    </w:rPr>
                    <w:t xml:space="preserve">Oaklawn’s Director of Diversity, Equity and Inclusion </w:t>
                  </w:r>
                  <w:r w:rsidR="00C81BCD">
                    <w:rPr>
                      <w:bCs/>
                    </w:rPr>
                    <w:t xml:space="preserve">actively ensures that services and programs are designed and implemented </w:t>
                  </w:r>
                  <w:r w:rsidR="00985064">
                    <w:rPr>
                      <w:bCs/>
                    </w:rPr>
                    <w:t>with a cultural competence lens.</w:t>
                  </w:r>
                  <w:r w:rsidR="00F31777">
                    <w:rPr>
                      <w:bCs/>
                    </w:rPr>
                    <w:t xml:space="preserve"> </w:t>
                  </w:r>
                </w:p>
              </w:tc>
              <w:tc>
                <w:tcPr>
                  <w:tcW w:w="1729" w:type="dxa"/>
                </w:tcPr>
                <w:p w14:paraId="1BB11268" w14:textId="073D8D07" w:rsidR="00AD01FC" w:rsidRDefault="00EB4DD8">
                  <w:pPr>
                    <w:widowControl w:val="0"/>
                    <w:rPr>
                      <w:bCs/>
                    </w:rPr>
                  </w:pPr>
                  <w:r>
                    <w:rPr>
                      <w:bCs/>
                    </w:rPr>
                    <w:t xml:space="preserve">Oaklawn’s </w:t>
                  </w:r>
                  <w:r w:rsidR="00C23665" w:rsidRPr="00C23665">
                    <w:rPr>
                      <w:bCs/>
                    </w:rPr>
                    <w:t>Continuum of Care- CCBHC</w:t>
                  </w:r>
                </w:p>
                <w:p w14:paraId="0E42141E" w14:textId="77777777" w:rsidR="00985064" w:rsidRDefault="00985064">
                  <w:pPr>
                    <w:widowControl w:val="0"/>
                    <w:rPr>
                      <w:bCs/>
                    </w:rPr>
                  </w:pPr>
                </w:p>
                <w:p w14:paraId="756A0BB0" w14:textId="7222768F" w:rsidR="00985064" w:rsidRPr="00C23665" w:rsidRDefault="00985064">
                  <w:pPr>
                    <w:widowControl w:val="0"/>
                    <w:rPr>
                      <w:bCs/>
                    </w:rPr>
                  </w:pPr>
                  <w:r>
                    <w:rPr>
                      <w:bCs/>
                    </w:rPr>
                    <w:t>RI</w:t>
                  </w:r>
                  <w:r w:rsidR="008C0366">
                    <w:rPr>
                      <w:bCs/>
                    </w:rPr>
                    <w:t xml:space="preserve"> 140 Cultural </w:t>
                  </w:r>
                  <w:r w:rsidR="00A11107">
                    <w:rPr>
                      <w:bCs/>
                    </w:rPr>
                    <w:t>Competency</w:t>
                  </w:r>
                </w:p>
              </w:tc>
            </w:tr>
            <w:tr w:rsidR="00AD01FC" w14:paraId="53B0EF59" w14:textId="77777777" w:rsidTr="00AD01FC">
              <w:tc>
                <w:tcPr>
                  <w:tcW w:w="1585" w:type="dxa"/>
                </w:tcPr>
                <w:p w14:paraId="7F6C408C" w14:textId="34A6BCC5" w:rsidR="00AD01FC" w:rsidRDefault="001C3B07">
                  <w:pPr>
                    <w:widowControl w:val="0"/>
                    <w:rPr>
                      <w:b/>
                    </w:rPr>
                  </w:pPr>
                  <w:r>
                    <w:rPr>
                      <w:b/>
                    </w:rPr>
                    <w:t>4.</w:t>
                  </w:r>
                  <w:r w:rsidR="009509E0">
                    <w:rPr>
                      <w:b/>
                    </w:rPr>
                    <w:t>c.1</w:t>
                  </w:r>
                </w:p>
              </w:tc>
              <w:tc>
                <w:tcPr>
                  <w:tcW w:w="9450" w:type="dxa"/>
                </w:tcPr>
                <w:p w14:paraId="226A4E15" w14:textId="44ECE5DF" w:rsidR="00AD01FC" w:rsidRDefault="00DC12C6">
                  <w:pPr>
                    <w:widowControl w:val="0"/>
                    <w:rPr>
                      <w:bCs/>
                    </w:rPr>
                  </w:pPr>
                  <w:r w:rsidRPr="009824E2">
                    <w:rPr>
                      <w:bCs/>
                    </w:rPr>
                    <w:t xml:space="preserve">Oaklawn provides </w:t>
                  </w:r>
                  <w:r w:rsidR="00DA0DC3" w:rsidRPr="009824E2">
                    <w:rPr>
                      <w:bCs/>
                    </w:rPr>
                    <w:t xml:space="preserve">crisis services directly and </w:t>
                  </w:r>
                  <w:r w:rsidR="00551D1E">
                    <w:rPr>
                      <w:bCs/>
                    </w:rPr>
                    <w:t xml:space="preserve">has submitted the application to the state for </w:t>
                  </w:r>
                  <w:r w:rsidR="00DA0DC3" w:rsidRPr="009824E2">
                    <w:rPr>
                      <w:bCs/>
                    </w:rPr>
                    <w:t>Mobile Crisis Designation Status.</w:t>
                  </w:r>
                  <w:r w:rsidR="00EE5CA1">
                    <w:rPr>
                      <w:bCs/>
                    </w:rPr>
                    <w:t xml:space="preserve"> Our crisis services align with </w:t>
                  </w:r>
                  <w:r w:rsidR="00464E40">
                    <w:rPr>
                      <w:bCs/>
                    </w:rPr>
                    <w:t>all three pillars and best practices of the</w:t>
                  </w:r>
                  <w:r w:rsidR="00EE5CA1">
                    <w:rPr>
                      <w:bCs/>
                    </w:rPr>
                    <w:t xml:space="preserve"> 988 Suicide and Crisis Lifeline</w:t>
                  </w:r>
                  <w:r w:rsidR="00464E40">
                    <w:rPr>
                      <w:bCs/>
                    </w:rPr>
                    <w:t>.</w:t>
                  </w:r>
                </w:p>
                <w:p w14:paraId="39F30C55" w14:textId="77777777" w:rsidR="00BA67ED" w:rsidRDefault="00BA67ED">
                  <w:pPr>
                    <w:widowControl w:val="0"/>
                    <w:rPr>
                      <w:bCs/>
                    </w:rPr>
                  </w:pPr>
                </w:p>
                <w:p w14:paraId="44B8F09A" w14:textId="77777777" w:rsidR="00E84462" w:rsidRPr="00CC2F36" w:rsidRDefault="00BF3D35">
                  <w:pPr>
                    <w:widowControl w:val="0"/>
                    <w:rPr>
                      <w:bCs/>
                      <w:u w:val="single"/>
                    </w:rPr>
                  </w:pPr>
                  <w:r w:rsidRPr="00CC2F36">
                    <w:rPr>
                      <w:bCs/>
                      <w:u w:val="single"/>
                    </w:rPr>
                    <w:t>Emergency Crisis Intervention Services</w:t>
                  </w:r>
                </w:p>
                <w:p w14:paraId="5866353D" w14:textId="1C099523" w:rsidR="00BF3D35" w:rsidRDefault="00E4695A" w:rsidP="001434B1">
                  <w:pPr>
                    <w:pStyle w:val="ListParagraph"/>
                    <w:widowControl w:val="0"/>
                    <w:numPr>
                      <w:ilvl w:val="0"/>
                      <w:numId w:val="49"/>
                    </w:numPr>
                    <w:rPr>
                      <w:bCs/>
                    </w:rPr>
                  </w:pPr>
                  <w:r>
                    <w:rPr>
                      <w:bCs/>
                    </w:rPr>
                    <w:t xml:space="preserve">Oaklawn </w:t>
                  </w:r>
                  <w:r w:rsidR="00D91D68">
                    <w:rPr>
                      <w:bCs/>
                    </w:rPr>
                    <w:t xml:space="preserve">actively receives referrals from the Regional 988 Call Center. </w:t>
                  </w:r>
                  <w:r w:rsidR="00AA64D8">
                    <w:rPr>
                      <w:bCs/>
                    </w:rPr>
                    <w:t xml:space="preserve">We are working on developing a referral agreement so that it </w:t>
                  </w:r>
                  <w:r w:rsidR="00585651">
                    <w:rPr>
                      <w:bCs/>
                    </w:rPr>
                    <w:t>aligns</w:t>
                  </w:r>
                  <w:r w:rsidR="00AA64D8">
                    <w:rPr>
                      <w:bCs/>
                    </w:rPr>
                    <w:t xml:space="preserve"> with both State and federal guidelines </w:t>
                  </w:r>
                  <w:r w:rsidR="00422555">
                    <w:rPr>
                      <w:bCs/>
                    </w:rPr>
                    <w:t>as they are established.</w:t>
                  </w:r>
                  <w:r w:rsidR="00551D1E">
                    <w:rPr>
                      <w:bCs/>
                    </w:rPr>
                    <w:t xml:space="preserve"> Current protocols are in place so that calls </w:t>
                  </w:r>
                  <w:r w:rsidR="00162D2A">
                    <w:rPr>
                      <w:bCs/>
                    </w:rPr>
                    <w:t>that come to this area from 988 and 911 are screened through dispatch and routed to Oaklawn’s mobile crisis team.</w:t>
                  </w:r>
                  <w:r w:rsidR="00DE1D36">
                    <w:rPr>
                      <w:bCs/>
                    </w:rPr>
                    <w:t xml:space="preserve"> Source of referral and disposition of the call is tracked through Oaklawn’s EHR.</w:t>
                  </w:r>
                </w:p>
                <w:p w14:paraId="4A415F58" w14:textId="59842FE4" w:rsidR="00422555" w:rsidRDefault="00A22087" w:rsidP="001434B1">
                  <w:pPr>
                    <w:pStyle w:val="ListParagraph"/>
                    <w:widowControl w:val="0"/>
                    <w:numPr>
                      <w:ilvl w:val="0"/>
                      <w:numId w:val="49"/>
                    </w:numPr>
                    <w:rPr>
                      <w:bCs/>
                    </w:rPr>
                  </w:pPr>
                  <w:r>
                    <w:rPr>
                      <w:bCs/>
                    </w:rPr>
                    <w:t xml:space="preserve">Oaklawn </w:t>
                  </w:r>
                  <w:r w:rsidR="00E335AC">
                    <w:rPr>
                      <w:bCs/>
                    </w:rPr>
                    <w:t>is contracted by the State to</w:t>
                  </w:r>
                  <w:r w:rsidR="00B45594">
                    <w:rPr>
                      <w:bCs/>
                    </w:rPr>
                    <w:t xml:space="preserve"> provide CRSS and MCT services in alignment with the </w:t>
                  </w:r>
                  <w:r w:rsidR="00263F60">
                    <w:rPr>
                      <w:bCs/>
                    </w:rPr>
                    <w:t xml:space="preserve">requirements set forth in the contract. As part of the contract, Oaklawn has committed to be </w:t>
                  </w:r>
                  <w:r w:rsidR="00BE0599">
                    <w:rPr>
                      <w:bCs/>
                    </w:rPr>
                    <w:t xml:space="preserve">a </w:t>
                  </w:r>
                  <w:r w:rsidR="00D84176">
                    <w:rPr>
                      <w:bCs/>
                    </w:rPr>
                    <w:t>collaborative</w:t>
                  </w:r>
                  <w:r w:rsidR="00BE0599">
                    <w:rPr>
                      <w:bCs/>
                    </w:rPr>
                    <w:t xml:space="preserve"> </w:t>
                  </w:r>
                  <w:r w:rsidR="00401ECF">
                    <w:rPr>
                      <w:bCs/>
                    </w:rPr>
                    <w:t>partner that responds to the needs of the State</w:t>
                  </w:r>
                  <w:r w:rsidR="00A35947">
                    <w:rPr>
                      <w:bCs/>
                    </w:rPr>
                    <w:t xml:space="preserve"> </w:t>
                  </w:r>
                  <w:r w:rsidR="00120617">
                    <w:rPr>
                      <w:bCs/>
                    </w:rPr>
                    <w:t>to help establish</w:t>
                  </w:r>
                  <w:r w:rsidR="00045525">
                    <w:rPr>
                      <w:bCs/>
                    </w:rPr>
                    <w:t xml:space="preserve"> Indiana’s </w:t>
                  </w:r>
                  <w:r w:rsidR="00D84176">
                    <w:rPr>
                      <w:bCs/>
                    </w:rPr>
                    <w:t>988 Crisis Response System.</w:t>
                  </w:r>
                  <w:r w:rsidR="00A35947">
                    <w:rPr>
                      <w:bCs/>
                    </w:rPr>
                    <w:t xml:space="preserve"> </w:t>
                  </w:r>
                </w:p>
                <w:p w14:paraId="724B2FE7" w14:textId="562E7CC9" w:rsidR="002A6A43" w:rsidRPr="002A6A43" w:rsidRDefault="00107F5C" w:rsidP="001434B1">
                  <w:pPr>
                    <w:pStyle w:val="ListParagraph"/>
                    <w:widowControl w:val="0"/>
                    <w:numPr>
                      <w:ilvl w:val="0"/>
                      <w:numId w:val="49"/>
                    </w:numPr>
                    <w:rPr>
                      <w:bCs/>
                    </w:rPr>
                  </w:pPr>
                  <w:r>
                    <w:rPr>
                      <w:bCs/>
                    </w:rPr>
                    <w:t xml:space="preserve">Once established, Oaklawn will participate in the </w:t>
                  </w:r>
                  <w:r w:rsidR="00BC4BBA">
                    <w:rPr>
                      <w:bCs/>
                    </w:rPr>
                    <w:t>(</w:t>
                  </w:r>
                  <w:r>
                    <w:rPr>
                      <w:bCs/>
                    </w:rPr>
                    <w:t>ATC</w:t>
                  </w:r>
                  <w:r w:rsidR="00BC4BBA">
                    <w:rPr>
                      <w:bCs/>
                    </w:rPr>
                    <w:t xml:space="preserve">)23 systems that provide quality coordination of crisis care in real-time as well as any service capacity </w:t>
                  </w:r>
                  <w:r w:rsidR="00C8708B">
                    <w:rPr>
                      <w:bCs/>
                    </w:rPr>
                    <w:t xml:space="preserve">registries as appropriate. </w:t>
                  </w:r>
                </w:p>
                <w:p w14:paraId="4084B6DC" w14:textId="77777777" w:rsidR="00066738" w:rsidRPr="00066738" w:rsidRDefault="00066738" w:rsidP="00066738">
                  <w:pPr>
                    <w:pStyle w:val="ListParagraph"/>
                    <w:widowControl w:val="0"/>
                    <w:ind w:left="360"/>
                    <w:rPr>
                      <w:bCs/>
                      <w:highlight w:val="green"/>
                    </w:rPr>
                  </w:pPr>
                </w:p>
                <w:p w14:paraId="6C2C609A" w14:textId="77777777" w:rsidR="00BF3D35" w:rsidRPr="00066738" w:rsidRDefault="00BF3D35">
                  <w:pPr>
                    <w:widowControl w:val="0"/>
                    <w:rPr>
                      <w:bCs/>
                      <w:u w:val="single"/>
                    </w:rPr>
                  </w:pPr>
                  <w:r w:rsidRPr="00066738">
                    <w:rPr>
                      <w:bCs/>
                      <w:u w:val="single"/>
                    </w:rPr>
                    <w:t>24-hour Mobile Crisis Teams</w:t>
                  </w:r>
                </w:p>
                <w:p w14:paraId="214AE53F" w14:textId="31B1018C" w:rsidR="00BF3D35" w:rsidRPr="0054310D" w:rsidRDefault="00EF0A88" w:rsidP="001434B1">
                  <w:pPr>
                    <w:pStyle w:val="ListParagraph"/>
                    <w:widowControl w:val="0"/>
                    <w:numPr>
                      <w:ilvl w:val="0"/>
                      <w:numId w:val="50"/>
                    </w:numPr>
                    <w:rPr>
                      <w:bCs/>
                    </w:rPr>
                  </w:pPr>
                  <w:r w:rsidRPr="0054310D">
                    <w:rPr>
                      <w:bCs/>
                    </w:rPr>
                    <w:t>Oaklawn</w:t>
                  </w:r>
                  <w:r w:rsidR="00154231">
                    <w:rPr>
                      <w:bCs/>
                    </w:rPr>
                    <w:t xml:space="preserve"> has</w:t>
                  </w:r>
                  <w:r w:rsidRPr="0054310D">
                    <w:rPr>
                      <w:bCs/>
                    </w:rPr>
                    <w:t xml:space="preserve"> </w:t>
                  </w:r>
                  <w:r w:rsidR="00C0651A" w:rsidRPr="0054310D">
                    <w:rPr>
                      <w:bCs/>
                    </w:rPr>
                    <w:t xml:space="preserve">two Mobile Crisis Teams (one in each county) and one Mobile Opiate Team (operates in both counties, as well as Marshall County). </w:t>
                  </w:r>
                </w:p>
                <w:p w14:paraId="2FE17B14" w14:textId="026BC6D4" w:rsidR="00F51F0A" w:rsidRPr="00F51F0A" w:rsidRDefault="00C13CDE" w:rsidP="001434B1">
                  <w:pPr>
                    <w:pStyle w:val="ListParagraph"/>
                    <w:widowControl w:val="0"/>
                    <w:numPr>
                      <w:ilvl w:val="0"/>
                      <w:numId w:val="50"/>
                    </w:numPr>
                    <w:rPr>
                      <w:bCs/>
                    </w:rPr>
                  </w:pPr>
                  <w:r>
                    <w:rPr>
                      <w:bCs/>
                    </w:rPr>
                    <w:t xml:space="preserve">Oaklawn </w:t>
                  </w:r>
                  <w:r w:rsidR="007C5ECE">
                    <w:rPr>
                      <w:bCs/>
                    </w:rPr>
                    <w:t xml:space="preserve">received </w:t>
                  </w:r>
                  <w:r w:rsidR="00DD48AE">
                    <w:rPr>
                      <w:bCs/>
                    </w:rPr>
                    <w:t>an Early Diversion grant from SAMHSA t</w:t>
                  </w:r>
                  <w:r w:rsidR="00737CC7">
                    <w:rPr>
                      <w:bCs/>
                    </w:rPr>
                    <w:t xml:space="preserve">hat will be used to implement a Youth Mobile Crisis Team based </w:t>
                  </w:r>
                  <w:r w:rsidR="00442BDA">
                    <w:rPr>
                      <w:bCs/>
                    </w:rPr>
                    <w:t>off</w:t>
                  </w:r>
                  <w:r w:rsidR="00737CC7">
                    <w:rPr>
                      <w:bCs/>
                    </w:rPr>
                    <w:t xml:space="preserve"> MRSS guidelines.</w:t>
                  </w:r>
                </w:p>
                <w:p w14:paraId="534BD1A7" w14:textId="10B63D77" w:rsidR="00706E51" w:rsidRPr="003879C5" w:rsidRDefault="00DF6C3B" w:rsidP="001434B1">
                  <w:pPr>
                    <w:pStyle w:val="ListParagraph"/>
                    <w:widowControl w:val="0"/>
                    <w:numPr>
                      <w:ilvl w:val="0"/>
                      <w:numId w:val="50"/>
                    </w:numPr>
                    <w:rPr>
                      <w:lang w:val="en-US"/>
                    </w:rPr>
                  </w:pPr>
                  <w:r w:rsidRPr="00DF6C3B">
                    <w:rPr>
                      <w:bCs/>
                      <w:lang w:val="en-US"/>
                    </w:rPr>
                    <w:lastRenderedPageBreak/>
                    <w:t>Oaklawn provides 24/7 crisis services that are guided by its Mission, Vision, Values, program descriptions</w:t>
                  </w:r>
                  <w:r w:rsidR="00B950F9">
                    <w:rPr>
                      <w:bCs/>
                      <w:lang w:val="en-US"/>
                    </w:rPr>
                    <w:t>,</w:t>
                  </w:r>
                  <w:r w:rsidRPr="00DF6C3B">
                    <w:rPr>
                      <w:bCs/>
                      <w:lang w:val="en-US"/>
                    </w:rPr>
                    <w:t xml:space="preserve"> and limited by available resources. It provides mental health and substance use crisis services, regardless of residency or ability to pay</w:t>
                  </w:r>
                  <w:r w:rsidR="0031398A">
                    <w:rPr>
                      <w:bCs/>
                      <w:lang w:val="en-US"/>
                    </w:rPr>
                    <w:t>.</w:t>
                  </w:r>
                </w:p>
                <w:p w14:paraId="3D97AA19" w14:textId="553255F2" w:rsidR="003879C5" w:rsidRPr="00593A97" w:rsidRDefault="003879C5" w:rsidP="001434B1">
                  <w:pPr>
                    <w:pStyle w:val="ListParagraph"/>
                    <w:widowControl w:val="0"/>
                    <w:numPr>
                      <w:ilvl w:val="0"/>
                      <w:numId w:val="50"/>
                    </w:numPr>
                    <w:rPr>
                      <w:bCs/>
                    </w:rPr>
                  </w:pPr>
                  <w:r>
                    <w:rPr>
                      <w:bCs/>
                      <w:lang w:val="en-US"/>
                    </w:rPr>
                    <w:t>Mobile Crisis staff document each call and mobilization in</w:t>
                  </w:r>
                  <w:r w:rsidR="003A5494">
                    <w:rPr>
                      <w:bCs/>
                      <w:lang w:val="en-US"/>
                    </w:rPr>
                    <w:t xml:space="preserve"> the EHR</w:t>
                  </w:r>
                  <w:r>
                    <w:rPr>
                      <w:bCs/>
                      <w:lang w:val="en-US"/>
                    </w:rPr>
                    <w:t xml:space="preserve"> </w:t>
                  </w:r>
                </w:p>
                <w:p w14:paraId="515706B0" w14:textId="2A9EEE0D" w:rsidR="00593A97" w:rsidRPr="0030514F" w:rsidRDefault="003A5494" w:rsidP="001434B1">
                  <w:pPr>
                    <w:pStyle w:val="ListParagraph"/>
                    <w:widowControl w:val="0"/>
                    <w:numPr>
                      <w:ilvl w:val="1"/>
                      <w:numId w:val="50"/>
                    </w:numPr>
                    <w:rPr>
                      <w:bCs/>
                    </w:rPr>
                  </w:pPr>
                  <w:r>
                    <w:rPr>
                      <w:bCs/>
                      <w:lang w:val="en-US"/>
                    </w:rPr>
                    <w:t>The EHR</w:t>
                  </w:r>
                  <w:r w:rsidR="00244234">
                    <w:rPr>
                      <w:bCs/>
                      <w:lang w:val="en-US"/>
                    </w:rPr>
                    <w:t xml:space="preserve"> tracks all required </w:t>
                  </w:r>
                  <w:r w:rsidR="00D9451F">
                    <w:rPr>
                      <w:bCs/>
                      <w:lang w:val="en-US"/>
                    </w:rPr>
                    <w:t xml:space="preserve">data points as </w:t>
                  </w:r>
                  <w:r w:rsidR="00312F1A">
                    <w:rPr>
                      <w:bCs/>
                      <w:lang w:val="en-US"/>
                    </w:rPr>
                    <w:t xml:space="preserve">outlined in the MCT Scope of Work contract set forth by DMHA. </w:t>
                  </w:r>
                  <w:r w:rsidR="00FE6A95">
                    <w:rPr>
                      <w:bCs/>
                      <w:lang w:val="en-US"/>
                    </w:rPr>
                    <w:t>Oaklawn is able to collect and report on all required data</w:t>
                  </w:r>
                  <w:r w:rsidR="005E1336">
                    <w:rPr>
                      <w:bCs/>
                      <w:lang w:val="en-US"/>
                    </w:rPr>
                    <w:t xml:space="preserve">. </w:t>
                  </w:r>
                </w:p>
                <w:p w14:paraId="38740057" w14:textId="252610D2" w:rsidR="00422603" w:rsidRPr="0030514F" w:rsidRDefault="00422603" w:rsidP="001434B1">
                  <w:pPr>
                    <w:pStyle w:val="ListParagraph"/>
                    <w:widowControl w:val="0"/>
                    <w:numPr>
                      <w:ilvl w:val="1"/>
                      <w:numId w:val="50"/>
                    </w:numPr>
                    <w:rPr>
                      <w:lang w:val="en-US"/>
                    </w:rPr>
                  </w:pPr>
                  <w:r>
                    <w:rPr>
                      <w:bCs/>
                      <w:lang w:val="en-US"/>
                    </w:rPr>
                    <w:t xml:space="preserve">Please see attachment “Crisis Triage PowerBI” located in the supporting documents folder for attachment E. This provides a brief snapshot of </w:t>
                  </w:r>
                  <w:r w:rsidR="2E822112" w:rsidRPr="0EDDDB99">
                    <w:rPr>
                      <w:lang w:val="en-US"/>
                    </w:rPr>
                    <w:t xml:space="preserve">one way in which we </w:t>
                  </w:r>
                  <w:r w:rsidR="2E822112" w:rsidRPr="502C308A">
                    <w:rPr>
                      <w:lang w:val="en-US"/>
                    </w:rPr>
                    <w:t xml:space="preserve">are using collected data to monitor </w:t>
                  </w:r>
                  <w:r w:rsidR="2E822112" w:rsidRPr="518BF3A1">
                    <w:rPr>
                      <w:lang w:val="en-US"/>
                    </w:rPr>
                    <w:t xml:space="preserve">compliance </w:t>
                  </w:r>
                  <w:r w:rsidR="2E822112" w:rsidRPr="502C308A">
                    <w:rPr>
                      <w:lang w:val="en-US"/>
                    </w:rPr>
                    <w:t>and improve services</w:t>
                  </w:r>
                  <w:r w:rsidR="2E822112" w:rsidRPr="518BF3A1">
                    <w:rPr>
                      <w:lang w:val="en-US"/>
                    </w:rPr>
                    <w:t xml:space="preserve"> for clients</w:t>
                  </w:r>
                  <w:r>
                    <w:rPr>
                      <w:bCs/>
                      <w:lang w:val="en-US"/>
                    </w:rPr>
                    <w:t>.</w:t>
                  </w:r>
                  <w:r w:rsidR="54665A3C" w:rsidRPr="0373DD58">
                    <w:rPr>
                      <w:lang w:val="en-US"/>
                    </w:rPr>
                    <w:t xml:space="preserve"> </w:t>
                  </w:r>
                  <w:r w:rsidR="54665A3C" w:rsidRPr="3B523349">
                    <w:rPr>
                      <w:lang w:val="en-US"/>
                    </w:rPr>
                    <w:t xml:space="preserve">For example, we can see that the average travel time of the mobile team is 44 minutes but the median time is 13 minutes. </w:t>
                  </w:r>
                  <w:r w:rsidR="54665A3C" w:rsidRPr="2596ED6B">
                    <w:rPr>
                      <w:lang w:val="en-US"/>
                    </w:rPr>
                    <w:t xml:space="preserve">This both shows us that we are in compliance but also that a closer look at the data may uncover outliers </w:t>
                  </w:r>
                  <w:r w:rsidR="54665A3C" w:rsidRPr="070E2FF2">
                    <w:rPr>
                      <w:lang w:val="en-US"/>
                    </w:rPr>
                    <w:t xml:space="preserve">that </w:t>
                  </w:r>
                  <w:r w:rsidR="29F19787" w:rsidRPr="070E2FF2">
                    <w:rPr>
                      <w:lang w:val="en-US"/>
                    </w:rPr>
                    <w:t xml:space="preserve">could point to </w:t>
                  </w:r>
                  <w:r w:rsidR="29F19787" w:rsidRPr="4A84D3D3">
                    <w:rPr>
                      <w:lang w:val="en-US"/>
                    </w:rPr>
                    <w:t>potential service or data collection improvements.</w:t>
                  </w:r>
                </w:p>
                <w:p w14:paraId="57184139" w14:textId="7251C290" w:rsidR="00C81F83" w:rsidRPr="000F7FDA" w:rsidRDefault="00674C44" w:rsidP="001434B1">
                  <w:pPr>
                    <w:pStyle w:val="ListParagraph"/>
                    <w:widowControl w:val="0"/>
                    <w:numPr>
                      <w:ilvl w:val="0"/>
                      <w:numId w:val="50"/>
                    </w:numPr>
                    <w:rPr>
                      <w:bCs/>
                    </w:rPr>
                  </w:pPr>
                  <w:r>
                    <w:rPr>
                      <w:bCs/>
                      <w:lang w:val="en-US"/>
                    </w:rPr>
                    <w:t xml:space="preserve">Oaklawn </w:t>
                  </w:r>
                  <w:r w:rsidR="00BD4079">
                    <w:rPr>
                      <w:bCs/>
                      <w:lang w:val="en-US"/>
                    </w:rPr>
                    <w:t xml:space="preserve">meets all the designation requirements </w:t>
                  </w:r>
                  <w:r w:rsidR="00BF44B1">
                    <w:rPr>
                      <w:bCs/>
                      <w:lang w:val="en-US"/>
                    </w:rPr>
                    <w:t xml:space="preserve">for acute intervention services, </w:t>
                  </w:r>
                  <w:r w:rsidR="003119BE">
                    <w:rPr>
                      <w:bCs/>
                      <w:lang w:val="en-US"/>
                    </w:rPr>
                    <w:t xml:space="preserve">follow up intervention services, </w:t>
                  </w:r>
                  <w:r w:rsidR="00D3600B">
                    <w:rPr>
                      <w:bCs/>
                      <w:lang w:val="en-US"/>
                    </w:rPr>
                    <w:t xml:space="preserve">staffing requirements, </w:t>
                  </w:r>
                  <w:r w:rsidR="00CA2FF5">
                    <w:rPr>
                      <w:bCs/>
                      <w:lang w:val="en-US"/>
                    </w:rPr>
                    <w:t xml:space="preserve">training requirements, reporting, </w:t>
                  </w:r>
                  <w:r w:rsidR="00704E52">
                    <w:rPr>
                      <w:bCs/>
                      <w:lang w:val="en-US"/>
                    </w:rPr>
                    <w:t xml:space="preserve">and </w:t>
                  </w:r>
                  <w:r w:rsidR="00F31F9C">
                    <w:rPr>
                      <w:bCs/>
                      <w:lang w:val="en-US"/>
                    </w:rPr>
                    <w:t xml:space="preserve">other </w:t>
                  </w:r>
                  <w:r w:rsidR="001D4E6F">
                    <w:rPr>
                      <w:bCs/>
                      <w:lang w:val="en-US"/>
                    </w:rPr>
                    <w:t>duties</w:t>
                  </w:r>
                  <w:r w:rsidR="007214BF">
                    <w:rPr>
                      <w:bCs/>
                      <w:lang w:val="en-US"/>
                    </w:rPr>
                    <w:t xml:space="preserve"> that</w:t>
                  </w:r>
                  <w:r w:rsidR="001D4E6F">
                    <w:rPr>
                      <w:bCs/>
                      <w:lang w:val="en-US"/>
                    </w:rPr>
                    <w:t xml:space="preserve"> </w:t>
                  </w:r>
                  <w:r w:rsidR="00B65907">
                    <w:rPr>
                      <w:bCs/>
                      <w:lang w:val="en-US"/>
                    </w:rPr>
                    <w:t xml:space="preserve">we are contracted to provide or be in compliance with per </w:t>
                  </w:r>
                  <w:r w:rsidR="006203C9">
                    <w:rPr>
                      <w:bCs/>
                      <w:lang w:val="en-US"/>
                    </w:rPr>
                    <w:t xml:space="preserve">our contract with the State. </w:t>
                  </w:r>
                </w:p>
                <w:p w14:paraId="22DDE6D3" w14:textId="12ECAB51" w:rsidR="000F7FDA" w:rsidRPr="00A023BA" w:rsidRDefault="0054310D" w:rsidP="001434B1">
                  <w:pPr>
                    <w:pStyle w:val="ListParagraph"/>
                    <w:widowControl w:val="0"/>
                    <w:numPr>
                      <w:ilvl w:val="0"/>
                      <w:numId w:val="50"/>
                    </w:numPr>
                    <w:rPr>
                      <w:bCs/>
                    </w:rPr>
                  </w:pPr>
                  <w:r>
                    <w:rPr>
                      <w:bCs/>
                    </w:rPr>
                    <w:t xml:space="preserve">Peer </w:t>
                  </w:r>
                  <w:r w:rsidR="00422603">
                    <w:rPr>
                      <w:bCs/>
                    </w:rPr>
                    <w:t xml:space="preserve">support professionals </w:t>
                  </w:r>
                  <w:r>
                    <w:rPr>
                      <w:bCs/>
                    </w:rPr>
                    <w:t xml:space="preserve">play an integral role in all of our </w:t>
                  </w:r>
                  <w:r w:rsidR="0043242F">
                    <w:rPr>
                      <w:bCs/>
                    </w:rPr>
                    <w:t>c</w:t>
                  </w:r>
                  <w:r>
                    <w:rPr>
                      <w:bCs/>
                    </w:rPr>
                    <w:t xml:space="preserve">risis </w:t>
                  </w:r>
                  <w:r w:rsidR="0043242F">
                    <w:rPr>
                      <w:bCs/>
                    </w:rPr>
                    <w:t>s</w:t>
                  </w:r>
                  <w:r>
                    <w:rPr>
                      <w:bCs/>
                    </w:rPr>
                    <w:t>ervices</w:t>
                  </w:r>
                  <w:r w:rsidR="003F0932">
                    <w:rPr>
                      <w:bCs/>
                    </w:rPr>
                    <w:t>.</w:t>
                  </w:r>
                </w:p>
                <w:p w14:paraId="22538AF8" w14:textId="77777777" w:rsidR="00A023BA" w:rsidRPr="00C81F83" w:rsidRDefault="00A023BA" w:rsidP="00A023BA">
                  <w:pPr>
                    <w:pStyle w:val="ListParagraph"/>
                    <w:widowControl w:val="0"/>
                    <w:rPr>
                      <w:bCs/>
                    </w:rPr>
                  </w:pPr>
                </w:p>
                <w:p w14:paraId="7C9DD225" w14:textId="77777777" w:rsidR="00BF3D35" w:rsidRDefault="00F025DF">
                  <w:pPr>
                    <w:widowControl w:val="0"/>
                    <w:rPr>
                      <w:bCs/>
                      <w:u w:val="single"/>
                    </w:rPr>
                  </w:pPr>
                  <w:r w:rsidRPr="00C81F83">
                    <w:rPr>
                      <w:bCs/>
                      <w:u w:val="single"/>
                    </w:rPr>
                    <w:t>Crisis Receiving/Stabilization Services</w:t>
                  </w:r>
                </w:p>
                <w:p w14:paraId="037F5827" w14:textId="4B84EC2F" w:rsidR="00A023BA" w:rsidRDefault="00A023BA" w:rsidP="001434B1">
                  <w:pPr>
                    <w:pStyle w:val="ListParagraph"/>
                    <w:widowControl w:val="0"/>
                    <w:numPr>
                      <w:ilvl w:val="0"/>
                      <w:numId w:val="51"/>
                    </w:numPr>
                    <w:rPr>
                      <w:bCs/>
                    </w:rPr>
                  </w:pPr>
                  <w:r w:rsidRPr="00A023BA">
                    <w:rPr>
                      <w:bCs/>
                    </w:rPr>
                    <w:t>Oaklawn is working on standing up two Crisis Centers</w:t>
                  </w:r>
                  <w:r w:rsidR="0043242F">
                    <w:rPr>
                      <w:bCs/>
                    </w:rPr>
                    <w:t xml:space="preserve"> </w:t>
                  </w:r>
                  <w:r w:rsidRPr="00A023BA">
                    <w:rPr>
                      <w:bCs/>
                    </w:rPr>
                    <w:t>- one in St. Joseph County</w:t>
                  </w:r>
                  <w:r w:rsidR="0056063A">
                    <w:rPr>
                      <w:bCs/>
                    </w:rPr>
                    <w:t xml:space="preserve"> (anticipated opening date</w:t>
                  </w:r>
                  <w:r w:rsidR="00E81685">
                    <w:rPr>
                      <w:bCs/>
                    </w:rPr>
                    <w:t xml:space="preserve"> </w:t>
                  </w:r>
                  <w:r w:rsidR="0056063A">
                    <w:rPr>
                      <w:bCs/>
                    </w:rPr>
                    <w:t>- December 2023)</w:t>
                  </w:r>
                  <w:r w:rsidRPr="00A023BA">
                    <w:rPr>
                      <w:bCs/>
                    </w:rPr>
                    <w:t xml:space="preserve"> and one in Elkhart County</w:t>
                  </w:r>
                  <w:r w:rsidR="0056063A">
                    <w:rPr>
                      <w:bCs/>
                    </w:rPr>
                    <w:t xml:space="preserve"> (</w:t>
                  </w:r>
                  <w:r w:rsidR="00E81685">
                    <w:rPr>
                      <w:bCs/>
                    </w:rPr>
                    <w:t xml:space="preserve">opening </w:t>
                  </w:r>
                  <w:r w:rsidR="0056063A">
                    <w:rPr>
                      <w:bCs/>
                    </w:rPr>
                    <w:t>Spring 2024).</w:t>
                  </w:r>
                </w:p>
                <w:p w14:paraId="405B686F" w14:textId="1889A639" w:rsidR="00A62F9C" w:rsidRDefault="008C6104" w:rsidP="001434B1">
                  <w:pPr>
                    <w:pStyle w:val="ListParagraph"/>
                    <w:widowControl w:val="0"/>
                    <w:numPr>
                      <w:ilvl w:val="0"/>
                      <w:numId w:val="51"/>
                    </w:numPr>
                    <w:rPr>
                      <w:bCs/>
                    </w:rPr>
                  </w:pPr>
                  <w:r>
                    <w:rPr>
                      <w:bCs/>
                    </w:rPr>
                    <w:t>By the end of December</w:t>
                  </w:r>
                  <w:r w:rsidR="00787C1B">
                    <w:rPr>
                      <w:bCs/>
                    </w:rPr>
                    <w:t xml:space="preserve"> 2023</w:t>
                  </w:r>
                  <w:r w:rsidR="009C152A">
                    <w:rPr>
                      <w:bCs/>
                    </w:rPr>
                    <w:t>,</w:t>
                  </w:r>
                  <w:r>
                    <w:rPr>
                      <w:bCs/>
                    </w:rPr>
                    <w:t xml:space="preserve"> Oaklawn will have a 24/7 crisis center, operating with a no wrong door policy, and in alignment with SAMHSA best practices.</w:t>
                  </w:r>
                </w:p>
                <w:p w14:paraId="76F531B2" w14:textId="500CCFB4" w:rsidR="0056063A" w:rsidRPr="00A023BA" w:rsidRDefault="008C6104" w:rsidP="001434B1">
                  <w:pPr>
                    <w:pStyle w:val="ListParagraph"/>
                    <w:widowControl w:val="0"/>
                    <w:numPr>
                      <w:ilvl w:val="0"/>
                      <w:numId w:val="51"/>
                    </w:numPr>
                    <w:rPr>
                      <w:bCs/>
                    </w:rPr>
                  </w:pPr>
                  <w:r>
                    <w:rPr>
                      <w:bCs/>
                    </w:rPr>
                    <w:t>Currently clients in crisis walk into the outpatient offices</w:t>
                  </w:r>
                  <w:r w:rsidR="00304714">
                    <w:rPr>
                      <w:bCs/>
                    </w:rPr>
                    <w:t xml:space="preserve"> </w:t>
                  </w:r>
                  <w:r w:rsidR="00703E01">
                    <w:rPr>
                      <w:bCs/>
                    </w:rPr>
                    <w:t>to Open Access.</w:t>
                  </w:r>
                  <w:r>
                    <w:rPr>
                      <w:bCs/>
                    </w:rPr>
                    <w:t xml:space="preserve"> </w:t>
                  </w:r>
                  <w:r w:rsidR="00703E01">
                    <w:rPr>
                      <w:bCs/>
                    </w:rPr>
                    <w:t>O</w:t>
                  </w:r>
                  <w:r w:rsidR="003F5541">
                    <w:rPr>
                      <w:bCs/>
                    </w:rPr>
                    <w:t>n</w:t>
                  </w:r>
                  <w:r w:rsidR="00703E01">
                    <w:rPr>
                      <w:bCs/>
                    </w:rPr>
                    <w:t xml:space="preserve"> two campuses</w:t>
                  </w:r>
                  <w:r w:rsidR="005F15E5">
                    <w:rPr>
                      <w:bCs/>
                    </w:rPr>
                    <w:t>,</w:t>
                  </w:r>
                  <w:r>
                    <w:rPr>
                      <w:bCs/>
                    </w:rPr>
                    <w:t xml:space="preserve"> </w:t>
                  </w:r>
                  <w:r w:rsidR="006462B9">
                    <w:rPr>
                      <w:bCs/>
                    </w:rPr>
                    <w:t>master’s level therapists are available 6 hours a day for walk-in</w:t>
                  </w:r>
                  <w:r w:rsidR="005F15E5">
                    <w:rPr>
                      <w:bCs/>
                    </w:rPr>
                    <w:t>s</w:t>
                  </w:r>
                  <w:r w:rsidR="006462B9">
                    <w:rPr>
                      <w:bCs/>
                    </w:rPr>
                    <w:t xml:space="preserve">, and the other campus 4 hours a day. </w:t>
                  </w:r>
                </w:p>
              </w:tc>
              <w:tc>
                <w:tcPr>
                  <w:tcW w:w="1729" w:type="dxa"/>
                </w:tcPr>
                <w:p w14:paraId="3780650A" w14:textId="77777777" w:rsidR="00AD01FC" w:rsidRDefault="00AD01FC">
                  <w:pPr>
                    <w:widowControl w:val="0"/>
                    <w:rPr>
                      <w:b/>
                    </w:rPr>
                  </w:pPr>
                </w:p>
              </w:tc>
            </w:tr>
            <w:tr w:rsidR="001C0062" w14:paraId="6B73430F" w14:textId="77777777" w:rsidTr="00AD01FC">
              <w:tc>
                <w:tcPr>
                  <w:tcW w:w="1585" w:type="dxa"/>
                </w:tcPr>
                <w:p w14:paraId="05B91733" w14:textId="2B3D0965" w:rsidR="001C0062" w:rsidRDefault="001C0062">
                  <w:pPr>
                    <w:widowControl w:val="0"/>
                    <w:rPr>
                      <w:b/>
                    </w:rPr>
                  </w:pPr>
                  <w:r>
                    <w:rPr>
                      <w:b/>
                    </w:rPr>
                    <w:t>4</w:t>
                  </w:r>
                  <w:r w:rsidR="003242C4">
                    <w:rPr>
                      <w:b/>
                    </w:rPr>
                    <w:t>.d.</w:t>
                  </w:r>
                  <w:r w:rsidR="00D95391">
                    <w:rPr>
                      <w:b/>
                    </w:rPr>
                    <w:t>1</w:t>
                  </w:r>
                </w:p>
              </w:tc>
              <w:tc>
                <w:tcPr>
                  <w:tcW w:w="9450" w:type="dxa"/>
                </w:tcPr>
                <w:p w14:paraId="7CAF68FC" w14:textId="7E3B6ADA" w:rsidR="00BD4AEA" w:rsidRDefault="00E25EE8" w:rsidP="003C0DE1">
                  <w:pPr>
                    <w:widowControl w:val="0"/>
                    <w:rPr>
                      <w:bCs/>
                    </w:rPr>
                  </w:pPr>
                  <w:r>
                    <w:rPr>
                      <w:bCs/>
                    </w:rPr>
                    <w:t>Oaklawn directl</w:t>
                  </w:r>
                  <w:r w:rsidR="002745AE">
                    <w:rPr>
                      <w:bCs/>
                    </w:rPr>
                    <w:t xml:space="preserve">y provides this </w:t>
                  </w:r>
                  <w:r w:rsidR="003F4812">
                    <w:rPr>
                      <w:bCs/>
                    </w:rPr>
                    <w:t>core service</w:t>
                  </w:r>
                  <w:r w:rsidR="00F95D69">
                    <w:rPr>
                      <w:bCs/>
                    </w:rPr>
                    <w:t xml:space="preserve"> through same day access in Oaklawn’s Open Access clinics</w:t>
                  </w:r>
                  <w:r w:rsidR="006E7447">
                    <w:rPr>
                      <w:bCs/>
                    </w:rPr>
                    <w:t xml:space="preserve">; </w:t>
                  </w:r>
                  <w:r w:rsidR="00F95D69">
                    <w:rPr>
                      <w:bCs/>
                    </w:rPr>
                    <w:t>5 days a week on all 3 outpatient campuses</w:t>
                  </w:r>
                  <w:r w:rsidR="00B731E2">
                    <w:rPr>
                      <w:bCs/>
                    </w:rPr>
                    <w:t xml:space="preserve">. Open Access accepts new clients, current clients in crisis, individuals </w:t>
                  </w:r>
                  <w:r w:rsidR="008A4731">
                    <w:rPr>
                      <w:bCs/>
                    </w:rPr>
                    <w:t xml:space="preserve">who have just been discharged from a hospital or inpatient unit for </w:t>
                  </w:r>
                  <w:r w:rsidR="003024BB">
                    <w:rPr>
                      <w:bCs/>
                    </w:rPr>
                    <w:t>r</w:t>
                  </w:r>
                  <w:r w:rsidR="008A4731">
                    <w:rPr>
                      <w:bCs/>
                    </w:rPr>
                    <w:t>isk assessment, safety planning, and full biopsychosocial</w:t>
                  </w:r>
                  <w:r w:rsidR="000A58BC">
                    <w:rPr>
                      <w:bCs/>
                    </w:rPr>
                    <w:t xml:space="preserve"> assessments</w:t>
                  </w:r>
                  <w:r w:rsidR="00841290">
                    <w:rPr>
                      <w:bCs/>
                    </w:rPr>
                    <w:t xml:space="preserve"> for diagnoses.  </w:t>
                  </w:r>
                  <w:r w:rsidR="008A4731">
                    <w:rPr>
                      <w:bCs/>
                    </w:rPr>
                    <w:t xml:space="preserve"> </w:t>
                  </w:r>
                  <w:r w:rsidR="006E7447">
                    <w:rPr>
                      <w:bCs/>
                    </w:rPr>
                    <w:t xml:space="preserve">In addition, Oaklawn operates a 24/7 phone line the provides </w:t>
                  </w:r>
                  <w:r w:rsidR="00247FBE">
                    <w:rPr>
                      <w:bCs/>
                    </w:rPr>
                    <w:t xml:space="preserve">screening </w:t>
                  </w:r>
                  <w:r w:rsidR="007E7FA7">
                    <w:rPr>
                      <w:bCs/>
                    </w:rPr>
                    <w:t xml:space="preserve">and risk assessments </w:t>
                  </w:r>
                  <w:r w:rsidR="004B1897">
                    <w:rPr>
                      <w:bCs/>
                    </w:rPr>
                    <w:t xml:space="preserve">for individuals in crisis. Oaklawn also has staff that dispatch to hospital emergency departments for onsite screening and </w:t>
                  </w:r>
                  <w:r w:rsidR="007E7FA7">
                    <w:rPr>
                      <w:bCs/>
                    </w:rPr>
                    <w:t xml:space="preserve">risk </w:t>
                  </w:r>
                  <w:r w:rsidR="004B1897">
                    <w:rPr>
                      <w:bCs/>
                    </w:rPr>
                    <w:t>assessment</w:t>
                  </w:r>
                  <w:r w:rsidR="007E7FA7">
                    <w:rPr>
                      <w:bCs/>
                    </w:rPr>
                    <w:t>s</w:t>
                  </w:r>
                  <w:r w:rsidR="004B1897">
                    <w:rPr>
                      <w:bCs/>
                    </w:rPr>
                    <w:t xml:space="preserve">. </w:t>
                  </w:r>
                </w:p>
                <w:p w14:paraId="353368A1" w14:textId="77777777" w:rsidR="00BD4AEA" w:rsidRDefault="00BD4AEA" w:rsidP="003C0DE1">
                  <w:pPr>
                    <w:widowControl w:val="0"/>
                    <w:rPr>
                      <w:bCs/>
                    </w:rPr>
                  </w:pPr>
                </w:p>
                <w:p w14:paraId="36636A01" w14:textId="3FB245FA" w:rsidR="001C0062" w:rsidRPr="00E030A7" w:rsidRDefault="00024646" w:rsidP="003C0DE1">
                  <w:pPr>
                    <w:widowControl w:val="0"/>
                    <w:rPr>
                      <w:bCs/>
                    </w:rPr>
                  </w:pPr>
                  <w:r w:rsidRPr="00024646">
                    <w:rPr>
                      <w:bCs/>
                    </w:rPr>
                    <w:t>In the event specialized services outside Oaklawn’s expertise are required (e.g., neuropsychological testing or developmental testing and assessment), staff make appropriate referrals.</w:t>
                  </w:r>
                  <w:r>
                    <w:rPr>
                      <w:bCs/>
                    </w:rPr>
                    <w:t xml:space="preserve"> </w:t>
                  </w:r>
                  <w:r w:rsidR="00E030A7" w:rsidRPr="00E030A7">
                    <w:rPr>
                      <w:bCs/>
                    </w:rPr>
                    <w:t>Additionally, staff seek consultation for special emphasis problems (e.g., eating disorder, traumatic brain injury,</w:t>
                  </w:r>
                  <w:r w:rsidR="00E030A7">
                    <w:rPr>
                      <w:bCs/>
                    </w:rPr>
                    <w:t xml:space="preserve"> </w:t>
                  </w:r>
                  <w:r w:rsidR="00E030A7" w:rsidRPr="00E030A7">
                    <w:rPr>
                      <w:bCs/>
                    </w:rPr>
                    <w:t>interpersonal violence, human trafficking, school-based wellbeing, and school-based social emotional support) and document this consultation in the clinical record.</w:t>
                  </w:r>
                </w:p>
                <w:p w14:paraId="2D3AE979" w14:textId="77777777" w:rsidR="00E82CE2" w:rsidRDefault="00E82CE2" w:rsidP="003C0DE1">
                  <w:pPr>
                    <w:widowControl w:val="0"/>
                    <w:rPr>
                      <w:bCs/>
                    </w:rPr>
                  </w:pPr>
                </w:p>
                <w:p w14:paraId="6476607D" w14:textId="4E3F9AC3" w:rsidR="00E82CE2" w:rsidRDefault="00F95A99" w:rsidP="003C0DE1">
                  <w:pPr>
                    <w:widowControl w:val="0"/>
                    <w:rPr>
                      <w:bCs/>
                    </w:rPr>
                  </w:pPr>
                  <w:r>
                    <w:rPr>
                      <w:bCs/>
                    </w:rPr>
                    <w:t>Individuals</w:t>
                  </w:r>
                  <w:r w:rsidR="005217C3">
                    <w:rPr>
                      <w:bCs/>
                    </w:rPr>
                    <w:t xml:space="preserve"> who are requesting, or</w:t>
                  </w:r>
                  <w:r>
                    <w:rPr>
                      <w:bCs/>
                    </w:rPr>
                    <w:t xml:space="preserve"> those whose</w:t>
                  </w:r>
                  <w:r w:rsidR="005217C3">
                    <w:rPr>
                      <w:bCs/>
                    </w:rPr>
                    <w:t xml:space="preserve"> </w:t>
                  </w:r>
                  <w:r>
                    <w:rPr>
                      <w:bCs/>
                    </w:rPr>
                    <w:t>clinicians recommend, s</w:t>
                  </w:r>
                  <w:r w:rsidR="00487C2E">
                    <w:rPr>
                      <w:bCs/>
                    </w:rPr>
                    <w:t xml:space="preserve">creening, assessment, and diagnosis for intellectual and developmental disability </w:t>
                  </w:r>
                  <w:r w:rsidR="00583FE8">
                    <w:rPr>
                      <w:bCs/>
                    </w:rPr>
                    <w:t>will receive</w:t>
                  </w:r>
                  <w:r w:rsidR="00A564A6">
                    <w:rPr>
                      <w:bCs/>
                    </w:rPr>
                    <w:t xml:space="preserve"> a</w:t>
                  </w:r>
                  <w:r w:rsidR="00583FE8">
                    <w:rPr>
                      <w:bCs/>
                    </w:rPr>
                    <w:t xml:space="preserve"> referral for psychological testing.</w:t>
                  </w:r>
                  <w:r w:rsidR="007F2574">
                    <w:rPr>
                      <w:bCs/>
                    </w:rPr>
                    <w:t xml:space="preserve"> Children are referred to their school and adults will be referred to </w:t>
                  </w:r>
                  <w:r w:rsidR="00333C07">
                    <w:rPr>
                      <w:bCs/>
                    </w:rPr>
                    <w:t>Vocational Rehab</w:t>
                  </w:r>
                  <w:r w:rsidR="00FC0B38">
                    <w:rPr>
                      <w:bCs/>
                    </w:rPr>
                    <w:t>ilitation</w:t>
                  </w:r>
                  <w:r w:rsidR="00333C07">
                    <w:rPr>
                      <w:bCs/>
                    </w:rPr>
                    <w:t xml:space="preserve">. </w:t>
                  </w:r>
                </w:p>
                <w:p w14:paraId="562CFC04" w14:textId="77777777" w:rsidR="00062F1E" w:rsidRDefault="00062F1E" w:rsidP="003C0DE1">
                  <w:pPr>
                    <w:widowControl w:val="0"/>
                    <w:rPr>
                      <w:bCs/>
                    </w:rPr>
                  </w:pPr>
                </w:p>
                <w:p w14:paraId="19A05E7A" w14:textId="005DE60E" w:rsidR="00CF0A98" w:rsidRDefault="0092495D" w:rsidP="00677C6D">
                  <w:pPr>
                    <w:widowControl w:val="0"/>
                    <w:rPr>
                      <w:bCs/>
                    </w:rPr>
                  </w:pPr>
                  <w:r>
                    <w:rPr>
                      <w:bCs/>
                    </w:rPr>
                    <w:t>Additionally, as</w:t>
                  </w:r>
                  <w:r w:rsidR="00307171">
                    <w:rPr>
                      <w:bCs/>
                    </w:rPr>
                    <w:t xml:space="preserve"> </w:t>
                  </w:r>
                  <w:r w:rsidR="007308D8">
                    <w:rPr>
                      <w:bCs/>
                    </w:rPr>
                    <w:t xml:space="preserve">provided in </w:t>
                  </w:r>
                  <w:r w:rsidR="00B66B55">
                    <w:rPr>
                      <w:bCs/>
                    </w:rPr>
                    <w:t xml:space="preserve">supporting document “Community Partners-Agreement,” </w:t>
                  </w:r>
                  <w:r w:rsidR="007308D8">
                    <w:rPr>
                      <w:bCs/>
                    </w:rPr>
                    <w:t xml:space="preserve">Oaklawn </w:t>
                  </w:r>
                  <w:r w:rsidR="00BB3622">
                    <w:rPr>
                      <w:bCs/>
                    </w:rPr>
                    <w:t>works</w:t>
                  </w:r>
                  <w:r w:rsidR="007308D8">
                    <w:rPr>
                      <w:bCs/>
                    </w:rPr>
                    <w:t xml:space="preserve"> with</w:t>
                  </w:r>
                  <w:r w:rsidR="002F2D0E">
                    <w:rPr>
                      <w:bCs/>
                    </w:rPr>
                    <w:t xml:space="preserve"> the</w:t>
                  </w:r>
                  <w:r w:rsidR="007308D8">
                    <w:rPr>
                      <w:bCs/>
                    </w:rPr>
                    <w:t xml:space="preserve"> Logan </w:t>
                  </w:r>
                  <w:r w:rsidR="002F2D0E">
                    <w:rPr>
                      <w:bCs/>
                    </w:rPr>
                    <w:t xml:space="preserve">Center </w:t>
                  </w:r>
                  <w:r w:rsidR="007308D8">
                    <w:rPr>
                      <w:bCs/>
                    </w:rPr>
                    <w:t xml:space="preserve">(St. Joseph County) and ADEC (Elkhart County) for </w:t>
                  </w:r>
                  <w:r w:rsidR="002F2D0E">
                    <w:rPr>
                      <w:bCs/>
                    </w:rPr>
                    <w:t>individuals</w:t>
                  </w:r>
                  <w:r w:rsidR="0053705C">
                    <w:rPr>
                      <w:bCs/>
                    </w:rPr>
                    <w:t xml:space="preserve"> who </w:t>
                  </w:r>
                  <w:r w:rsidR="00A733AB">
                    <w:rPr>
                      <w:bCs/>
                    </w:rPr>
                    <w:t>have</w:t>
                  </w:r>
                  <w:r w:rsidR="0018024B">
                    <w:rPr>
                      <w:bCs/>
                    </w:rPr>
                    <w:t xml:space="preserve"> identified that they have an intellectual </w:t>
                  </w:r>
                  <w:r w:rsidR="00BB3622">
                    <w:rPr>
                      <w:bCs/>
                    </w:rPr>
                    <w:t>or developmental disabilit</w:t>
                  </w:r>
                  <w:r w:rsidR="008A3EEE">
                    <w:rPr>
                      <w:bCs/>
                    </w:rPr>
                    <w:t>y</w:t>
                  </w:r>
                  <w:r w:rsidR="00BB3622">
                    <w:rPr>
                      <w:bCs/>
                    </w:rPr>
                    <w:t xml:space="preserve"> </w:t>
                  </w:r>
                  <w:r w:rsidR="00677C6D">
                    <w:rPr>
                      <w:bCs/>
                    </w:rPr>
                    <w:t xml:space="preserve">and they wish to </w:t>
                  </w:r>
                  <w:r w:rsidR="00717D94">
                    <w:rPr>
                      <w:bCs/>
                    </w:rPr>
                    <w:t xml:space="preserve">get involved </w:t>
                  </w:r>
                  <w:r w:rsidR="00E82CE2">
                    <w:rPr>
                      <w:bCs/>
                    </w:rPr>
                    <w:t xml:space="preserve">with community resources. </w:t>
                  </w:r>
                </w:p>
                <w:p w14:paraId="34CAA31C" w14:textId="77777777" w:rsidR="00B71DFC" w:rsidRDefault="00B71DFC" w:rsidP="00677C6D">
                  <w:pPr>
                    <w:widowControl w:val="0"/>
                    <w:rPr>
                      <w:bCs/>
                    </w:rPr>
                  </w:pPr>
                </w:p>
                <w:p w14:paraId="28BBAC90" w14:textId="2138FF68" w:rsidR="00B71DFC" w:rsidRPr="009824E2" w:rsidRDefault="00B71DFC" w:rsidP="00677C6D">
                  <w:pPr>
                    <w:widowControl w:val="0"/>
                    <w:rPr>
                      <w:bCs/>
                    </w:rPr>
                  </w:pPr>
                  <w:r>
                    <w:rPr>
                      <w:bCs/>
                    </w:rPr>
                    <w:t xml:space="preserve">Additionally, Oaklawn is </w:t>
                  </w:r>
                  <w:r w:rsidR="002C33CE">
                    <w:rPr>
                      <w:bCs/>
                    </w:rPr>
                    <w:t>pursuing</w:t>
                  </w:r>
                  <w:r>
                    <w:rPr>
                      <w:bCs/>
                    </w:rPr>
                    <w:t xml:space="preserve"> the LOCUS/CALOCUS as a level of care </w:t>
                  </w:r>
                  <w:r w:rsidR="002C33CE">
                    <w:rPr>
                      <w:bCs/>
                    </w:rPr>
                    <w:t>assessment</w:t>
                  </w:r>
                  <w:r>
                    <w:rPr>
                      <w:bCs/>
                    </w:rPr>
                    <w:t xml:space="preserve"> tool that will be especially used in our crisis services.</w:t>
                  </w:r>
                  <w:r w:rsidR="00D2235E">
                    <w:rPr>
                      <w:bCs/>
                    </w:rPr>
                    <w:t xml:space="preserve"> </w:t>
                  </w:r>
                  <w:r w:rsidR="002C33CE">
                    <w:rPr>
                      <w:bCs/>
                    </w:rPr>
                    <w:t xml:space="preserve">We are establishing a business agreement with </w:t>
                  </w:r>
                  <w:r w:rsidR="00276F39">
                    <w:rPr>
                      <w:bCs/>
                    </w:rPr>
                    <w:t xml:space="preserve">Deerfield </w:t>
                  </w:r>
                  <w:r w:rsidR="00A74862">
                    <w:rPr>
                      <w:bCs/>
                    </w:rPr>
                    <w:t>S</w:t>
                  </w:r>
                  <w:r w:rsidR="00276F39">
                    <w:rPr>
                      <w:bCs/>
                    </w:rPr>
                    <w:t xml:space="preserve">olutions, the </w:t>
                  </w:r>
                  <w:r w:rsidR="00384D1D">
                    <w:rPr>
                      <w:bCs/>
                    </w:rPr>
                    <w:t>exclusive provider</w:t>
                  </w:r>
                  <w:r w:rsidR="00364575">
                    <w:rPr>
                      <w:bCs/>
                    </w:rPr>
                    <w:t xml:space="preserve"> of the </w:t>
                  </w:r>
                  <w:r w:rsidR="00364575" w:rsidRPr="00364575">
                    <w:rPr>
                      <w:bCs/>
                    </w:rPr>
                    <w:t>online version of LOCUS and CALOCUS clinical assessment tool</w:t>
                  </w:r>
                  <w:r w:rsidR="00E43879">
                    <w:rPr>
                      <w:bCs/>
                    </w:rPr>
                    <w:t>s. The online software requires an EHR integration</w:t>
                  </w:r>
                  <w:r w:rsidR="000E21C0">
                    <w:rPr>
                      <w:bCs/>
                    </w:rPr>
                    <w:t xml:space="preserve"> and so we have connected Deerfield and our Qualifacts representative to work on an API integration</w:t>
                  </w:r>
                  <w:r w:rsidR="00C67924">
                    <w:rPr>
                      <w:bCs/>
                    </w:rPr>
                    <w:t xml:space="preserve">, as well as getting the buildout in our EHR certified by Deerfield (this is a requirement because of its </w:t>
                  </w:r>
                  <w:r w:rsidR="00566E70">
                    <w:rPr>
                      <w:bCs/>
                    </w:rPr>
                    <w:t xml:space="preserve">complexity). As this work is being done and as we secure </w:t>
                  </w:r>
                  <w:r w:rsidR="00755227">
                    <w:rPr>
                      <w:bCs/>
                    </w:rPr>
                    <w:t>funding</w:t>
                  </w:r>
                  <w:r w:rsidR="00566E70">
                    <w:rPr>
                      <w:bCs/>
                    </w:rPr>
                    <w:t xml:space="preserve"> for the </w:t>
                  </w:r>
                  <w:r w:rsidR="003F4F9E">
                    <w:rPr>
                      <w:bCs/>
                    </w:rPr>
                    <w:t xml:space="preserve">annual and </w:t>
                  </w:r>
                  <w:r w:rsidR="00755227">
                    <w:rPr>
                      <w:bCs/>
                    </w:rPr>
                    <w:t>ongoing</w:t>
                  </w:r>
                  <w:r w:rsidR="003F4F9E">
                    <w:rPr>
                      <w:bCs/>
                    </w:rPr>
                    <w:t xml:space="preserve"> fee we are going to </w:t>
                  </w:r>
                  <w:r w:rsidR="00755227">
                    <w:rPr>
                      <w:bCs/>
                    </w:rPr>
                    <w:t xml:space="preserve">(1) </w:t>
                  </w:r>
                  <w:r w:rsidR="003F4F9E">
                    <w:rPr>
                      <w:bCs/>
                    </w:rPr>
                    <w:t>use the cloud</w:t>
                  </w:r>
                  <w:r w:rsidR="007C4C3E">
                    <w:rPr>
                      <w:bCs/>
                    </w:rPr>
                    <w:t>-</w:t>
                  </w:r>
                  <w:r w:rsidR="003F4F9E">
                    <w:rPr>
                      <w:bCs/>
                    </w:rPr>
                    <w:t>based version and</w:t>
                  </w:r>
                  <w:r w:rsidR="00755227">
                    <w:rPr>
                      <w:bCs/>
                    </w:rPr>
                    <w:t xml:space="preserve"> (2)</w:t>
                  </w:r>
                  <w:r w:rsidR="003F4F9E">
                    <w:rPr>
                      <w:bCs/>
                    </w:rPr>
                    <w:t xml:space="preserve"> arrange training through the </w:t>
                  </w:r>
                  <w:r w:rsidR="00843A25" w:rsidRPr="00843A25">
                    <w:rPr>
                      <w:bCs/>
                    </w:rPr>
                    <w:t>American Association of Community Psychiatrists (AACP)</w:t>
                  </w:r>
                  <w:r w:rsidR="00843A25">
                    <w:rPr>
                      <w:bCs/>
                    </w:rPr>
                    <w:t>.</w:t>
                  </w:r>
                </w:p>
              </w:tc>
              <w:tc>
                <w:tcPr>
                  <w:tcW w:w="1729" w:type="dxa"/>
                </w:tcPr>
                <w:p w14:paraId="6A7099A2" w14:textId="77777777" w:rsidR="001C0062" w:rsidRDefault="005B18F1">
                  <w:pPr>
                    <w:widowControl w:val="0"/>
                    <w:rPr>
                      <w:bCs/>
                    </w:rPr>
                  </w:pPr>
                  <w:r w:rsidRPr="005B18F1">
                    <w:rPr>
                      <w:bCs/>
                    </w:rPr>
                    <w:lastRenderedPageBreak/>
                    <w:t>HI 110 Initial Assessment</w:t>
                  </w:r>
                </w:p>
                <w:p w14:paraId="3DE0CD5F" w14:textId="77777777" w:rsidR="00C351CF" w:rsidRDefault="00C351CF">
                  <w:pPr>
                    <w:widowControl w:val="0"/>
                    <w:rPr>
                      <w:bCs/>
                    </w:rPr>
                  </w:pPr>
                </w:p>
                <w:p w14:paraId="77DBAF34" w14:textId="39F83167" w:rsidR="00C351CF" w:rsidRDefault="00C351CF">
                  <w:pPr>
                    <w:widowControl w:val="0"/>
                    <w:rPr>
                      <w:bCs/>
                    </w:rPr>
                  </w:pPr>
                  <w:r>
                    <w:rPr>
                      <w:bCs/>
                    </w:rPr>
                    <w:t>HI 150 Planning Care, Treatment, and Services</w:t>
                  </w:r>
                </w:p>
                <w:p w14:paraId="57B7F6D4" w14:textId="77777777" w:rsidR="00691E29" w:rsidRDefault="00691E29">
                  <w:pPr>
                    <w:widowControl w:val="0"/>
                    <w:rPr>
                      <w:bCs/>
                    </w:rPr>
                  </w:pPr>
                </w:p>
                <w:p w14:paraId="42D7CA28" w14:textId="30CFA0FD" w:rsidR="00691E29" w:rsidRPr="005B18F1" w:rsidRDefault="00691E29">
                  <w:pPr>
                    <w:widowControl w:val="0"/>
                    <w:rPr>
                      <w:bCs/>
                    </w:rPr>
                  </w:pPr>
                  <w:r>
                    <w:rPr>
                      <w:bCs/>
                    </w:rPr>
                    <w:t>CS 410 Care Coordination with Community Providers and Referral Sources</w:t>
                  </w:r>
                </w:p>
              </w:tc>
            </w:tr>
            <w:tr w:rsidR="001C0062" w14:paraId="48281AE4" w14:textId="77777777" w:rsidTr="00AD01FC">
              <w:tc>
                <w:tcPr>
                  <w:tcW w:w="1585" w:type="dxa"/>
                </w:tcPr>
                <w:p w14:paraId="2CFCD1D6" w14:textId="658FA722" w:rsidR="001C0062" w:rsidRDefault="00D95391">
                  <w:pPr>
                    <w:widowControl w:val="0"/>
                    <w:rPr>
                      <w:b/>
                    </w:rPr>
                  </w:pPr>
                  <w:r>
                    <w:rPr>
                      <w:b/>
                    </w:rPr>
                    <w:lastRenderedPageBreak/>
                    <w:t>4.d.2</w:t>
                  </w:r>
                </w:p>
              </w:tc>
              <w:tc>
                <w:tcPr>
                  <w:tcW w:w="9450" w:type="dxa"/>
                </w:tcPr>
                <w:p w14:paraId="6177A7AE" w14:textId="1E188DE1" w:rsidR="009B3FCB" w:rsidRPr="0087300D" w:rsidRDefault="00BA0EB2" w:rsidP="0087300D">
                  <w:pPr>
                    <w:widowControl w:val="0"/>
                    <w:rPr>
                      <w:bCs/>
                    </w:rPr>
                  </w:pPr>
                  <w:r w:rsidRPr="00A53517">
                    <w:rPr>
                      <w:bCs/>
                    </w:rPr>
                    <w:t>Screening, assessment, and preliminary diagnosis are</w:t>
                  </w:r>
                  <w:r w:rsidR="00BB00E9">
                    <w:rPr>
                      <w:bCs/>
                    </w:rPr>
                    <w:t xml:space="preserve"> offered same day and are</w:t>
                  </w:r>
                  <w:r w:rsidRPr="00A53517">
                    <w:rPr>
                      <w:bCs/>
                    </w:rPr>
                    <w:t xml:space="preserve"> conducted in </w:t>
                  </w:r>
                  <w:r w:rsidR="00BB00E9">
                    <w:rPr>
                      <w:bCs/>
                    </w:rPr>
                    <w:t>time frames that meet the needs</w:t>
                  </w:r>
                  <w:r w:rsidR="006B3BC2" w:rsidRPr="00A53517">
                    <w:rPr>
                      <w:bCs/>
                    </w:rPr>
                    <w:t xml:space="preserve"> and preferences of the person receiving services</w:t>
                  </w:r>
                  <w:r w:rsidR="00BB00E9">
                    <w:rPr>
                      <w:bCs/>
                    </w:rPr>
                    <w:t xml:space="preserve">. Because Oaklawn offers an Open Access clinic 5 days a week, individuals are not triaged based on need. </w:t>
                  </w:r>
                  <w:r w:rsidR="00A5178F">
                    <w:rPr>
                      <w:bCs/>
                    </w:rPr>
                    <w:t xml:space="preserve">Ninety-four percent </w:t>
                  </w:r>
                  <w:r w:rsidR="00BB00E9">
                    <w:rPr>
                      <w:bCs/>
                    </w:rPr>
                    <w:t>of all individuals who walk in are seen for a risk assessment and full assessment</w:t>
                  </w:r>
                  <w:r w:rsidR="00F07A70">
                    <w:rPr>
                      <w:bCs/>
                    </w:rPr>
                    <w:t xml:space="preserve"> the same day.</w:t>
                  </w:r>
                  <w:r w:rsidR="0087300D">
                    <w:rPr>
                      <w:bCs/>
                    </w:rPr>
                    <w:t xml:space="preserve"> This model ensure</w:t>
                  </w:r>
                  <w:r w:rsidR="000045A8">
                    <w:rPr>
                      <w:bCs/>
                    </w:rPr>
                    <w:t xml:space="preserve">s access to care within 1 business day of request. </w:t>
                  </w:r>
                </w:p>
                <w:p w14:paraId="70606EA4" w14:textId="74EC231B" w:rsidR="00EC7C73" w:rsidRDefault="00EC7C73" w:rsidP="001434B1">
                  <w:pPr>
                    <w:pStyle w:val="ListParagraph"/>
                    <w:widowControl w:val="0"/>
                    <w:numPr>
                      <w:ilvl w:val="0"/>
                      <w:numId w:val="87"/>
                    </w:numPr>
                    <w:rPr>
                      <w:bCs/>
                      <w:lang w:val="en-US"/>
                    </w:rPr>
                  </w:pPr>
                  <w:r w:rsidRPr="0000210D">
                    <w:rPr>
                      <w:bCs/>
                      <w:lang w:val="en-US"/>
                    </w:rPr>
                    <w:t xml:space="preserve">If due to volume, the clinic is unable to provide a full assessment to all walk-in clients on a day, </w:t>
                  </w:r>
                  <w:r w:rsidR="00907222">
                    <w:rPr>
                      <w:bCs/>
                      <w:lang w:val="en-US"/>
                    </w:rPr>
                    <w:t xml:space="preserve">the coordinator will triage need so that </w:t>
                  </w:r>
                  <w:r w:rsidRPr="0000210D">
                    <w:rPr>
                      <w:bCs/>
                      <w:lang w:val="en-US"/>
                    </w:rPr>
                    <w:t xml:space="preserve">any emergent or urgent individuals will receive at a minimum a risk assessment with access to immediate </w:t>
                  </w:r>
                  <w:r w:rsidRPr="0000210D">
                    <w:rPr>
                      <w:bCs/>
                      <w:lang w:val="en-US"/>
                    </w:rPr>
                    <w:lastRenderedPageBreak/>
                    <w:t>crisis services if needed. Other clients are asked to return to Open Access the following day for a full assessment. </w:t>
                  </w:r>
                </w:p>
                <w:p w14:paraId="168DA282" w14:textId="77777777" w:rsidR="009B3FCB" w:rsidRDefault="009B3FCB" w:rsidP="00EC7C73">
                  <w:pPr>
                    <w:widowControl w:val="0"/>
                    <w:rPr>
                      <w:bCs/>
                      <w:lang w:val="en-US"/>
                    </w:rPr>
                  </w:pPr>
                </w:p>
                <w:p w14:paraId="7A0AD056" w14:textId="26F6439B" w:rsidR="006B3BC2" w:rsidRPr="00A53517" w:rsidRDefault="00856859" w:rsidP="00EB08E0">
                  <w:pPr>
                    <w:widowControl w:val="0"/>
                    <w:rPr>
                      <w:bCs/>
                    </w:rPr>
                  </w:pPr>
                  <w:r>
                    <w:rPr>
                      <w:bCs/>
                      <w:lang w:val="en-US"/>
                    </w:rPr>
                    <w:t xml:space="preserve">Oaklawn’s Open Access clinic </w:t>
                  </w:r>
                  <w:r w:rsidR="00917399">
                    <w:rPr>
                      <w:bCs/>
                      <w:lang w:val="en-US"/>
                    </w:rPr>
                    <w:t xml:space="preserve">helps coordinate care when emergent and urgent needs are identified. </w:t>
                  </w:r>
                  <w:r w:rsidR="006A081A">
                    <w:rPr>
                      <w:bCs/>
                      <w:lang w:val="en-US"/>
                    </w:rPr>
                    <w:t>For emergent needs, Oaklawn provides</w:t>
                  </w:r>
                  <w:r w:rsidR="006A081A" w:rsidRPr="006A081A">
                    <w:rPr>
                      <w:bCs/>
                    </w:rPr>
                    <w:t xml:space="preserve"> in-person safety planning, facilitate</w:t>
                  </w:r>
                  <w:r w:rsidR="00137B7B">
                    <w:rPr>
                      <w:bCs/>
                    </w:rPr>
                    <w:t>s</w:t>
                  </w:r>
                  <w:r w:rsidR="006A081A" w:rsidRPr="006A081A">
                    <w:rPr>
                      <w:bCs/>
                    </w:rPr>
                    <w:t xml:space="preserve"> inpatient admission, or </w:t>
                  </w:r>
                  <w:r w:rsidR="00137B7B" w:rsidRPr="006A081A">
                    <w:rPr>
                      <w:bCs/>
                    </w:rPr>
                    <w:t>facilitates</w:t>
                  </w:r>
                  <w:r w:rsidR="006A081A" w:rsidRPr="006A081A">
                    <w:rPr>
                      <w:bCs/>
                    </w:rPr>
                    <w:t xml:space="preserve"> transfer to a Crisis Stabilization Center or ER within 3 hours of first </w:t>
                  </w:r>
                  <w:r w:rsidR="006A081A" w:rsidRPr="007323B2">
                    <w:rPr>
                      <w:bCs/>
                    </w:rPr>
                    <w:t>contact</w:t>
                  </w:r>
                  <w:r w:rsidR="007323B2" w:rsidRPr="007323B2">
                    <w:rPr>
                      <w:bCs/>
                    </w:rPr>
                    <w:t xml:space="preserve">. </w:t>
                  </w:r>
                  <w:r w:rsidR="00137B7B" w:rsidRPr="007323B2">
                    <w:rPr>
                      <w:bCs/>
                    </w:rPr>
                    <w:t>The</w:t>
                  </w:r>
                  <w:r w:rsidR="007E2038">
                    <w:rPr>
                      <w:bCs/>
                    </w:rPr>
                    <w:t xml:space="preserve"> mobile opiate and mobile crisis teams </w:t>
                  </w:r>
                  <w:r w:rsidR="00137B7B">
                    <w:rPr>
                      <w:bCs/>
                    </w:rPr>
                    <w:t xml:space="preserve">are utilized when </w:t>
                  </w:r>
                  <w:r w:rsidR="007E2038">
                    <w:rPr>
                      <w:bCs/>
                    </w:rPr>
                    <w:t xml:space="preserve">needed. </w:t>
                  </w:r>
                  <w:r w:rsidR="00A033D6">
                    <w:rPr>
                      <w:bCs/>
                    </w:rPr>
                    <w:t xml:space="preserve">For </w:t>
                  </w:r>
                  <w:r w:rsidR="00951CDF">
                    <w:rPr>
                      <w:bCs/>
                    </w:rPr>
                    <w:t xml:space="preserve">urgent needs, Oaklawn provides risk assessment, </w:t>
                  </w:r>
                  <w:r w:rsidR="009B3FCB">
                    <w:rPr>
                      <w:bCs/>
                    </w:rPr>
                    <w:t>safety</w:t>
                  </w:r>
                  <w:r w:rsidR="00951CDF">
                    <w:rPr>
                      <w:bCs/>
                    </w:rPr>
                    <w:t xml:space="preserve"> planning, and if the client is able, a full biopsychosocial </w:t>
                  </w:r>
                  <w:r w:rsidR="003B0AE2">
                    <w:rPr>
                      <w:bCs/>
                    </w:rPr>
                    <w:t>intake assessment (within 1 business day of contact), work to get a prescriber appointme</w:t>
                  </w:r>
                  <w:r w:rsidR="009B3FCB">
                    <w:rPr>
                      <w:bCs/>
                    </w:rPr>
                    <w:t xml:space="preserve">nt, and link to intensive outpatient, case management, and/or residential services. </w:t>
                  </w:r>
                </w:p>
              </w:tc>
              <w:tc>
                <w:tcPr>
                  <w:tcW w:w="1729" w:type="dxa"/>
                </w:tcPr>
                <w:p w14:paraId="4E69AFE0" w14:textId="77777777" w:rsidR="001C0062" w:rsidRDefault="00A53517">
                  <w:pPr>
                    <w:widowControl w:val="0"/>
                    <w:rPr>
                      <w:bCs/>
                    </w:rPr>
                  </w:pPr>
                  <w:r w:rsidRPr="00A53517">
                    <w:rPr>
                      <w:bCs/>
                    </w:rPr>
                    <w:lastRenderedPageBreak/>
                    <w:t>CS 120 Access to Services</w:t>
                  </w:r>
                </w:p>
                <w:p w14:paraId="07DBCBD4" w14:textId="77777777" w:rsidR="00AE59CE" w:rsidRDefault="00AE59CE">
                  <w:pPr>
                    <w:widowControl w:val="0"/>
                    <w:rPr>
                      <w:bCs/>
                    </w:rPr>
                  </w:pPr>
                </w:p>
                <w:p w14:paraId="0BE76C08" w14:textId="5FDF6B4A" w:rsidR="00AE59CE" w:rsidRPr="00A53517" w:rsidRDefault="00AE59CE">
                  <w:pPr>
                    <w:widowControl w:val="0"/>
                    <w:rPr>
                      <w:bCs/>
                    </w:rPr>
                  </w:pPr>
                  <w:r>
                    <w:rPr>
                      <w:bCs/>
                    </w:rPr>
                    <w:t xml:space="preserve">Open Access Clinic </w:t>
                  </w:r>
                </w:p>
              </w:tc>
            </w:tr>
            <w:tr w:rsidR="001C0062" w14:paraId="306F2AE9" w14:textId="77777777" w:rsidTr="00AD01FC">
              <w:tc>
                <w:tcPr>
                  <w:tcW w:w="1585" w:type="dxa"/>
                </w:tcPr>
                <w:p w14:paraId="5EBAC2AE" w14:textId="6FD266B9" w:rsidR="001C0062" w:rsidRDefault="00D95391">
                  <w:pPr>
                    <w:widowControl w:val="0"/>
                    <w:rPr>
                      <w:b/>
                    </w:rPr>
                  </w:pPr>
                  <w:r>
                    <w:rPr>
                      <w:b/>
                    </w:rPr>
                    <w:t>4.d.3</w:t>
                  </w:r>
                </w:p>
              </w:tc>
              <w:tc>
                <w:tcPr>
                  <w:tcW w:w="9450" w:type="dxa"/>
                </w:tcPr>
                <w:p w14:paraId="5B98A2E7" w14:textId="6AD3564F" w:rsidR="001C0062" w:rsidRDefault="002B2364" w:rsidP="00913EBC">
                  <w:pPr>
                    <w:widowControl w:val="0"/>
                    <w:rPr>
                      <w:bCs/>
                      <w:lang w:val="en-US"/>
                    </w:rPr>
                  </w:pPr>
                  <w:r>
                    <w:rPr>
                      <w:bCs/>
                    </w:rPr>
                    <w:t xml:space="preserve">Oaklawn’s Open Access clinic </w:t>
                  </w:r>
                  <w:r w:rsidR="00615FCE">
                    <w:rPr>
                      <w:bCs/>
                    </w:rPr>
                    <w:t xml:space="preserve">provides same day </w:t>
                  </w:r>
                  <w:r w:rsidR="00814CB7">
                    <w:rPr>
                      <w:bCs/>
                    </w:rPr>
                    <w:t>screening</w:t>
                  </w:r>
                  <w:r w:rsidR="009065C5">
                    <w:rPr>
                      <w:bCs/>
                    </w:rPr>
                    <w:t xml:space="preserve">, </w:t>
                  </w:r>
                  <w:r w:rsidR="00B32B42">
                    <w:rPr>
                      <w:bCs/>
                    </w:rPr>
                    <w:t>initial</w:t>
                  </w:r>
                  <w:r w:rsidR="009065C5">
                    <w:rPr>
                      <w:bCs/>
                    </w:rPr>
                    <w:t xml:space="preserve"> evaluation, and a </w:t>
                  </w:r>
                  <w:r w:rsidR="00B32B42">
                    <w:rPr>
                      <w:bCs/>
                    </w:rPr>
                    <w:t>comprehensive evaluation.</w:t>
                  </w:r>
                  <w:r w:rsidR="009E4C21">
                    <w:rPr>
                      <w:bCs/>
                    </w:rPr>
                    <w:t xml:space="preserve"> The initial ev</w:t>
                  </w:r>
                  <w:r w:rsidR="006654AC">
                    <w:rPr>
                      <w:bCs/>
                    </w:rPr>
                    <w:t xml:space="preserve">aluation </w:t>
                  </w:r>
                  <w:r w:rsidR="005F0057">
                    <w:rPr>
                      <w:bCs/>
                    </w:rPr>
                    <w:t>in</w:t>
                  </w:r>
                  <w:r w:rsidR="007713F3">
                    <w:rPr>
                      <w:bCs/>
                    </w:rPr>
                    <w:t xml:space="preserve">cludes all </w:t>
                  </w:r>
                  <w:r w:rsidR="007E3714">
                    <w:rPr>
                      <w:bCs/>
                    </w:rPr>
                    <w:t xml:space="preserve">requirements in </w:t>
                  </w:r>
                  <w:r w:rsidR="00CD0D51">
                    <w:rPr>
                      <w:bCs/>
                    </w:rPr>
                    <w:t>criterion</w:t>
                  </w:r>
                  <w:r w:rsidR="007E3714">
                    <w:rPr>
                      <w:bCs/>
                    </w:rPr>
                    <w:t xml:space="preserve"> 4.d.3</w:t>
                  </w:r>
                  <w:r w:rsidR="00CD0D51">
                    <w:rPr>
                      <w:bCs/>
                    </w:rPr>
                    <w:t xml:space="preserve"> as well as </w:t>
                  </w:r>
                  <w:r w:rsidR="00616F0F" w:rsidRPr="003318BE">
                    <w:rPr>
                      <w:bCs/>
                    </w:rPr>
                    <w:t xml:space="preserve">the </w:t>
                  </w:r>
                  <w:r w:rsidR="00616F0F" w:rsidRPr="003318BE">
                    <w:rPr>
                      <w:bCs/>
                      <w:lang w:val="en-US"/>
                    </w:rPr>
                    <w:t>standards for accreditation with the Joint Commission and Indiana’s Division of Mental Health and Addiction for diagnostic and treatment planning evaluations.</w:t>
                  </w:r>
                </w:p>
                <w:p w14:paraId="5E461FF1" w14:textId="77777777" w:rsidR="00C903DF" w:rsidRDefault="00C903DF" w:rsidP="00913EBC">
                  <w:pPr>
                    <w:widowControl w:val="0"/>
                    <w:rPr>
                      <w:bCs/>
                      <w:lang w:val="en-US"/>
                    </w:rPr>
                  </w:pPr>
                </w:p>
                <w:p w14:paraId="25DFF5D5" w14:textId="38D8442D" w:rsidR="006939E7" w:rsidRDefault="00C903DF" w:rsidP="006939E7">
                  <w:pPr>
                    <w:widowControl w:val="0"/>
                    <w:rPr>
                      <w:bCs/>
                      <w:lang w:val="en-US"/>
                    </w:rPr>
                  </w:pPr>
                  <w:r w:rsidRPr="00C903DF">
                    <w:rPr>
                      <w:bCs/>
                      <w:lang w:val="en-US"/>
                    </w:rPr>
                    <w:t xml:space="preserve">At point of first contact, </w:t>
                  </w:r>
                  <w:r>
                    <w:rPr>
                      <w:bCs/>
                      <w:lang w:val="en-US"/>
                    </w:rPr>
                    <w:t>Open Access</w:t>
                  </w:r>
                  <w:r w:rsidRPr="00C903DF">
                    <w:rPr>
                      <w:bCs/>
                      <w:lang w:val="en-US"/>
                    </w:rPr>
                    <w:t xml:space="preserve"> staff enter the referral source and reason for seeking care</w:t>
                  </w:r>
                  <w:r>
                    <w:rPr>
                      <w:bCs/>
                      <w:lang w:val="en-US"/>
                    </w:rPr>
                    <w:t xml:space="preserve"> </w:t>
                  </w:r>
                  <w:r w:rsidRPr="00C903DF">
                    <w:rPr>
                      <w:bCs/>
                      <w:lang w:val="en-US"/>
                    </w:rPr>
                    <w:t>into the EHR and screen for immediate clinical care needs. The consumer is then linked to</w:t>
                  </w:r>
                  <w:r w:rsidR="00332F8A">
                    <w:rPr>
                      <w:bCs/>
                      <w:lang w:val="en-US"/>
                    </w:rPr>
                    <w:t xml:space="preserve"> </w:t>
                  </w:r>
                  <w:r w:rsidRPr="00C903DF">
                    <w:rPr>
                      <w:bCs/>
                      <w:lang w:val="en-US"/>
                    </w:rPr>
                    <w:t xml:space="preserve">emergency services </w:t>
                  </w:r>
                  <w:r w:rsidR="00332F8A">
                    <w:rPr>
                      <w:bCs/>
                      <w:lang w:val="en-US"/>
                    </w:rPr>
                    <w:t xml:space="preserve">if needed, </w:t>
                  </w:r>
                  <w:r w:rsidRPr="00C903DF">
                    <w:rPr>
                      <w:bCs/>
                      <w:lang w:val="en-US"/>
                    </w:rPr>
                    <w:t xml:space="preserve">or a clinical care team for further evaluation. The initial </w:t>
                  </w:r>
                  <w:r w:rsidR="006939E7" w:rsidRPr="00C903DF">
                    <w:rPr>
                      <w:bCs/>
                      <w:lang w:val="en-US"/>
                    </w:rPr>
                    <w:t>assessment gathers</w:t>
                  </w:r>
                  <w:r w:rsidRPr="00C903DF">
                    <w:rPr>
                      <w:bCs/>
                      <w:lang w:val="en-US"/>
                    </w:rPr>
                    <w:t xml:space="preserve"> further information for care planning</w:t>
                  </w:r>
                  <w:r w:rsidR="008F5BA6">
                    <w:rPr>
                      <w:bCs/>
                      <w:lang w:val="en-US"/>
                    </w:rPr>
                    <w:t xml:space="preserve"> includes: </w:t>
                  </w:r>
                </w:p>
                <w:p w14:paraId="21154721" w14:textId="778B2320" w:rsidR="003623D3" w:rsidRPr="003623D3" w:rsidRDefault="003623D3" w:rsidP="001434B1">
                  <w:pPr>
                    <w:widowControl w:val="0"/>
                    <w:numPr>
                      <w:ilvl w:val="0"/>
                      <w:numId w:val="63"/>
                    </w:numPr>
                    <w:rPr>
                      <w:bCs/>
                      <w:lang w:val="en-US"/>
                    </w:rPr>
                  </w:pPr>
                  <w:r w:rsidRPr="003623D3">
                    <w:rPr>
                      <w:bCs/>
                      <w:lang w:val="en-US"/>
                    </w:rPr>
                    <w:t>Preliminary diagnoses</w:t>
                  </w:r>
                </w:p>
                <w:p w14:paraId="4856784B" w14:textId="0E7E52A9" w:rsidR="003623D3" w:rsidRPr="003623D3" w:rsidRDefault="003623D3" w:rsidP="001434B1">
                  <w:pPr>
                    <w:widowControl w:val="0"/>
                    <w:numPr>
                      <w:ilvl w:val="0"/>
                      <w:numId w:val="64"/>
                    </w:numPr>
                    <w:rPr>
                      <w:bCs/>
                      <w:lang w:val="en-US"/>
                    </w:rPr>
                  </w:pPr>
                  <w:r w:rsidRPr="003623D3">
                    <w:rPr>
                      <w:bCs/>
                      <w:lang w:val="en-US"/>
                    </w:rPr>
                    <w:t>Referral source</w:t>
                  </w:r>
                </w:p>
                <w:p w14:paraId="3851A263" w14:textId="00166E1E" w:rsidR="003623D3" w:rsidRPr="003623D3" w:rsidRDefault="003623D3" w:rsidP="001434B1">
                  <w:pPr>
                    <w:widowControl w:val="0"/>
                    <w:numPr>
                      <w:ilvl w:val="0"/>
                      <w:numId w:val="65"/>
                    </w:numPr>
                    <w:rPr>
                      <w:bCs/>
                      <w:lang w:val="en-US"/>
                    </w:rPr>
                  </w:pPr>
                  <w:r w:rsidRPr="003623D3">
                    <w:rPr>
                      <w:bCs/>
                      <w:lang w:val="en-US"/>
                    </w:rPr>
                    <w:t>The reason for seeking care, as stated by the client or their family/supports</w:t>
                  </w:r>
                </w:p>
                <w:p w14:paraId="2ECF768C" w14:textId="56150966" w:rsidR="003623D3" w:rsidRPr="003623D3" w:rsidRDefault="003623D3" w:rsidP="001434B1">
                  <w:pPr>
                    <w:widowControl w:val="0"/>
                    <w:numPr>
                      <w:ilvl w:val="0"/>
                      <w:numId w:val="66"/>
                    </w:numPr>
                    <w:rPr>
                      <w:bCs/>
                      <w:lang w:val="en-US"/>
                    </w:rPr>
                  </w:pPr>
                  <w:r w:rsidRPr="003623D3">
                    <w:rPr>
                      <w:bCs/>
                      <w:lang w:val="en-US"/>
                    </w:rPr>
                    <w:t>Immediate clinical care needs related to the diagnosis for mental and substance use disorders</w:t>
                  </w:r>
                </w:p>
                <w:p w14:paraId="6803B6BE" w14:textId="499E155E" w:rsidR="003623D3" w:rsidRPr="003623D3" w:rsidRDefault="003623D3" w:rsidP="001434B1">
                  <w:pPr>
                    <w:widowControl w:val="0"/>
                    <w:numPr>
                      <w:ilvl w:val="0"/>
                      <w:numId w:val="67"/>
                    </w:numPr>
                    <w:rPr>
                      <w:bCs/>
                      <w:lang w:val="en-US"/>
                    </w:rPr>
                  </w:pPr>
                  <w:r w:rsidRPr="003623D3">
                    <w:rPr>
                      <w:bCs/>
                      <w:lang w:val="en-US"/>
                    </w:rPr>
                    <w:t>A list of all current prescriptions and over-the counter medications, herbal remedies, and dietary supplements, with indications</w:t>
                  </w:r>
                </w:p>
                <w:p w14:paraId="718687B6" w14:textId="2FCF859A" w:rsidR="003623D3" w:rsidRPr="003623D3" w:rsidRDefault="003623D3" w:rsidP="001434B1">
                  <w:pPr>
                    <w:widowControl w:val="0"/>
                    <w:numPr>
                      <w:ilvl w:val="0"/>
                      <w:numId w:val="68"/>
                    </w:numPr>
                    <w:rPr>
                      <w:bCs/>
                      <w:lang w:val="en-US"/>
                    </w:rPr>
                  </w:pPr>
                  <w:r w:rsidRPr="003623D3">
                    <w:rPr>
                      <w:bCs/>
                      <w:lang w:val="en-US"/>
                    </w:rPr>
                    <w:t>A summary of previous mental health and substance use disorder treatments with a focus on which treatments helped and were not helpful</w:t>
                  </w:r>
                </w:p>
                <w:p w14:paraId="51115883" w14:textId="474539B0" w:rsidR="003623D3" w:rsidRPr="003623D3" w:rsidRDefault="003623D3" w:rsidP="001434B1">
                  <w:pPr>
                    <w:widowControl w:val="0"/>
                    <w:numPr>
                      <w:ilvl w:val="0"/>
                      <w:numId w:val="69"/>
                    </w:numPr>
                    <w:rPr>
                      <w:bCs/>
                      <w:lang w:val="en-US"/>
                    </w:rPr>
                  </w:pPr>
                  <w:r w:rsidRPr="003623D3">
                    <w:rPr>
                      <w:bCs/>
                      <w:lang w:val="en-US"/>
                    </w:rPr>
                    <w:t>The use of any alcohol and/or other drugs</w:t>
                  </w:r>
                </w:p>
                <w:p w14:paraId="217D7C1F" w14:textId="13A0C168" w:rsidR="003623D3" w:rsidRPr="003623D3" w:rsidRDefault="003623D3" w:rsidP="001434B1">
                  <w:pPr>
                    <w:widowControl w:val="0"/>
                    <w:numPr>
                      <w:ilvl w:val="0"/>
                      <w:numId w:val="70"/>
                    </w:numPr>
                    <w:rPr>
                      <w:bCs/>
                      <w:lang w:val="en-US"/>
                    </w:rPr>
                  </w:pPr>
                  <w:r w:rsidRPr="003623D3">
                    <w:rPr>
                      <w:bCs/>
                      <w:lang w:val="en-US"/>
                    </w:rPr>
                    <w:t>An assessment of risk to self or to others, including suicide risk factors</w:t>
                  </w:r>
                </w:p>
                <w:p w14:paraId="660F85A1" w14:textId="19286AD5" w:rsidR="003623D3" w:rsidRPr="003623D3" w:rsidRDefault="003623D3" w:rsidP="001434B1">
                  <w:pPr>
                    <w:widowControl w:val="0"/>
                    <w:numPr>
                      <w:ilvl w:val="0"/>
                      <w:numId w:val="71"/>
                    </w:numPr>
                    <w:rPr>
                      <w:bCs/>
                      <w:lang w:val="en-US"/>
                    </w:rPr>
                  </w:pPr>
                  <w:r w:rsidRPr="003623D3">
                    <w:rPr>
                      <w:bCs/>
                      <w:lang w:val="en-US"/>
                    </w:rPr>
                    <w:t>An assessment of the client’s concerns for their safety, such as intimate partner violence</w:t>
                  </w:r>
                </w:p>
                <w:p w14:paraId="7C865F8E" w14:textId="4610CC06" w:rsidR="003623D3" w:rsidRPr="003623D3" w:rsidRDefault="003623D3" w:rsidP="001434B1">
                  <w:pPr>
                    <w:widowControl w:val="0"/>
                    <w:numPr>
                      <w:ilvl w:val="0"/>
                      <w:numId w:val="72"/>
                    </w:numPr>
                    <w:rPr>
                      <w:bCs/>
                      <w:lang w:val="en-US"/>
                    </w:rPr>
                  </w:pPr>
                  <w:r w:rsidRPr="003623D3">
                    <w:rPr>
                      <w:bCs/>
                      <w:lang w:val="en-US"/>
                    </w:rPr>
                    <w:t>Assessment of need for medical care (with referral and follow-up as required)</w:t>
                  </w:r>
                </w:p>
                <w:p w14:paraId="4A0CC445" w14:textId="4765F7D9" w:rsidR="003623D3" w:rsidRPr="00896FFF" w:rsidRDefault="003623D3" w:rsidP="001434B1">
                  <w:pPr>
                    <w:widowControl w:val="0"/>
                    <w:numPr>
                      <w:ilvl w:val="0"/>
                      <w:numId w:val="73"/>
                    </w:numPr>
                    <w:rPr>
                      <w:bCs/>
                      <w:lang w:val="en-US"/>
                    </w:rPr>
                  </w:pPr>
                  <w:r w:rsidRPr="003623D3">
                    <w:rPr>
                      <w:bCs/>
                      <w:lang w:val="en-US"/>
                    </w:rPr>
                    <w:t>A determination of whether the person presently is, or ever has been, a member of the U</w:t>
                  </w:r>
                  <w:r w:rsidR="001F11BE">
                    <w:rPr>
                      <w:bCs/>
                      <w:lang w:val="en-US"/>
                    </w:rPr>
                    <w:t>.</w:t>
                  </w:r>
                  <w:r w:rsidRPr="003623D3">
                    <w:rPr>
                      <w:bCs/>
                      <w:lang w:val="en-US"/>
                    </w:rPr>
                    <w:t>S</w:t>
                  </w:r>
                  <w:r w:rsidR="001F11BE">
                    <w:rPr>
                      <w:bCs/>
                      <w:lang w:val="en-US"/>
                    </w:rPr>
                    <w:t>.</w:t>
                  </w:r>
                  <w:r w:rsidRPr="003623D3">
                    <w:rPr>
                      <w:bCs/>
                      <w:lang w:val="en-US"/>
                    </w:rPr>
                    <w:t xml:space="preserve"> Armed Services</w:t>
                  </w:r>
                </w:p>
                <w:p w14:paraId="03493239" w14:textId="64D01D20" w:rsidR="00896FFF" w:rsidRPr="003623D3" w:rsidRDefault="00896FFF" w:rsidP="001434B1">
                  <w:pPr>
                    <w:widowControl w:val="0"/>
                    <w:numPr>
                      <w:ilvl w:val="0"/>
                      <w:numId w:val="73"/>
                    </w:numPr>
                    <w:rPr>
                      <w:bCs/>
                      <w:lang w:val="en-US"/>
                    </w:rPr>
                  </w:pPr>
                  <w:r w:rsidRPr="00896FFF">
                    <w:rPr>
                      <w:bCs/>
                    </w:rPr>
                    <w:lastRenderedPageBreak/>
                    <w:t>For children and youth, whether they have system involvement (such as schools, child welfare, and/or juvenile justice)</w:t>
                  </w:r>
                </w:p>
                <w:p w14:paraId="6C164D8C" w14:textId="77777777" w:rsidR="003623D3" w:rsidRPr="00C903DF" w:rsidRDefault="003623D3" w:rsidP="006939E7">
                  <w:pPr>
                    <w:widowControl w:val="0"/>
                    <w:rPr>
                      <w:bCs/>
                      <w:lang w:val="en-US"/>
                    </w:rPr>
                  </w:pPr>
                </w:p>
                <w:p w14:paraId="2B7E0022" w14:textId="20B0D316" w:rsidR="00C903DF" w:rsidRDefault="00C903DF" w:rsidP="00C903DF">
                  <w:pPr>
                    <w:widowControl w:val="0"/>
                    <w:rPr>
                      <w:bCs/>
                      <w:lang w:val="en-US"/>
                    </w:rPr>
                  </w:pPr>
                  <w:r w:rsidRPr="00C903DF">
                    <w:rPr>
                      <w:bCs/>
                      <w:lang w:val="en-US"/>
                    </w:rPr>
                    <w:t>Complete</w:t>
                  </w:r>
                  <w:r w:rsidR="00896FFF">
                    <w:rPr>
                      <w:bCs/>
                      <w:lang w:val="en-US"/>
                    </w:rPr>
                    <w:t xml:space="preserve"> </w:t>
                  </w:r>
                  <w:r w:rsidRPr="00C903DF">
                    <w:rPr>
                      <w:bCs/>
                      <w:lang w:val="en-US"/>
                    </w:rPr>
                    <w:t>descriptions of the initial assessment components are found in policy HI 1</w:t>
                  </w:r>
                  <w:r w:rsidR="00ED1FA9">
                    <w:rPr>
                      <w:bCs/>
                      <w:lang w:val="en-US"/>
                    </w:rPr>
                    <w:t>1</w:t>
                  </w:r>
                  <w:r w:rsidRPr="00C903DF">
                    <w:rPr>
                      <w:bCs/>
                      <w:lang w:val="en-US"/>
                    </w:rPr>
                    <w:t>0 Initial</w:t>
                  </w:r>
                  <w:r w:rsidR="00FD254E">
                    <w:rPr>
                      <w:bCs/>
                      <w:lang w:val="en-US"/>
                    </w:rPr>
                    <w:t xml:space="preserve"> </w:t>
                  </w:r>
                  <w:r w:rsidRPr="00C903DF">
                    <w:rPr>
                      <w:bCs/>
                      <w:lang w:val="en-US"/>
                    </w:rPr>
                    <w:t>Assessment. Additional protocols for follow-up on medical care recommendations,</w:t>
                  </w:r>
                  <w:r w:rsidR="00FD254E">
                    <w:rPr>
                      <w:bCs/>
                      <w:lang w:val="en-US"/>
                    </w:rPr>
                    <w:t xml:space="preserve"> </w:t>
                  </w:r>
                  <w:r w:rsidRPr="00C903DF">
                    <w:rPr>
                      <w:bCs/>
                      <w:lang w:val="en-US"/>
                    </w:rPr>
                    <w:t>including review by a nurse and physician as appropriate, are outlined in HI 116</w:t>
                  </w:r>
                  <w:r w:rsidR="00882A25">
                    <w:rPr>
                      <w:bCs/>
                      <w:lang w:val="en-US"/>
                    </w:rPr>
                    <w:t xml:space="preserve"> </w:t>
                  </w:r>
                  <w:r w:rsidRPr="00C903DF">
                    <w:rPr>
                      <w:bCs/>
                      <w:lang w:val="en-US"/>
                    </w:rPr>
                    <w:t>Outpatient Health Review.</w:t>
                  </w:r>
                </w:p>
                <w:p w14:paraId="0171BAE9" w14:textId="77777777" w:rsidR="005952DB" w:rsidRDefault="005952DB" w:rsidP="006B3CC2">
                  <w:pPr>
                    <w:widowControl w:val="0"/>
                    <w:rPr>
                      <w:bCs/>
                      <w:lang w:val="en-US"/>
                    </w:rPr>
                  </w:pPr>
                </w:p>
                <w:p w14:paraId="3DCB8552" w14:textId="2FBC4C33" w:rsidR="005952DB" w:rsidRPr="006B3CC2" w:rsidRDefault="005952DB" w:rsidP="00464A7F">
                  <w:pPr>
                    <w:widowControl w:val="0"/>
                    <w:rPr>
                      <w:bCs/>
                      <w:lang w:val="en-US"/>
                    </w:rPr>
                  </w:pPr>
                  <w:r w:rsidRPr="005952DB">
                    <w:rPr>
                      <w:bCs/>
                      <w:lang w:val="en-US"/>
                    </w:rPr>
                    <w:t xml:space="preserve">As </w:t>
                  </w:r>
                  <w:r w:rsidR="00D26753">
                    <w:rPr>
                      <w:bCs/>
                      <w:lang w:val="en-US"/>
                    </w:rPr>
                    <w:t xml:space="preserve">a </w:t>
                  </w:r>
                  <w:r w:rsidRPr="005952DB">
                    <w:rPr>
                      <w:bCs/>
                      <w:lang w:val="en-US"/>
                    </w:rPr>
                    <w:t xml:space="preserve">standard part of the </w:t>
                  </w:r>
                  <w:r w:rsidR="00D26753">
                    <w:rPr>
                      <w:bCs/>
                      <w:lang w:val="en-US"/>
                    </w:rPr>
                    <w:t>i</w:t>
                  </w:r>
                  <w:r w:rsidRPr="005952DB">
                    <w:rPr>
                      <w:bCs/>
                      <w:lang w:val="en-US"/>
                    </w:rPr>
                    <w:t>ntake process, Oaklawn elicits a signed authorization for release</w:t>
                  </w:r>
                  <w:r w:rsidR="00464A7F">
                    <w:rPr>
                      <w:bCs/>
                      <w:lang w:val="en-US"/>
                    </w:rPr>
                    <w:t xml:space="preserve"> </w:t>
                  </w:r>
                  <w:r w:rsidRPr="005952DB">
                    <w:rPr>
                      <w:bCs/>
                      <w:lang w:val="en-US"/>
                    </w:rPr>
                    <w:t>of information to the consumer’s primary care provider and referral source. The staff</w:t>
                  </w:r>
                  <w:r w:rsidR="00464A7F">
                    <w:rPr>
                      <w:bCs/>
                      <w:lang w:val="en-US"/>
                    </w:rPr>
                    <w:t xml:space="preserve"> </w:t>
                  </w:r>
                  <w:r w:rsidRPr="005952DB">
                    <w:rPr>
                      <w:bCs/>
                      <w:lang w:val="en-US"/>
                    </w:rPr>
                    <w:t>completing the assessment also invite the consumer to identify support persons who may</w:t>
                  </w:r>
                  <w:r w:rsidR="00464A7F">
                    <w:rPr>
                      <w:bCs/>
                      <w:lang w:val="en-US"/>
                    </w:rPr>
                    <w:t xml:space="preserve"> </w:t>
                  </w:r>
                  <w:r w:rsidRPr="005952DB">
                    <w:rPr>
                      <w:bCs/>
                      <w:lang w:val="en-US"/>
                    </w:rPr>
                    <w:t>be involved in their care and invite consent to involve in treatment and release</w:t>
                  </w:r>
                  <w:r w:rsidR="00464A7F">
                    <w:rPr>
                      <w:bCs/>
                      <w:lang w:val="en-US"/>
                    </w:rPr>
                    <w:t xml:space="preserve"> </w:t>
                  </w:r>
                  <w:r w:rsidRPr="005952DB">
                    <w:rPr>
                      <w:bCs/>
                      <w:lang w:val="en-US"/>
                    </w:rPr>
                    <w:t>information. This is documented in the treatment plan and monitored as part of the</w:t>
                  </w:r>
                  <w:r w:rsidR="00464A7F">
                    <w:rPr>
                      <w:bCs/>
                      <w:lang w:val="en-US"/>
                    </w:rPr>
                    <w:t xml:space="preserve"> </w:t>
                  </w:r>
                  <w:r w:rsidRPr="005952DB">
                    <w:rPr>
                      <w:bCs/>
                      <w:lang w:val="en-US"/>
                    </w:rPr>
                    <w:t>treatment plan documentation audit.</w:t>
                  </w:r>
                </w:p>
              </w:tc>
              <w:tc>
                <w:tcPr>
                  <w:tcW w:w="1729" w:type="dxa"/>
                </w:tcPr>
                <w:p w14:paraId="00148FE3" w14:textId="77777777" w:rsidR="001C0062" w:rsidRDefault="001D6893">
                  <w:pPr>
                    <w:widowControl w:val="0"/>
                    <w:rPr>
                      <w:bCs/>
                    </w:rPr>
                  </w:pPr>
                  <w:r w:rsidRPr="001D6893">
                    <w:rPr>
                      <w:bCs/>
                    </w:rPr>
                    <w:lastRenderedPageBreak/>
                    <w:t>HI 110 Initial Assessment</w:t>
                  </w:r>
                </w:p>
                <w:p w14:paraId="59864BA9" w14:textId="77777777" w:rsidR="00ED1FA9" w:rsidRDefault="00ED1FA9">
                  <w:pPr>
                    <w:widowControl w:val="0"/>
                    <w:rPr>
                      <w:bCs/>
                    </w:rPr>
                  </w:pPr>
                </w:p>
                <w:p w14:paraId="10118809" w14:textId="77777777" w:rsidR="00ED1FA9" w:rsidRPr="00ED1FA9" w:rsidRDefault="00ED1FA9" w:rsidP="00ED1FA9">
                  <w:pPr>
                    <w:widowControl w:val="0"/>
                    <w:rPr>
                      <w:bCs/>
                      <w:lang w:val="en-US"/>
                    </w:rPr>
                  </w:pPr>
                  <w:r w:rsidRPr="00ED1FA9">
                    <w:rPr>
                      <w:bCs/>
                      <w:lang w:val="en-US"/>
                    </w:rPr>
                    <w:t>HI 116</w:t>
                  </w:r>
                </w:p>
                <w:p w14:paraId="0D7C2CCD" w14:textId="77777777" w:rsidR="00ED1FA9" w:rsidRDefault="00ED1FA9" w:rsidP="00ED1FA9">
                  <w:pPr>
                    <w:widowControl w:val="0"/>
                    <w:rPr>
                      <w:bCs/>
                      <w:lang w:val="en-US"/>
                    </w:rPr>
                  </w:pPr>
                  <w:r w:rsidRPr="00ED1FA9">
                    <w:rPr>
                      <w:bCs/>
                      <w:lang w:val="en-US"/>
                    </w:rPr>
                    <w:t>Outpatient Health Review</w:t>
                  </w:r>
                </w:p>
                <w:p w14:paraId="0601225B" w14:textId="77777777" w:rsidR="00ED1FA9" w:rsidRDefault="00ED1FA9" w:rsidP="00ED1FA9">
                  <w:pPr>
                    <w:widowControl w:val="0"/>
                    <w:rPr>
                      <w:bCs/>
                      <w:lang w:val="en-US"/>
                    </w:rPr>
                  </w:pPr>
                </w:p>
                <w:p w14:paraId="2ED1BD9A" w14:textId="77777777" w:rsidR="00ED1FA9" w:rsidRPr="00ED1FA9" w:rsidRDefault="00ED1FA9" w:rsidP="00ED1FA9">
                  <w:pPr>
                    <w:widowControl w:val="0"/>
                    <w:rPr>
                      <w:bCs/>
                      <w:lang w:val="en-US"/>
                    </w:rPr>
                  </w:pPr>
                  <w:r w:rsidRPr="00ED1FA9">
                    <w:rPr>
                      <w:bCs/>
                      <w:lang w:val="en-US"/>
                    </w:rPr>
                    <w:t>Form 41 Consent to Share</w:t>
                  </w:r>
                </w:p>
                <w:p w14:paraId="3F6387B9" w14:textId="77777777" w:rsidR="00ED1FA9" w:rsidRPr="00ED1FA9" w:rsidRDefault="00ED1FA9" w:rsidP="00ED1FA9">
                  <w:pPr>
                    <w:widowControl w:val="0"/>
                    <w:rPr>
                      <w:bCs/>
                      <w:lang w:val="en-US"/>
                    </w:rPr>
                  </w:pPr>
                  <w:r w:rsidRPr="00ED1FA9">
                    <w:rPr>
                      <w:bCs/>
                      <w:lang w:val="en-US"/>
                    </w:rPr>
                    <w:t>Information</w:t>
                  </w:r>
                </w:p>
                <w:p w14:paraId="43C67B26" w14:textId="285DBABD" w:rsidR="00ED1FA9" w:rsidRPr="001D6893" w:rsidRDefault="00ED1FA9" w:rsidP="00ED1FA9">
                  <w:pPr>
                    <w:widowControl w:val="0"/>
                    <w:rPr>
                      <w:bCs/>
                    </w:rPr>
                  </w:pPr>
                </w:p>
              </w:tc>
            </w:tr>
            <w:tr w:rsidR="001C0062" w14:paraId="38B7B123" w14:textId="77777777" w:rsidTr="00AD01FC">
              <w:tc>
                <w:tcPr>
                  <w:tcW w:w="1585" w:type="dxa"/>
                </w:tcPr>
                <w:p w14:paraId="4559ADCE" w14:textId="48FB7313" w:rsidR="001C0062" w:rsidRDefault="008C54C0">
                  <w:pPr>
                    <w:widowControl w:val="0"/>
                    <w:rPr>
                      <w:b/>
                    </w:rPr>
                  </w:pPr>
                  <w:r>
                    <w:rPr>
                      <w:b/>
                    </w:rPr>
                    <w:t>4.d.4</w:t>
                  </w:r>
                </w:p>
              </w:tc>
              <w:tc>
                <w:tcPr>
                  <w:tcW w:w="9450" w:type="dxa"/>
                </w:tcPr>
                <w:p w14:paraId="59246B04" w14:textId="6C91EF3F" w:rsidR="003318BE" w:rsidRPr="003318BE" w:rsidRDefault="003318BE" w:rsidP="003318BE">
                  <w:pPr>
                    <w:widowControl w:val="0"/>
                    <w:rPr>
                      <w:bCs/>
                    </w:rPr>
                  </w:pPr>
                  <w:r w:rsidRPr="003318BE">
                    <w:rPr>
                      <w:bCs/>
                    </w:rPr>
                    <w:t xml:space="preserve">Oaklawn’s Open Access clinic provides same day </w:t>
                  </w:r>
                  <w:r w:rsidR="00CE5D81">
                    <w:rPr>
                      <w:bCs/>
                    </w:rPr>
                    <w:t xml:space="preserve">comprehensive </w:t>
                  </w:r>
                  <w:r w:rsidRPr="003318BE">
                    <w:rPr>
                      <w:bCs/>
                    </w:rPr>
                    <w:t>evaluation through the use our biopsychosocial assessment that is conducted by a licensed Master's degree level clinician, licensed clinician, or clinical trainee.</w:t>
                  </w:r>
                </w:p>
                <w:p w14:paraId="652A5C08" w14:textId="6C0887A8" w:rsidR="003318BE" w:rsidRDefault="003318BE" w:rsidP="003318BE">
                  <w:pPr>
                    <w:widowControl w:val="0"/>
                    <w:rPr>
                      <w:bCs/>
                    </w:rPr>
                  </w:pPr>
                </w:p>
                <w:p w14:paraId="2519881C" w14:textId="4895C056" w:rsidR="003318BE" w:rsidRDefault="003318BE" w:rsidP="003318BE">
                  <w:pPr>
                    <w:widowControl w:val="0"/>
                    <w:rPr>
                      <w:bCs/>
                      <w:lang w:val="en-US"/>
                    </w:rPr>
                  </w:pPr>
                  <w:r w:rsidRPr="003318BE">
                    <w:rPr>
                      <w:bCs/>
                    </w:rPr>
                    <w:t xml:space="preserve">Oaklawn’s biopsychosocial assessment </w:t>
                  </w:r>
                  <w:r w:rsidR="000A47E0">
                    <w:rPr>
                      <w:bCs/>
                    </w:rPr>
                    <w:t xml:space="preserve">(comprehensive evaluation) </w:t>
                  </w:r>
                  <w:r w:rsidRPr="003318BE">
                    <w:rPr>
                      <w:bCs/>
                    </w:rPr>
                    <w:t xml:space="preserve">includes </w:t>
                  </w:r>
                  <w:r w:rsidR="000A1FA1" w:rsidRPr="003318BE">
                    <w:rPr>
                      <w:bCs/>
                    </w:rPr>
                    <w:t>all</w:t>
                  </w:r>
                  <w:r w:rsidRPr="003318BE">
                    <w:rPr>
                      <w:bCs/>
                    </w:rPr>
                    <w:t xml:space="preserve"> the </w:t>
                  </w:r>
                  <w:r w:rsidR="00600DFE">
                    <w:rPr>
                      <w:bCs/>
                    </w:rPr>
                    <w:t>CCBHC requirements</w:t>
                  </w:r>
                  <w:r w:rsidRPr="003318BE">
                    <w:rPr>
                      <w:bCs/>
                    </w:rPr>
                    <w:t xml:space="preserve"> as listed in this criterion, as well as the </w:t>
                  </w:r>
                  <w:r w:rsidRPr="003318BE">
                    <w:rPr>
                      <w:bCs/>
                      <w:lang w:val="en-US"/>
                    </w:rPr>
                    <w:t>standards for accreditation with the Joint Commission and Indiana’s Division of Mental Health and Addiction for diagnostic and treatment planning evaluations.</w:t>
                  </w:r>
                </w:p>
                <w:p w14:paraId="57CE8930" w14:textId="77777777" w:rsidR="002836C1" w:rsidRDefault="002836C1" w:rsidP="003318BE">
                  <w:pPr>
                    <w:widowControl w:val="0"/>
                    <w:rPr>
                      <w:bCs/>
                      <w:lang w:val="en-US"/>
                    </w:rPr>
                  </w:pPr>
                </w:p>
                <w:p w14:paraId="60A087C1" w14:textId="629A4BBD" w:rsidR="002836C1" w:rsidRDefault="002836C1" w:rsidP="003318BE">
                  <w:pPr>
                    <w:widowControl w:val="0"/>
                    <w:rPr>
                      <w:bCs/>
                    </w:rPr>
                  </w:pPr>
                  <w:r w:rsidRPr="002836C1">
                    <w:rPr>
                      <w:bCs/>
                    </w:rPr>
                    <w:t>A crisis prevention plan is developed based on triggers leading to mental health crisis or substance use crisis, signs of mental health or substance use crisis, coping skills, informal supports, formal supports, and other related topics.</w:t>
                  </w:r>
                </w:p>
                <w:p w14:paraId="25652979" w14:textId="77777777" w:rsidR="00F10B16" w:rsidRDefault="00F10B16" w:rsidP="003318BE">
                  <w:pPr>
                    <w:widowControl w:val="0"/>
                    <w:rPr>
                      <w:bCs/>
                    </w:rPr>
                  </w:pPr>
                </w:p>
                <w:p w14:paraId="0301BFFD" w14:textId="48C6748C" w:rsidR="00F10B16" w:rsidRPr="00F10B16" w:rsidRDefault="00F10B16" w:rsidP="00F10B16">
                  <w:pPr>
                    <w:widowControl w:val="0"/>
                    <w:rPr>
                      <w:bCs/>
                      <w:lang w:val="en-US"/>
                    </w:rPr>
                  </w:pPr>
                  <w:r w:rsidRPr="00F10B16">
                    <w:rPr>
                      <w:bCs/>
                    </w:rPr>
                    <w:t xml:space="preserve">All </w:t>
                  </w:r>
                  <w:r w:rsidRPr="00F10B16">
                    <w:rPr>
                      <w:bCs/>
                      <w:lang w:val="en-US"/>
                    </w:rPr>
                    <w:t>Screening and assessment tools are</w:t>
                  </w:r>
                  <w:r w:rsidR="00BF07C3">
                    <w:rPr>
                      <w:bCs/>
                      <w:lang w:val="en-US"/>
                    </w:rPr>
                    <w:t>:</w:t>
                  </w:r>
                </w:p>
                <w:p w14:paraId="752F057A" w14:textId="4DDD18E1" w:rsidR="00F10B16" w:rsidRPr="00F10B16" w:rsidRDefault="00F10B16" w:rsidP="001434B1">
                  <w:pPr>
                    <w:widowControl w:val="0"/>
                    <w:numPr>
                      <w:ilvl w:val="0"/>
                      <w:numId w:val="74"/>
                    </w:numPr>
                    <w:rPr>
                      <w:bCs/>
                      <w:lang w:val="en-US"/>
                    </w:rPr>
                  </w:pPr>
                  <w:r w:rsidRPr="00F10B16">
                    <w:rPr>
                      <w:bCs/>
                      <w:lang w:val="en-US"/>
                    </w:rPr>
                    <w:t>Standardized, validated and developmentally appropriate </w:t>
                  </w:r>
                </w:p>
                <w:p w14:paraId="27F21ED9" w14:textId="36105F28" w:rsidR="00F10B16" w:rsidRPr="00F10B16" w:rsidRDefault="00F10B16" w:rsidP="001434B1">
                  <w:pPr>
                    <w:widowControl w:val="0"/>
                    <w:numPr>
                      <w:ilvl w:val="0"/>
                      <w:numId w:val="75"/>
                    </w:numPr>
                    <w:rPr>
                      <w:bCs/>
                      <w:lang w:val="en-US"/>
                    </w:rPr>
                  </w:pPr>
                  <w:r w:rsidRPr="00F10B16">
                    <w:rPr>
                      <w:bCs/>
                      <w:lang w:val="en-US"/>
                    </w:rPr>
                    <w:t>Evidence-based and DMHA-approved, when available.</w:t>
                  </w:r>
                </w:p>
                <w:p w14:paraId="1C6D9F17" w14:textId="28D7BB77" w:rsidR="001C0062" w:rsidRPr="00710E40" w:rsidRDefault="00F10B16" w:rsidP="001434B1">
                  <w:pPr>
                    <w:widowControl w:val="0"/>
                    <w:numPr>
                      <w:ilvl w:val="0"/>
                      <w:numId w:val="76"/>
                    </w:numPr>
                    <w:rPr>
                      <w:bCs/>
                      <w:lang w:val="en-US"/>
                    </w:rPr>
                  </w:pPr>
                  <w:r w:rsidRPr="00F10B16">
                    <w:rPr>
                      <w:bCs/>
                      <w:lang w:val="en-US"/>
                    </w:rPr>
                    <w:t>Culturally and linguistically appropriate to accommodate all literacy levels and disabilities.</w:t>
                  </w:r>
                  <w:r w:rsidR="00270B2D">
                    <w:rPr>
                      <w:bCs/>
                      <w:lang w:val="en-US"/>
                    </w:rPr>
                    <w:t xml:space="preserve"> </w:t>
                  </w:r>
                </w:p>
              </w:tc>
              <w:tc>
                <w:tcPr>
                  <w:tcW w:w="1729" w:type="dxa"/>
                </w:tcPr>
                <w:p w14:paraId="347CF45F" w14:textId="59747B57" w:rsidR="001C0062" w:rsidRPr="008D49AE" w:rsidRDefault="008D49AE">
                  <w:pPr>
                    <w:widowControl w:val="0"/>
                    <w:rPr>
                      <w:bCs/>
                    </w:rPr>
                  </w:pPr>
                  <w:r w:rsidRPr="008D49AE">
                    <w:rPr>
                      <w:bCs/>
                    </w:rPr>
                    <w:t>HI 110 Initial Assessment</w:t>
                  </w:r>
                </w:p>
              </w:tc>
            </w:tr>
            <w:tr w:rsidR="001C0062" w14:paraId="56E9EEF1" w14:textId="77777777" w:rsidTr="00AD01FC">
              <w:tc>
                <w:tcPr>
                  <w:tcW w:w="1585" w:type="dxa"/>
                </w:tcPr>
                <w:p w14:paraId="20EC8815" w14:textId="0BB71478" w:rsidR="001C0062" w:rsidRDefault="00863198">
                  <w:pPr>
                    <w:widowControl w:val="0"/>
                    <w:rPr>
                      <w:b/>
                    </w:rPr>
                  </w:pPr>
                  <w:r>
                    <w:rPr>
                      <w:b/>
                    </w:rPr>
                    <w:t>4.d.5</w:t>
                  </w:r>
                </w:p>
              </w:tc>
              <w:tc>
                <w:tcPr>
                  <w:tcW w:w="9450" w:type="dxa"/>
                </w:tcPr>
                <w:p w14:paraId="0A69FEC2" w14:textId="77777777" w:rsidR="00C81B66" w:rsidRPr="00C81B66" w:rsidRDefault="00C81B66" w:rsidP="00C81B66">
                  <w:pPr>
                    <w:widowControl w:val="0"/>
                    <w:rPr>
                      <w:bCs/>
                      <w:lang w:val="en-US"/>
                    </w:rPr>
                  </w:pPr>
                  <w:r w:rsidRPr="00C81B66">
                    <w:rPr>
                      <w:bCs/>
                      <w:lang w:val="en-US"/>
                    </w:rPr>
                    <w:t>Oaklawn selects screening and assessment tools that are evidence-based, reliable and</w:t>
                  </w:r>
                </w:p>
                <w:p w14:paraId="3FED8E06" w14:textId="77777777" w:rsidR="00791F58" w:rsidRDefault="00C81B66" w:rsidP="0017059F">
                  <w:pPr>
                    <w:widowControl w:val="0"/>
                    <w:rPr>
                      <w:bCs/>
                      <w:lang w:val="en-US"/>
                    </w:rPr>
                  </w:pPr>
                  <w:r w:rsidRPr="00C81B66">
                    <w:rPr>
                      <w:bCs/>
                      <w:lang w:val="en-US"/>
                    </w:rPr>
                    <w:t xml:space="preserve">valid, and meet the needs of consumers to guide recommendations for </w:t>
                  </w:r>
                  <w:r w:rsidR="005216DE" w:rsidRPr="00C81B66">
                    <w:rPr>
                      <w:bCs/>
                      <w:lang w:val="en-US"/>
                    </w:rPr>
                    <w:t>appropriate</w:t>
                  </w:r>
                  <w:r w:rsidR="005216DE">
                    <w:rPr>
                      <w:bCs/>
                      <w:lang w:val="en-US"/>
                    </w:rPr>
                    <w:t xml:space="preserve"> </w:t>
                  </w:r>
                  <w:r w:rsidRPr="00C81B66">
                    <w:rPr>
                      <w:bCs/>
                      <w:lang w:val="en-US"/>
                    </w:rPr>
                    <w:t>clinical services for best outcomes.</w:t>
                  </w:r>
                  <w:r w:rsidR="0017059F">
                    <w:rPr>
                      <w:bCs/>
                      <w:lang w:val="en-US"/>
                    </w:rPr>
                    <w:t xml:space="preserve"> Oaklawn has </w:t>
                  </w:r>
                  <w:r w:rsidR="005216DE">
                    <w:rPr>
                      <w:bCs/>
                      <w:lang w:val="en-US"/>
                    </w:rPr>
                    <w:t>reviewed and</w:t>
                  </w:r>
                  <w:r w:rsidR="00AE6FB5">
                    <w:rPr>
                      <w:bCs/>
                      <w:lang w:val="en-US"/>
                    </w:rPr>
                    <w:t xml:space="preserve"> responded to </w:t>
                  </w:r>
                  <w:r w:rsidR="0038172B">
                    <w:rPr>
                      <w:bCs/>
                      <w:lang w:val="en-US"/>
                    </w:rPr>
                    <w:t xml:space="preserve">both </w:t>
                  </w:r>
                  <w:r w:rsidR="0017059F">
                    <w:rPr>
                      <w:bCs/>
                      <w:lang w:val="en-US"/>
                    </w:rPr>
                    <w:t>Attachment F</w:t>
                  </w:r>
                  <w:r w:rsidR="00E102FF">
                    <w:rPr>
                      <w:bCs/>
                      <w:lang w:val="en-US"/>
                    </w:rPr>
                    <w:t>:</w:t>
                  </w:r>
                  <w:r w:rsidR="0017059F">
                    <w:rPr>
                      <w:bCs/>
                      <w:lang w:val="en-US"/>
                    </w:rPr>
                    <w:t xml:space="preserve"> Quality Metrics and Attachment G</w:t>
                  </w:r>
                  <w:r w:rsidR="00E102FF">
                    <w:rPr>
                      <w:bCs/>
                      <w:lang w:val="en-US"/>
                    </w:rPr>
                    <w:t>:</w:t>
                  </w:r>
                  <w:r w:rsidR="0017059F">
                    <w:rPr>
                      <w:bCs/>
                      <w:lang w:val="en-US"/>
                    </w:rPr>
                    <w:t xml:space="preserve"> Evidence</w:t>
                  </w:r>
                  <w:r w:rsidR="00F43EBC">
                    <w:rPr>
                      <w:bCs/>
                      <w:lang w:val="en-US"/>
                    </w:rPr>
                    <w:t xml:space="preserve"> Based Practices</w:t>
                  </w:r>
                  <w:r w:rsidR="005216DE">
                    <w:rPr>
                      <w:bCs/>
                      <w:lang w:val="en-US"/>
                    </w:rPr>
                    <w:t xml:space="preserve">. </w:t>
                  </w:r>
                </w:p>
                <w:p w14:paraId="7F5F8A0E" w14:textId="77777777" w:rsidR="00791F58" w:rsidRDefault="00791F58" w:rsidP="0017059F">
                  <w:pPr>
                    <w:widowControl w:val="0"/>
                    <w:rPr>
                      <w:bCs/>
                      <w:lang w:val="en-US"/>
                    </w:rPr>
                  </w:pPr>
                </w:p>
                <w:p w14:paraId="2D2D57CF" w14:textId="175CB1C9" w:rsidR="001C0062" w:rsidRPr="009824E2" w:rsidRDefault="00740F9A" w:rsidP="00810DDA">
                  <w:pPr>
                    <w:widowControl w:val="0"/>
                    <w:rPr>
                      <w:bCs/>
                    </w:rPr>
                  </w:pPr>
                  <w:r>
                    <w:rPr>
                      <w:bCs/>
                      <w:lang w:val="en-US"/>
                    </w:rPr>
                    <w:t xml:space="preserve">Once the State has </w:t>
                  </w:r>
                  <w:r w:rsidR="002054F8">
                    <w:rPr>
                      <w:bCs/>
                      <w:lang w:val="en-US"/>
                    </w:rPr>
                    <w:t>established the list of screening and assessment tools, as well as evidence</w:t>
                  </w:r>
                  <w:r w:rsidR="00686426">
                    <w:rPr>
                      <w:bCs/>
                      <w:lang w:val="en-US"/>
                    </w:rPr>
                    <w:t>-</w:t>
                  </w:r>
                  <w:r w:rsidR="002054F8">
                    <w:rPr>
                      <w:bCs/>
                      <w:lang w:val="en-US"/>
                    </w:rPr>
                    <w:t xml:space="preserve">based practices- Oaklawn will ensure we have </w:t>
                  </w:r>
                  <w:r w:rsidR="00070A8A">
                    <w:rPr>
                      <w:bCs/>
                      <w:lang w:val="en-US"/>
                    </w:rPr>
                    <w:t>implemented</w:t>
                  </w:r>
                  <w:r w:rsidR="002054F8">
                    <w:rPr>
                      <w:bCs/>
                      <w:lang w:val="en-US"/>
                    </w:rPr>
                    <w:t xml:space="preserve"> those</w:t>
                  </w:r>
                  <w:r w:rsidR="00070A8A">
                    <w:rPr>
                      <w:bCs/>
                      <w:lang w:val="en-US"/>
                    </w:rPr>
                    <w:t>,</w:t>
                  </w:r>
                  <w:r w:rsidR="002054F8">
                    <w:rPr>
                      <w:bCs/>
                      <w:lang w:val="en-US"/>
                    </w:rPr>
                    <w:t xml:space="preserve"> as well as </w:t>
                  </w:r>
                  <w:r w:rsidR="00070A8A">
                    <w:rPr>
                      <w:bCs/>
                      <w:lang w:val="en-US"/>
                    </w:rPr>
                    <w:t xml:space="preserve">any that may be indicated </w:t>
                  </w:r>
                  <w:r w:rsidR="00433A71">
                    <w:rPr>
                      <w:bCs/>
                      <w:lang w:val="en-US"/>
                    </w:rPr>
                    <w:t>by</w:t>
                  </w:r>
                  <w:r w:rsidR="00070A8A">
                    <w:rPr>
                      <w:bCs/>
                      <w:lang w:val="en-US"/>
                    </w:rPr>
                    <w:t xml:space="preserve"> our Community Needs Assessment. </w:t>
                  </w:r>
                </w:p>
              </w:tc>
              <w:tc>
                <w:tcPr>
                  <w:tcW w:w="1729" w:type="dxa"/>
                </w:tcPr>
                <w:p w14:paraId="3F8E734C" w14:textId="4C18F99D" w:rsidR="001C0062" w:rsidRPr="00EA5E68" w:rsidRDefault="00B8303B">
                  <w:pPr>
                    <w:widowControl w:val="0"/>
                    <w:rPr>
                      <w:bCs/>
                    </w:rPr>
                  </w:pPr>
                  <w:r>
                    <w:rPr>
                      <w:bCs/>
                    </w:rPr>
                    <w:lastRenderedPageBreak/>
                    <w:t xml:space="preserve">CS 140 </w:t>
                  </w:r>
                  <w:r w:rsidR="00516F6F">
                    <w:rPr>
                      <w:bCs/>
                    </w:rPr>
                    <w:t xml:space="preserve">Measuring </w:t>
                  </w:r>
                  <w:r>
                    <w:rPr>
                      <w:bCs/>
                    </w:rPr>
                    <w:t xml:space="preserve">Clinical Outcomes </w:t>
                  </w:r>
                </w:p>
              </w:tc>
            </w:tr>
            <w:tr w:rsidR="001C0062" w14:paraId="2964D5F4" w14:textId="77777777" w:rsidTr="00AD01FC">
              <w:tc>
                <w:tcPr>
                  <w:tcW w:w="1585" w:type="dxa"/>
                </w:tcPr>
                <w:p w14:paraId="55A62182" w14:textId="797D7FEA" w:rsidR="001C0062" w:rsidRDefault="00E023D4">
                  <w:pPr>
                    <w:widowControl w:val="0"/>
                    <w:rPr>
                      <w:b/>
                    </w:rPr>
                  </w:pPr>
                  <w:r>
                    <w:rPr>
                      <w:b/>
                    </w:rPr>
                    <w:t>4.d.6</w:t>
                  </w:r>
                </w:p>
              </w:tc>
              <w:tc>
                <w:tcPr>
                  <w:tcW w:w="9450" w:type="dxa"/>
                </w:tcPr>
                <w:p w14:paraId="52673DF0" w14:textId="5A80B7E2" w:rsidR="00FF11E1" w:rsidRDefault="00FF11E1" w:rsidP="00FF11E1">
                  <w:pPr>
                    <w:widowControl w:val="0"/>
                    <w:rPr>
                      <w:bCs/>
                      <w:lang w:val="en-US"/>
                    </w:rPr>
                  </w:pPr>
                  <w:r w:rsidRPr="00FF11E1">
                    <w:rPr>
                      <w:bCs/>
                      <w:lang w:val="en-US"/>
                    </w:rPr>
                    <w:t>Oaklawn employs staff to conduct screening, risk assessment, and behavioral health</w:t>
                  </w:r>
                  <w:r w:rsidR="00672996">
                    <w:rPr>
                      <w:bCs/>
                      <w:lang w:val="en-US"/>
                    </w:rPr>
                    <w:t xml:space="preserve"> </w:t>
                  </w:r>
                  <w:r w:rsidRPr="00FF11E1">
                    <w:rPr>
                      <w:bCs/>
                      <w:lang w:val="en-US"/>
                    </w:rPr>
                    <w:t xml:space="preserve">diagnosis. Clinicians are credentialed to provide these services. </w:t>
                  </w:r>
                </w:p>
                <w:p w14:paraId="29F02452" w14:textId="77777777" w:rsidR="00FF11E1" w:rsidRDefault="00FF11E1" w:rsidP="00FF11E1">
                  <w:pPr>
                    <w:widowControl w:val="0"/>
                    <w:rPr>
                      <w:bCs/>
                      <w:lang w:val="en-US"/>
                    </w:rPr>
                  </w:pPr>
                </w:p>
                <w:p w14:paraId="18F9D4DE" w14:textId="0F46ABBE" w:rsidR="001C0062" w:rsidRDefault="0017059F" w:rsidP="0017059F">
                  <w:pPr>
                    <w:widowControl w:val="0"/>
                    <w:rPr>
                      <w:bCs/>
                      <w:lang w:val="en-US"/>
                    </w:rPr>
                  </w:pPr>
                  <w:r w:rsidRPr="0017059F">
                    <w:rPr>
                      <w:bCs/>
                      <w:lang w:val="en-US"/>
                    </w:rPr>
                    <w:t>Oaklawn utilizes the DSM-5 Cross-Cutting Symptom</w:t>
                  </w:r>
                  <w:r w:rsidR="00EB262E">
                    <w:rPr>
                      <w:bCs/>
                      <w:lang w:val="en-US"/>
                    </w:rPr>
                    <w:t xml:space="preserve"> </w:t>
                  </w:r>
                  <w:r w:rsidRPr="0017059F">
                    <w:rPr>
                      <w:bCs/>
                      <w:lang w:val="en-US"/>
                    </w:rPr>
                    <w:t>Measure for Adults, which screens for tobacco use, unhealthy alcohol use, depression,</w:t>
                  </w:r>
                  <w:r w:rsidR="00EB262E">
                    <w:rPr>
                      <w:bCs/>
                      <w:lang w:val="en-US"/>
                    </w:rPr>
                    <w:t xml:space="preserve"> </w:t>
                  </w:r>
                  <w:r w:rsidRPr="0017059F">
                    <w:rPr>
                      <w:bCs/>
                      <w:lang w:val="en-US"/>
                    </w:rPr>
                    <w:t>and suicide/self-harm. Specific screening for tobacco use is conducted using the</w:t>
                  </w:r>
                  <w:r w:rsidR="00EB262E">
                    <w:rPr>
                      <w:bCs/>
                      <w:lang w:val="en-US"/>
                    </w:rPr>
                    <w:t xml:space="preserve"> </w:t>
                  </w:r>
                  <w:r w:rsidRPr="0017059F">
                    <w:rPr>
                      <w:bCs/>
                      <w:lang w:val="en-US"/>
                    </w:rPr>
                    <w:t>Fagerstrom Test for Nicotine Dependence with protocol for intervention in CS 370. The</w:t>
                  </w:r>
                  <w:r w:rsidR="00EB262E">
                    <w:rPr>
                      <w:bCs/>
                      <w:lang w:val="en-US"/>
                    </w:rPr>
                    <w:t xml:space="preserve"> </w:t>
                  </w:r>
                  <w:r w:rsidRPr="0017059F">
                    <w:rPr>
                      <w:bCs/>
                      <w:lang w:val="en-US"/>
                    </w:rPr>
                    <w:t>Substance Abuse Subtle Screening Inventory (SASSI) is used when indicated and results</w:t>
                  </w:r>
                  <w:r w:rsidR="00EB262E">
                    <w:rPr>
                      <w:bCs/>
                      <w:lang w:val="en-US"/>
                    </w:rPr>
                    <w:t xml:space="preserve"> </w:t>
                  </w:r>
                  <w:r w:rsidR="00456792">
                    <w:rPr>
                      <w:bCs/>
                      <w:lang w:val="en-US"/>
                    </w:rPr>
                    <w:t xml:space="preserve">are </w:t>
                  </w:r>
                  <w:r w:rsidRPr="0017059F">
                    <w:rPr>
                      <w:bCs/>
                      <w:lang w:val="en-US"/>
                    </w:rPr>
                    <w:t xml:space="preserve">incorporated into the diagnostic impression and treatment planning. The Columbia-Suicide Severity Rating Scale (C-SSRS) is embedded in the </w:t>
                  </w:r>
                  <w:r w:rsidR="00A10301">
                    <w:rPr>
                      <w:bCs/>
                      <w:lang w:val="en-US"/>
                    </w:rPr>
                    <w:t>i</w:t>
                  </w:r>
                  <w:r w:rsidRPr="0017059F">
                    <w:rPr>
                      <w:bCs/>
                      <w:lang w:val="en-US"/>
                    </w:rPr>
                    <w:t>ntake assessment in the</w:t>
                  </w:r>
                  <w:r w:rsidR="00EB262E">
                    <w:rPr>
                      <w:bCs/>
                      <w:lang w:val="en-US"/>
                    </w:rPr>
                    <w:t xml:space="preserve"> </w:t>
                  </w:r>
                  <w:r w:rsidRPr="0017059F">
                    <w:rPr>
                      <w:bCs/>
                      <w:lang w:val="en-US"/>
                    </w:rPr>
                    <w:t>electronic health record to screen for suicide risk and immediate</w:t>
                  </w:r>
                  <w:r w:rsidR="00EB262E">
                    <w:rPr>
                      <w:bCs/>
                      <w:lang w:val="en-US"/>
                    </w:rPr>
                    <w:t xml:space="preserve"> </w:t>
                  </w:r>
                  <w:r w:rsidRPr="0017059F">
                    <w:rPr>
                      <w:bCs/>
                      <w:lang w:val="en-US"/>
                    </w:rPr>
                    <w:t>development of a safety</w:t>
                  </w:r>
                  <w:r w:rsidR="00EB262E">
                    <w:rPr>
                      <w:bCs/>
                      <w:lang w:val="en-US"/>
                    </w:rPr>
                    <w:t xml:space="preserve"> </w:t>
                  </w:r>
                  <w:r w:rsidRPr="0017059F">
                    <w:rPr>
                      <w:bCs/>
                      <w:lang w:val="en-US"/>
                    </w:rPr>
                    <w:t xml:space="preserve">plan. </w:t>
                  </w:r>
                  <w:r w:rsidR="00EE5125">
                    <w:rPr>
                      <w:bCs/>
                      <w:lang w:val="en-US"/>
                    </w:rPr>
                    <w:t>Oaklawn</w:t>
                  </w:r>
                  <w:r w:rsidR="003F7101">
                    <w:rPr>
                      <w:bCs/>
                      <w:lang w:val="en-US"/>
                    </w:rPr>
                    <w:t xml:space="preserve"> uses</w:t>
                  </w:r>
                  <w:r w:rsidRPr="0017059F">
                    <w:rPr>
                      <w:bCs/>
                      <w:lang w:val="en-US"/>
                    </w:rPr>
                    <w:t xml:space="preserve"> the PHQ9 to </w:t>
                  </w:r>
                  <w:r w:rsidR="003F7101">
                    <w:rPr>
                      <w:bCs/>
                      <w:lang w:val="en-US"/>
                    </w:rPr>
                    <w:t>screen</w:t>
                  </w:r>
                  <w:r w:rsidRPr="0017059F">
                    <w:rPr>
                      <w:bCs/>
                      <w:lang w:val="en-US"/>
                    </w:rPr>
                    <w:t xml:space="preserve"> for </w:t>
                  </w:r>
                  <w:r w:rsidR="00EE5125">
                    <w:rPr>
                      <w:bCs/>
                      <w:lang w:val="en-US"/>
                    </w:rPr>
                    <w:t xml:space="preserve">and </w:t>
                  </w:r>
                  <w:r w:rsidRPr="0017059F">
                    <w:rPr>
                      <w:bCs/>
                      <w:lang w:val="en-US"/>
                    </w:rPr>
                    <w:t>identify clinical depression</w:t>
                  </w:r>
                  <w:r w:rsidR="00EB262E">
                    <w:rPr>
                      <w:bCs/>
                      <w:lang w:val="en-US"/>
                    </w:rPr>
                    <w:t xml:space="preserve"> </w:t>
                  </w:r>
                  <w:r w:rsidRPr="0017059F">
                    <w:rPr>
                      <w:bCs/>
                      <w:lang w:val="en-US"/>
                    </w:rPr>
                    <w:t>in adults and</w:t>
                  </w:r>
                  <w:r w:rsidR="00490296">
                    <w:rPr>
                      <w:bCs/>
                      <w:lang w:val="en-US"/>
                    </w:rPr>
                    <w:t xml:space="preserve"> </w:t>
                  </w:r>
                  <w:r w:rsidR="00111D63">
                    <w:rPr>
                      <w:bCs/>
                      <w:lang w:val="en-US"/>
                    </w:rPr>
                    <w:t>guides</w:t>
                  </w:r>
                  <w:r w:rsidRPr="0017059F">
                    <w:rPr>
                      <w:bCs/>
                      <w:lang w:val="en-US"/>
                    </w:rPr>
                    <w:t xml:space="preserve"> </w:t>
                  </w:r>
                  <w:r w:rsidR="00111D63">
                    <w:rPr>
                      <w:bCs/>
                      <w:lang w:val="en-US"/>
                    </w:rPr>
                    <w:t>the</w:t>
                  </w:r>
                  <w:r w:rsidRPr="0017059F">
                    <w:rPr>
                      <w:bCs/>
                      <w:lang w:val="en-US"/>
                    </w:rPr>
                    <w:t xml:space="preserve"> treatment planning and intervention</w:t>
                  </w:r>
                  <w:r w:rsidR="00111D63">
                    <w:rPr>
                      <w:bCs/>
                      <w:lang w:val="en-US"/>
                    </w:rPr>
                    <w:t xml:space="preserve">. </w:t>
                  </w:r>
                  <w:r w:rsidR="0097578F">
                    <w:rPr>
                      <w:bCs/>
                      <w:lang w:val="en-US"/>
                    </w:rPr>
                    <w:t>The PHQA is used for youth ages 11-17.</w:t>
                  </w:r>
                  <w:r w:rsidR="43637C53" w:rsidRPr="512C6659">
                    <w:rPr>
                      <w:lang w:val="en-US"/>
                    </w:rPr>
                    <w:t xml:space="preserve"> </w:t>
                  </w:r>
                  <w:r w:rsidRPr="0017059F">
                    <w:rPr>
                      <w:bCs/>
                      <w:lang w:val="en-US"/>
                    </w:rPr>
                    <w:t>Oaklawn</w:t>
                  </w:r>
                  <w:r w:rsidR="00EB262E">
                    <w:rPr>
                      <w:bCs/>
                      <w:lang w:val="en-US"/>
                    </w:rPr>
                    <w:t xml:space="preserve"> </w:t>
                  </w:r>
                  <w:r w:rsidRPr="0017059F">
                    <w:rPr>
                      <w:bCs/>
                      <w:lang w:val="en-US"/>
                    </w:rPr>
                    <w:t xml:space="preserve">provides </w:t>
                  </w:r>
                  <w:r w:rsidRPr="512C6659">
                    <w:rPr>
                      <w:lang w:val="en-US"/>
                    </w:rPr>
                    <w:t>internal</w:t>
                  </w:r>
                  <w:r w:rsidRPr="0017059F">
                    <w:rPr>
                      <w:bCs/>
                      <w:lang w:val="en-US"/>
                    </w:rPr>
                    <w:t xml:space="preserve"> training for staff on Motivational Interviewing and use based on</w:t>
                  </w:r>
                  <w:r w:rsidR="00950E6C">
                    <w:rPr>
                      <w:bCs/>
                      <w:lang w:val="en-US"/>
                    </w:rPr>
                    <w:t xml:space="preserve"> </w:t>
                  </w:r>
                  <w:r w:rsidRPr="0017059F">
                    <w:rPr>
                      <w:bCs/>
                      <w:lang w:val="en-US"/>
                    </w:rPr>
                    <w:t>stage of change.</w:t>
                  </w:r>
                </w:p>
                <w:p w14:paraId="3F352EC3" w14:textId="77777777" w:rsidR="00433A71" w:rsidRDefault="00433A71" w:rsidP="0017059F">
                  <w:pPr>
                    <w:widowControl w:val="0"/>
                    <w:rPr>
                      <w:bCs/>
                      <w:lang w:val="en-US"/>
                    </w:rPr>
                  </w:pPr>
                </w:p>
                <w:p w14:paraId="6160677E" w14:textId="17BD299E" w:rsidR="0005098D" w:rsidRPr="009824E2" w:rsidRDefault="0005098D" w:rsidP="0017059F">
                  <w:pPr>
                    <w:widowControl w:val="0"/>
                    <w:rPr>
                      <w:bCs/>
                    </w:rPr>
                  </w:pPr>
                  <w:r>
                    <w:rPr>
                      <w:bCs/>
                      <w:lang w:val="en-US"/>
                    </w:rPr>
                    <w:t>A</w:t>
                  </w:r>
                  <w:r w:rsidR="00D01781">
                    <w:rPr>
                      <w:bCs/>
                      <w:lang w:val="en-US"/>
                    </w:rPr>
                    <w:t>n extensive l</w:t>
                  </w:r>
                  <w:r>
                    <w:rPr>
                      <w:bCs/>
                      <w:lang w:val="en-US"/>
                    </w:rPr>
                    <w:t xml:space="preserve">ist of the </w:t>
                  </w:r>
                  <w:r w:rsidR="00552C66">
                    <w:rPr>
                      <w:bCs/>
                      <w:lang w:val="en-US"/>
                    </w:rPr>
                    <w:t>evidence</w:t>
                  </w:r>
                  <w:r w:rsidR="00810DDA">
                    <w:rPr>
                      <w:bCs/>
                      <w:lang w:val="en-US"/>
                    </w:rPr>
                    <w:t>-</w:t>
                  </w:r>
                  <w:r w:rsidR="00552C66">
                    <w:rPr>
                      <w:bCs/>
                      <w:lang w:val="en-US"/>
                    </w:rPr>
                    <w:t>based practices</w:t>
                  </w:r>
                  <w:r w:rsidR="00D01781">
                    <w:rPr>
                      <w:bCs/>
                      <w:lang w:val="en-US"/>
                    </w:rPr>
                    <w:t>, assessments, and screeners</w:t>
                  </w:r>
                  <w:r w:rsidR="00552C66">
                    <w:rPr>
                      <w:bCs/>
                      <w:lang w:val="en-US"/>
                    </w:rPr>
                    <w:t xml:space="preserve"> that Oakl</w:t>
                  </w:r>
                  <w:r w:rsidR="00D01781">
                    <w:rPr>
                      <w:bCs/>
                      <w:lang w:val="en-US"/>
                    </w:rPr>
                    <w:t>awn</w:t>
                  </w:r>
                  <w:r w:rsidR="00552C66">
                    <w:rPr>
                      <w:bCs/>
                      <w:lang w:val="en-US"/>
                    </w:rPr>
                    <w:t xml:space="preserve"> uses are included in </w:t>
                  </w:r>
                  <w:r w:rsidR="00D01781">
                    <w:rPr>
                      <w:bCs/>
                      <w:lang w:val="en-US"/>
                    </w:rPr>
                    <w:t>A</w:t>
                  </w:r>
                  <w:r w:rsidR="00552C66">
                    <w:rPr>
                      <w:bCs/>
                      <w:lang w:val="en-US"/>
                    </w:rPr>
                    <w:t xml:space="preserve">ttachment </w:t>
                  </w:r>
                  <w:r w:rsidR="00D01781">
                    <w:rPr>
                      <w:bCs/>
                      <w:lang w:val="en-US"/>
                    </w:rPr>
                    <w:t>F.</w:t>
                  </w:r>
                </w:p>
              </w:tc>
              <w:tc>
                <w:tcPr>
                  <w:tcW w:w="1729" w:type="dxa"/>
                </w:tcPr>
                <w:p w14:paraId="4A6F42DC" w14:textId="670135D4" w:rsidR="004A2509" w:rsidRPr="002A4708" w:rsidRDefault="00316FC0" w:rsidP="004A2509">
                  <w:pPr>
                    <w:widowControl w:val="0"/>
                    <w:rPr>
                      <w:bCs/>
                    </w:rPr>
                  </w:pPr>
                  <w:r>
                    <w:rPr>
                      <w:bCs/>
                    </w:rPr>
                    <w:t>CS 140 Measuring Clinical Outcomes</w:t>
                  </w:r>
                </w:p>
              </w:tc>
            </w:tr>
            <w:tr w:rsidR="001C0062" w14:paraId="13B7E428" w14:textId="77777777" w:rsidTr="00AD01FC">
              <w:tc>
                <w:tcPr>
                  <w:tcW w:w="1585" w:type="dxa"/>
                </w:tcPr>
                <w:p w14:paraId="5A10C9EE" w14:textId="1F09B195" w:rsidR="001C0062" w:rsidRDefault="00E023D4">
                  <w:pPr>
                    <w:widowControl w:val="0"/>
                    <w:rPr>
                      <w:b/>
                    </w:rPr>
                  </w:pPr>
                  <w:r>
                    <w:rPr>
                      <w:b/>
                    </w:rPr>
                    <w:t>4.d.7</w:t>
                  </w:r>
                </w:p>
              </w:tc>
              <w:tc>
                <w:tcPr>
                  <w:tcW w:w="9450" w:type="dxa"/>
                </w:tcPr>
                <w:p w14:paraId="28FFD1EF" w14:textId="58C30710" w:rsidR="001643F7" w:rsidRDefault="0021535A" w:rsidP="0057003D">
                  <w:pPr>
                    <w:widowControl w:val="0"/>
                    <w:tabs>
                      <w:tab w:val="left" w:pos="8426"/>
                    </w:tabs>
                    <w:rPr>
                      <w:bCs/>
                      <w:lang w:val="en-US"/>
                    </w:rPr>
                  </w:pPr>
                  <w:r w:rsidRPr="0021535A">
                    <w:rPr>
                      <w:bCs/>
                      <w:lang w:val="en-US"/>
                    </w:rPr>
                    <w:t>Oaklawn utilizes evidence-based, reliable, and valid screening tools matched for</w:t>
                  </w:r>
                  <w:r w:rsidR="002B6469">
                    <w:rPr>
                      <w:bCs/>
                      <w:lang w:val="en-US"/>
                    </w:rPr>
                    <w:t xml:space="preserve"> </w:t>
                  </w:r>
                  <w:r w:rsidRPr="0021535A">
                    <w:rPr>
                      <w:bCs/>
                      <w:lang w:val="en-US"/>
                    </w:rPr>
                    <w:t>consumer population. Screening tools are selected that have been validated across</w:t>
                  </w:r>
                  <w:r w:rsidR="0057003D">
                    <w:rPr>
                      <w:bCs/>
                      <w:lang w:val="en-US"/>
                    </w:rPr>
                    <w:t xml:space="preserve"> </w:t>
                  </w:r>
                  <w:r w:rsidRPr="0021535A">
                    <w:rPr>
                      <w:bCs/>
                      <w:lang w:val="en-US"/>
                    </w:rPr>
                    <w:t>diverse populations and are standardly provided in English and Spanish when screens</w:t>
                  </w:r>
                  <w:r w:rsidR="0057003D">
                    <w:rPr>
                      <w:bCs/>
                      <w:lang w:val="en-US"/>
                    </w:rPr>
                    <w:t xml:space="preserve"> </w:t>
                  </w:r>
                  <w:r w:rsidRPr="0021535A">
                    <w:rPr>
                      <w:bCs/>
                      <w:lang w:val="en-US"/>
                    </w:rPr>
                    <w:t>include self-report. Staff who do assessments are also provided the Cultural Formulation</w:t>
                  </w:r>
                  <w:r w:rsidR="0057003D">
                    <w:rPr>
                      <w:bCs/>
                      <w:lang w:val="en-US"/>
                    </w:rPr>
                    <w:t xml:space="preserve"> </w:t>
                  </w:r>
                  <w:r w:rsidRPr="0021535A">
                    <w:rPr>
                      <w:bCs/>
                      <w:lang w:val="en-US"/>
                    </w:rPr>
                    <w:t xml:space="preserve">Interview (CFI) from the DSM-5, Section III. </w:t>
                  </w:r>
                </w:p>
                <w:p w14:paraId="3174AF3A" w14:textId="77777777" w:rsidR="001643F7" w:rsidRDefault="001643F7" w:rsidP="0021535A">
                  <w:pPr>
                    <w:widowControl w:val="0"/>
                    <w:rPr>
                      <w:bCs/>
                      <w:lang w:val="en-US"/>
                    </w:rPr>
                  </w:pPr>
                </w:p>
                <w:p w14:paraId="1190A55F" w14:textId="77777777" w:rsidR="00881800" w:rsidRDefault="0021535A" w:rsidP="0021535A">
                  <w:pPr>
                    <w:widowControl w:val="0"/>
                    <w:rPr>
                      <w:bCs/>
                      <w:lang w:val="en-US"/>
                    </w:rPr>
                  </w:pPr>
                  <w:r w:rsidRPr="0021535A">
                    <w:rPr>
                      <w:bCs/>
                      <w:lang w:val="en-US"/>
                    </w:rPr>
                    <w:t>When a consumer identifies Limited English</w:t>
                  </w:r>
                  <w:r w:rsidR="001643F7">
                    <w:rPr>
                      <w:bCs/>
                      <w:lang w:val="en-US"/>
                    </w:rPr>
                    <w:t xml:space="preserve"> </w:t>
                  </w:r>
                  <w:r w:rsidRPr="0021535A">
                    <w:rPr>
                      <w:bCs/>
                      <w:lang w:val="en-US"/>
                    </w:rPr>
                    <w:t>Proficiency or requests a preferred language, an Oaklawn bilingual staff or interpreter can</w:t>
                  </w:r>
                  <w:r w:rsidR="008B2EB4">
                    <w:rPr>
                      <w:bCs/>
                      <w:lang w:val="en-US"/>
                    </w:rPr>
                    <w:t xml:space="preserve"> b</w:t>
                  </w:r>
                  <w:r w:rsidRPr="0021535A">
                    <w:rPr>
                      <w:bCs/>
                      <w:lang w:val="en-US"/>
                    </w:rPr>
                    <w:t>e made available as identified through Oaklawn’s Language Access Resources (policy and</w:t>
                  </w:r>
                  <w:r w:rsidR="008B2EB4">
                    <w:rPr>
                      <w:bCs/>
                      <w:lang w:val="en-US"/>
                    </w:rPr>
                    <w:t xml:space="preserve"> </w:t>
                  </w:r>
                  <w:r w:rsidRPr="0021535A">
                    <w:rPr>
                      <w:bCs/>
                      <w:lang w:val="en-US"/>
                    </w:rPr>
                    <w:t>procedure outlined in CS 625 Language Access). Oaklawn has a broad workforce of</w:t>
                  </w:r>
                  <w:r w:rsidR="008B2EB4">
                    <w:rPr>
                      <w:bCs/>
                      <w:lang w:val="en-US"/>
                    </w:rPr>
                    <w:t xml:space="preserve"> </w:t>
                  </w:r>
                  <w:r w:rsidRPr="0021535A">
                    <w:rPr>
                      <w:bCs/>
                      <w:lang w:val="en-US"/>
                    </w:rPr>
                    <w:t>Spanish bilingual staff who can provide services in Spanish, and a phone Language Line is</w:t>
                  </w:r>
                  <w:r w:rsidR="008B2EB4">
                    <w:rPr>
                      <w:bCs/>
                      <w:lang w:val="en-US"/>
                    </w:rPr>
                    <w:t xml:space="preserve"> </w:t>
                  </w:r>
                  <w:r w:rsidRPr="0021535A">
                    <w:rPr>
                      <w:bCs/>
                      <w:lang w:val="en-US"/>
                    </w:rPr>
                    <w:t xml:space="preserve">used for other languages. </w:t>
                  </w:r>
                </w:p>
                <w:p w14:paraId="21FDA56A" w14:textId="77777777" w:rsidR="00881800" w:rsidRDefault="00881800" w:rsidP="0021535A">
                  <w:pPr>
                    <w:widowControl w:val="0"/>
                    <w:rPr>
                      <w:bCs/>
                      <w:lang w:val="en-US"/>
                    </w:rPr>
                  </w:pPr>
                </w:p>
                <w:p w14:paraId="01DD74B0" w14:textId="7524DB4A" w:rsidR="001C0062" w:rsidRDefault="0021535A" w:rsidP="0021535A">
                  <w:pPr>
                    <w:widowControl w:val="0"/>
                    <w:rPr>
                      <w:bCs/>
                      <w:lang w:val="en-US"/>
                    </w:rPr>
                  </w:pPr>
                  <w:r w:rsidRPr="0021535A">
                    <w:rPr>
                      <w:bCs/>
                      <w:lang w:val="en-US"/>
                    </w:rPr>
                    <w:t>Oaklawn recognizes spirituality as a component of wholeness,</w:t>
                  </w:r>
                  <w:r w:rsidR="008B2EB4">
                    <w:rPr>
                      <w:bCs/>
                      <w:lang w:val="en-US"/>
                    </w:rPr>
                    <w:t xml:space="preserve"> </w:t>
                  </w:r>
                  <w:r w:rsidRPr="0021535A">
                    <w:rPr>
                      <w:bCs/>
                      <w:lang w:val="en-US"/>
                    </w:rPr>
                    <w:t>and screens for inclusion in the planning of services and provides at consumer’s request</w:t>
                  </w:r>
                  <w:r w:rsidR="008B2EB4">
                    <w:rPr>
                      <w:bCs/>
                      <w:lang w:val="en-US"/>
                    </w:rPr>
                    <w:t xml:space="preserve"> </w:t>
                  </w:r>
                  <w:r w:rsidRPr="0021535A">
                    <w:rPr>
                      <w:bCs/>
                      <w:lang w:val="en-US"/>
                    </w:rPr>
                    <w:t>an opportunity to review spiritual and/or religious beliefs to incorporate into treatment</w:t>
                  </w:r>
                  <w:r w:rsidR="008B2EB4">
                    <w:rPr>
                      <w:bCs/>
                      <w:lang w:val="en-US"/>
                    </w:rPr>
                    <w:t xml:space="preserve"> </w:t>
                  </w:r>
                  <w:r w:rsidRPr="0021535A">
                    <w:rPr>
                      <w:bCs/>
                      <w:lang w:val="en-US"/>
                    </w:rPr>
                    <w:t>planning and services.</w:t>
                  </w:r>
                </w:p>
                <w:p w14:paraId="5027E6FF" w14:textId="77777777" w:rsidR="00832A8C" w:rsidRDefault="00832A8C" w:rsidP="00832A8C">
                  <w:pPr>
                    <w:widowControl w:val="0"/>
                    <w:rPr>
                      <w:bCs/>
                      <w:lang w:val="en-US"/>
                    </w:rPr>
                  </w:pPr>
                </w:p>
                <w:p w14:paraId="3DE1C002" w14:textId="6AB46CD8" w:rsidR="00832A8C" w:rsidRPr="00832A8C" w:rsidRDefault="00832A8C" w:rsidP="00832A8C">
                  <w:pPr>
                    <w:widowControl w:val="0"/>
                    <w:rPr>
                      <w:bCs/>
                      <w:lang w:val="en-US"/>
                    </w:rPr>
                  </w:pPr>
                  <w:r w:rsidRPr="00832A8C">
                    <w:rPr>
                      <w:bCs/>
                      <w:lang w:val="en-US"/>
                    </w:rPr>
                    <w:t>Oaklawn provide</w:t>
                  </w:r>
                  <w:r>
                    <w:rPr>
                      <w:bCs/>
                      <w:lang w:val="en-US"/>
                    </w:rPr>
                    <w:t>s</w:t>
                  </w:r>
                  <w:r w:rsidRPr="00832A8C">
                    <w:rPr>
                      <w:bCs/>
                      <w:lang w:val="en-US"/>
                    </w:rPr>
                    <w:t xml:space="preserve"> auxiliary aids and services to individuals with disabilities free of charge and in a timely manner. These may include sign language interpretation, large print materials and remote video interpreting services. </w:t>
                  </w:r>
                </w:p>
                <w:p w14:paraId="0E44AA79" w14:textId="77777777" w:rsidR="00832A8C" w:rsidRDefault="00832A8C" w:rsidP="00832A8C">
                  <w:pPr>
                    <w:widowControl w:val="0"/>
                    <w:rPr>
                      <w:bCs/>
                      <w:lang w:val="en-US"/>
                    </w:rPr>
                  </w:pPr>
                </w:p>
                <w:p w14:paraId="0E884FE8" w14:textId="77777777" w:rsidR="00F16AB6" w:rsidRDefault="00832A8C" w:rsidP="00832A8C">
                  <w:pPr>
                    <w:widowControl w:val="0"/>
                    <w:rPr>
                      <w:bCs/>
                      <w:lang w:val="en-US"/>
                    </w:rPr>
                  </w:pPr>
                  <w:r w:rsidRPr="00832A8C">
                    <w:rPr>
                      <w:bCs/>
                      <w:lang w:val="en-US"/>
                    </w:rPr>
                    <w:t>Oaklawn posts language assistance taglines in the top 15 languages spoken by individuals with limited English proficiency in Indiana that indicate the availability of language assistance.</w:t>
                  </w:r>
                </w:p>
                <w:p w14:paraId="030F2A4A" w14:textId="77777777" w:rsidR="00F16AB6" w:rsidRDefault="00F16AB6" w:rsidP="00832A8C">
                  <w:pPr>
                    <w:widowControl w:val="0"/>
                    <w:rPr>
                      <w:bCs/>
                      <w:lang w:val="en-US"/>
                    </w:rPr>
                  </w:pPr>
                </w:p>
                <w:p w14:paraId="188FD782" w14:textId="15748105" w:rsidR="00832A8C" w:rsidRPr="00832A8C" w:rsidRDefault="00F16AB6" w:rsidP="00832A8C">
                  <w:pPr>
                    <w:widowControl w:val="0"/>
                    <w:rPr>
                      <w:bCs/>
                      <w:lang w:val="en-US"/>
                    </w:rPr>
                  </w:pPr>
                  <w:r>
                    <w:rPr>
                      <w:bCs/>
                      <w:lang w:val="en-US"/>
                    </w:rPr>
                    <w:t>Oaklawn uses Propio, as described in criterion 1.d.1</w:t>
                  </w:r>
                  <w:r w:rsidR="008747C3">
                    <w:rPr>
                      <w:bCs/>
                      <w:lang w:val="en-US"/>
                    </w:rPr>
                    <w:t xml:space="preserve"> and 1.d.2</w:t>
                  </w:r>
                  <w:r>
                    <w:rPr>
                      <w:bCs/>
                      <w:lang w:val="en-US"/>
                    </w:rPr>
                    <w:t>, and</w:t>
                  </w:r>
                  <w:r w:rsidRPr="00F16AB6">
                    <w:rPr>
                      <w:bCs/>
                    </w:rPr>
                    <w:t xml:space="preserve"> maintains Business Associate Agreements with contractors and vendors to ensure compliance with HIPAA and 42CFR2 related to the confidentiality of client information, required notifications and breach response. </w:t>
                  </w:r>
                </w:p>
                <w:p w14:paraId="511F992F" w14:textId="5AAE6BCD" w:rsidR="005467ED" w:rsidRPr="009824E2" w:rsidRDefault="005467ED" w:rsidP="005467ED">
                  <w:pPr>
                    <w:widowControl w:val="0"/>
                    <w:rPr>
                      <w:bCs/>
                    </w:rPr>
                  </w:pPr>
                </w:p>
              </w:tc>
              <w:tc>
                <w:tcPr>
                  <w:tcW w:w="1729" w:type="dxa"/>
                </w:tcPr>
                <w:p w14:paraId="33E84162" w14:textId="77777777" w:rsidR="001C0062" w:rsidRDefault="008747C3">
                  <w:pPr>
                    <w:widowControl w:val="0"/>
                    <w:rPr>
                      <w:bCs/>
                    </w:rPr>
                  </w:pPr>
                  <w:r w:rsidRPr="008747C3">
                    <w:rPr>
                      <w:bCs/>
                    </w:rPr>
                    <w:lastRenderedPageBreak/>
                    <w:t>CS 165 Language Access</w:t>
                  </w:r>
                </w:p>
                <w:p w14:paraId="3897AE5B" w14:textId="77777777" w:rsidR="003B6C5E" w:rsidRDefault="003B6C5E">
                  <w:pPr>
                    <w:widowControl w:val="0"/>
                    <w:rPr>
                      <w:bCs/>
                    </w:rPr>
                  </w:pPr>
                </w:p>
                <w:p w14:paraId="1C822D39" w14:textId="7FCB42A3" w:rsidR="003B6C5E" w:rsidRDefault="003B6C5E">
                  <w:pPr>
                    <w:widowControl w:val="0"/>
                    <w:rPr>
                      <w:bCs/>
                    </w:rPr>
                  </w:pPr>
                  <w:r>
                    <w:rPr>
                      <w:bCs/>
                    </w:rPr>
                    <w:t>HI 110 Initial Assessment Form</w:t>
                  </w:r>
                </w:p>
                <w:p w14:paraId="40656A66" w14:textId="77777777" w:rsidR="00C865F9" w:rsidRDefault="00C865F9">
                  <w:pPr>
                    <w:widowControl w:val="0"/>
                    <w:rPr>
                      <w:bCs/>
                    </w:rPr>
                  </w:pPr>
                </w:p>
                <w:p w14:paraId="4444853A" w14:textId="2633386B" w:rsidR="00C865F9" w:rsidRPr="008747C3" w:rsidRDefault="00C865F9">
                  <w:pPr>
                    <w:widowControl w:val="0"/>
                    <w:rPr>
                      <w:bCs/>
                    </w:rPr>
                  </w:pPr>
                  <w:r w:rsidRPr="00C865F9">
                    <w:rPr>
                      <w:bCs/>
                      <w:lang w:val="en-US"/>
                    </w:rPr>
                    <w:t>Self-Report Form</w:t>
                  </w:r>
                </w:p>
              </w:tc>
            </w:tr>
            <w:tr w:rsidR="001C0062" w14:paraId="473DD5FC" w14:textId="77777777" w:rsidTr="00AD01FC">
              <w:tc>
                <w:tcPr>
                  <w:tcW w:w="1585" w:type="dxa"/>
                </w:tcPr>
                <w:p w14:paraId="134BED88" w14:textId="79D91F95" w:rsidR="001C0062" w:rsidRDefault="00DA53DB">
                  <w:pPr>
                    <w:widowControl w:val="0"/>
                    <w:rPr>
                      <w:b/>
                    </w:rPr>
                  </w:pPr>
                  <w:r>
                    <w:rPr>
                      <w:b/>
                    </w:rPr>
                    <w:t>4.d.8</w:t>
                  </w:r>
                </w:p>
              </w:tc>
              <w:tc>
                <w:tcPr>
                  <w:tcW w:w="9450" w:type="dxa"/>
                </w:tcPr>
                <w:p w14:paraId="09B36696" w14:textId="44454A26" w:rsidR="00940262" w:rsidRPr="00940262" w:rsidRDefault="00940262" w:rsidP="00940262">
                  <w:pPr>
                    <w:widowControl w:val="0"/>
                    <w:tabs>
                      <w:tab w:val="left" w:pos="2520"/>
                    </w:tabs>
                    <w:rPr>
                      <w:bCs/>
                      <w:lang w:val="en-US"/>
                    </w:rPr>
                  </w:pPr>
                  <w:r w:rsidRPr="00940262">
                    <w:rPr>
                      <w:bCs/>
                      <w:lang w:val="en-US"/>
                    </w:rPr>
                    <w:t xml:space="preserve">For consumers who enter services through the </w:t>
                  </w:r>
                  <w:r>
                    <w:rPr>
                      <w:bCs/>
                      <w:lang w:val="en-US"/>
                    </w:rPr>
                    <w:t>Open Access Clinic</w:t>
                  </w:r>
                  <w:r w:rsidRPr="00940262">
                    <w:rPr>
                      <w:bCs/>
                      <w:lang w:val="en-US"/>
                    </w:rPr>
                    <w:t>, the initial assessment</w:t>
                  </w:r>
                </w:p>
                <w:p w14:paraId="42732F75" w14:textId="77777777" w:rsidR="00940262" w:rsidRPr="00940262" w:rsidRDefault="00940262" w:rsidP="00940262">
                  <w:pPr>
                    <w:widowControl w:val="0"/>
                    <w:tabs>
                      <w:tab w:val="left" w:pos="2520"/>
                    </w:tabs>
                    <w:rPr>
                      <w:bCs/>
                      <w:lang w:val="en-US"/>
                    </w:rPr>
                  </w:pPr>
                  <w:r w:rsidRPr="00940262">
                    <w:rPr>
                      <w:bCs/>
                      <w:lang w:val="en-US"/>
                    </w:rPr>
                    <w:t>screens and assesses for unsafe or problematic substance use, including, when</w:t>
                  </w:r>
                </w:p>
                <w:p w14:paraId="57F0775B" w14:textId="77777777" w:rsidR="00940262" w:rsidRPr="00940262" w:rsidRDefault="00940262" w:rsidP="00940262">
                  <w:pPr>
                    <w:widowControl w:val="0"/>
                    <w:tabs>
                      <w:tab w:val="left" w:pos="2520"/>
                    </w:tabs>
                    <w:rPr>
                      <w:bCs/>
                      <w:lang w:val="en-US"/>
                    </w:rPr>
                  </w:pPr>
                  <w:r w:rsidRPr="00940262">
                    <w:rPr>
                      <w:bCs/>
                      <w:lang w:val="en-US"/>
                    </w:rPr>
                    <w:t>appropriate, the use of the Substance Abuse Subtle Screening Inventory (SASSI). The</w:t>
                  </w:r>
                </w:p>
                <w:p w14:paraId="3F1FC323" w14:textId="77777777" w:rsidR="00940262" w:rsidRPr="00940262" w:rsidRDefault="00940262" w:rsidP="00940262">
                  <w:pPr>
                    <w:widowControl w:val="0"/>
                    <w:tabs>
                      <w:tab w:val="left" w:pos="2520"/>
                    </w:tabs>
                    <w:rPr>
                      <w:bCs/>
                      <w:lang w:val="en-US"/>
                    </w:rPr>
                  </w:pPr>
                  <w:r w:rsidRPr="00940262">
                    <w:rPr>
                      <w:bCs/>
                      <w:lang w:val="en-US"/>
                    </w:rPr>
                    <w:t>assessment process includes screening for tobacco/nicotine use (Fagerstrom Test for</w:t>
                  </w:r>
                </w:p>
                <w:p w14:paraId="03FF5961" w14:textId="77777777" w:rsidR="001C0062" w:rsidRDefault="00940262" w:rsidP="00940262">
                  <w:pPr>
                    <w:widowControl w:val="0"/>
                    <w:tabs>
                      <w:tab w:val="left" w:pos="2520"/>
                    </w:tabs>
                    <w:rPr>
                      <w:bCs/>
                      <w:lang w:val="en-US"/>
                    </w:rPr>
                  </w:pPr>
                  <w:r w:rsidRPr="00940262">
                    <w:rPr>
                      <w:bCs/>
                      <w:lang w:val="en-US"/>
                    </w:rPr>
                    <w:t xml:space="preserve">Nicotine Dependence). Through community outreach efforts, a </w:t>
                  </w:r>
                  <w:r w:rsidR="008158ED">
                    <w:rPr>
                      <w:bCs/>
                      <w:lang w:val="en-US"/>
                    </w:rPr>
                    <w:t>peer support specialist/recovery coach</w:t>
                  </w:r>
                  <w:r w:rsidRPr="00940262">
                    <w:rPr>
                      <w:bCs/>
                      <w:lang w:val="en-US"/>
                    </w:rPr>
                    <w:t xml:space="preserve"> or </w:t>
                  </w:r>
                  <w:r w:rsidR="00645C23" w:rsidRPr="00940262">
                    <w:rPr>
                      <w:bCs/>
                      <w:lang w:val="en-US"/>
                    </w:rPr>
                    <w:t>housing outreach</w:t>
                  </w:r>
                  <w:r w:rsidRPr="00940262">
                    <w:rPr>
                      <w:bCs/>
                      <w:lang w:val="en-US"/>
                    </w:rPr>
                    <w:t xml:space="preserve"> representative may provide an initial brief intervention, including </w:t>
                  </w:r>
                  <w:r w:rsidR="00645C23" w:rsidRPr="00940262">
                    <w:rPr>
                      <w:bCs/>
                      <w:lang w:val="en-US"/>
                    </w:rPr>
                    <w:t>Motivational Interviewing</w:t>
                  </w:r>
                  <w:r w:rsidRPr="00940262">
                    <w:rPr>
                      <w:bCs/>
                      <w:lang w:val="en-US"/>
                    </w:rPr>
                    <w:t>, and then refer for a full assessment. If, at any time, a provider providing</w:t>
                  </w:r>
                  <w:r w:rsidR="00645C23">
                    <w:rPr>
                      <w:bCs/>
                      <w:lang w:val="en-US"/>
                    </w:rPr>
                    <w:t xml:space="preserve"> </w:t>
                  </w:r>
                  <w:r w:rsidRPr="00940262">
                    <w:rPr>
                      <w:bCs/>
                      <w:lang w:val="en-US"/>
                    </w:rPr>
                    <w:t>treatment for another need identifies unsafe or problematic substance use, a brief</w:t>
                  </w:r>
                  <w:r w:rsidR="00645C23">
                    <w:rPr>
                      <w:bCs/>
                      <w:lang w:val="en-US"/>
                    </w:rPr>
                    <w:t xml:space="preserve"> </w:t>
                  </w:r>
                  <w:r w:rsidRPr="00940262">
                    <w:rPr>
                      <w:bCs/>
                      <w:lang w:val="en-US"/>
                    </w:rPr>
                    <w:t>intervention and a referral for a full assessment can be made.</w:t>
                  </w:r>
                </w:p>
                <w:p w14:paraId="0B94A8C5" w14:textId="77777777" w:rsidR="0009000C" w:rsidRDefault="0009000C" w:rsidP="00940262">
                  <w:pPr>
                    <w:widowControl w:val="0"/>
                    <w:tabs>
                      <w:tab w:val="left" w:pos="2520"/>
                    </w:tabs>
                    <w:rPr>
                      <w:bCs/>
                      <w:lang w:val="en-US"/>
                    </w:rPr>
                  </w:pPr>
                </w:p>
                <w:p w14:paraId="62E4409D" w14:textId="2B943FE8" w:rsidR="0009000C" w:rsidRPr="00645C23" w:rsidRDefault="0009000C" w:rsidP="00940262">
                  <w:pPr>
                    <w:widowControl w:val="0"/>
                    <w:tabs>
                      <w:tab w:val="left" w:pos="2520"/>
                    </w:tabs>
                    <w:rPr>
                      <w:bCs/>
                      <w:lang w:val="en-US"/>
                    </w:rPr>
                  </w:pPr>
                  <w:r>
                    <w:rPr>
                      <w:bCs/>
                      <w:lang w:val="en-US"/>
                    </w:rPr>
                    <w:t>Additionally, staff call the mobile opiate or the mobile crisis team to assist with urgent needs</w:t>
                  </w:r>
                  <w:r w:rsidR="004D183F">
                    <w:rPr>
                      <w:bCs/>
                      <w:lang w:val="en-US"/>
                    </w:rPr>
                    <w:t xml:space="preserve"> related to substance use</w:t>
                  </w:r>
                  <w:r>
                    <w:rPr>
                      <w:bCs/>
                      <w:lang w:val="en-US"/>
                    </w:rPr>
                    <w:t>.</w:t>
                  </w:r>
                  <w:r w:rsidR="004D183F">
                    <w:rPr>
                      <w:bCs/>
                      <w:lang w:val="en-US"/>
                    </w:rPr>
                    <w:t xml:space="preserve"> Peer support professionals respond</w:t>
                  </w:r>
                  <w:r w:rsidR="00C83A02">
                    <w:rPr>
                      <w:bCs/>
                      <w:lang w:val="en-US"/>
                    </w:rPr>
                    <w:t xml:space="preserve"> and</w:t>
                  </w:r>
                  <w:r>
                    <w:rPr>
                      <w:bCs/>
                      <w:lang w:val="en-US"/>
                    </w:rPr>
                    <w:t xml:space="preserve"> help </w:t>
                  </w:r>
                  <w:r w:rsidR="00CF2F1D">
                    <w:rPr>
                      <w:bCs/>
                      <w:lang w:val="en-US"/>
                    </w:rPr>
                    <w:t>assist with care coordination and</w:t>
                  </w:r>
                  <w:r w:rsidR="00FF1DBB">
                    <w:rPr>
                      <w:bCs/>
                      <w:lang w:val="en-US"/>
                    </w:rPr>
                    <w:t>/or</w:t>
                  </w:r>
                  <w:r w:rsidR="00CF2F1D">
                    <w:rPr>
                      <w:bCs/>
                      <w:lang w:val="en-US"/>
                    </w:rPr>
                    <w:t xml:space="preserve"> escalation of care (residential, withdrawal, </w:t>
                  </w:r>
                  <w:r w:rsidR="00FF1DBB">
                    <w:rPr>
                      <w:bCs/>
                      <w:lang w:val="en-US"/>
                    </w:rPr>
                    <w:t>crisis stabilization unit, etc</w:t>
                  </w:r>
                  <w:r w:rsidR="00D32CE5">
                    <w:rPr>
                      <w:bCs/>
                      <w:lang w:val="en-US"/>
                    </w:rPr>
                    <w:t>.</w:t>
                  </w:r>
                  <w:r w:rsidR="00FF1DBB">
                    <w:rPr>
                      <w:bCs/>
                      <w:lang w:val="en-US"/>
                    </w:rPr>
                    <w:t xml:space="preserve">) </w:t>
                  </w:r>
                  <w:r w:rsidR="006E22A9">
                    <w:rPr>
                      <w:bCs/>
                      <w:lang w:val="en-US"/>
                    </w:rPr>
                    <w:t xml:space="preserve">in alignment with </w:t>
                  </w:r>
                  <w:r w:rsidR="00CB0051">
                    <w:rPr>
                      <w:bCs/>
                      <w:lang w:val="en-US"/>
                    </w:rPr>
                    <w:t>client</w:t>
                  </w:r>
                  <w:r w:rsidR="006E22A9">
                    <w:rPr>
                      <w:bCs/>
                      <w:lang w:val="en-US"/>
                    </w:rPr>
                    <w:t xml:space="preserve"> needs and preferences.</w:t>
                  </w:r>
                  <w:r w:rsidR="00ED3796">
                    <w:rPr>
                      <w:bCs/>
                      <w:lang w:val="en-US"/>
                    </w:rPr>
                    <w:t xml:space="preserve"> </w:t>
                  </w:r>
                  <w:r w:rsidR="008431D1">
                    <w:rPr>
                      <w:bCs/>
                      <w:lang w:val="en-US"/>
                    </w:rPr>
                    <w:t xml:space="preserve">If preliminary triage and screening identifies immediate threats to the safety of the person receiving services, Oaklawn </w:t>
                  </w:r>
                  <w:r w:rsidR="00207027">
                    <w:rPr>
                      <w:bCs/>
                      <w:lang w:val="en-US"/>
                    </w:rPr>
                    <w:t>takes steps as described in criterion 2.b.1.</w:t>
                  </w:r>
                  <w:r w:rsidR="002043D7">
                    <w:rPr>
                      <w:bCs/>
                      <w:lang w:val="en-US"/>
                    </w:rPr>
                    <w:t xml:space="preserve"> </w:t>
                  </w:r>
                  <w:r w:rsidR="00996768">
                    <w:rPr>
                      <w:bCs/>
                      <w:lang w:val="en-US"/>
                    </w:rPr>
                    <w:t xml:space="preserve">Open Access staff receive training to identify high risk substance use behaviors and escalate care immediately when needed.  </w:t>
                  </w:r>
                </w:p>
              </w:tc>
              <w:tc>
                <w:tcPr>
                  <w:tcW w:w="1729" w:type="dxa"/>
                </w:tcPr>
                <w:p w14:paraId="65E5048B" w14:textId="77777777" w:rsidR="0009000C" w:rsidRPr="0009000C" w:rsidRDefault="0009000C" w:rsidP="0009000C">
                  <w:pPr>
                    <w:widowControl w:val="0"/>
                    <w:rPr>
                      <w:bCs/>
                      <w:lang w:val="en-US"/>
                    </w:rPr>
                  </w:pPr>
                  <w:r w:rsidRPr="0009000C">
                    <w:rPr>
                      <w:bCs/>
                      <w:lang w:val="en-US"/>
                    </w:rPr>
                    <w:t>HI 150 Planning Care, Treatment</w:t>
                  </w:r>
                </w:p>
                <w:p w14:paraId="1DEC252F" w14:textId="77777777" w:rsidR="0009000C" w:rsidRPr="0009000C" w:rsidRDefault="0009000C" w:rsidP="0009000C">
                  <w:pPr>
                    <w:widowControl w:val="0"/>
                    <w:rPr>
                      <w:bCs/>
                      <w:lang w:val="en-US"/>
                    </w:rPr>
                  </w:pPr>
                  <w:r w:rsidRPr="0009000C">
                    <w:rPr>
                      <w:bCs/>
                      <w:lang w:val="en-US"/>
                    </w:rPr>
                    <w:t>and Services</w:t>
                  </w:r>
                </w:p>
                <w:p w14:paraId="73172129" w14:textId="77777777" w:rsidR="0009000C" w:rsidRPr="0009000C" w:rsidRDefault="0009000C" w:rsidP="0009000C">
                  <w:pPr>
                    <w:widowControl w:val="0"/>
                    <w:rPr>
                      <w:bCs/>
                      <w:lang w:val="en-US"/>
                    </w:rPr>
                  </w:pPr>
                </w:p>
                <w:p w14:paraId="74065CB9" w14:textId="33202423" w:rsidR="0009000C" w:rsidRPr="0009000C" w:rsidRDefault="0009000C" w:rsidP="0009000C">
                  <w:pPr>
                    <w:widowControl w:val="0"/>
                    <w:rPr>
                      <w:bCs/>
                      <w:lang w:val="en-US"/>
                    </w:rPr>
                  </w:pPr>
                  <w:r w:rsidRPr="0009000C">
                    <w:rPr>
                      <w:bCs/>
                      <w:lang w:val="en-US"/>
                    </w:rPr>
                    <w:t xml:space="preserve">Initial </w:t>
                  </w:r>
                </w:p>
                <w:p w14:paraId="075B4A01" w14:textId="525DD021" w:rsidR="0009000C" w:rsidRDefault="0009000C" w:rsidP="0009000C">
                  <w:pPr>
                    <w:widowControl w:val="0"/>
                    <w:rPr>
                      <w:bCs/>
                      <w:lang w:val="en-US"/>
                    </w:rPr>
                  </w:pPr>
                  <w:r w:rsidRPr="0009000C">
                    <w:rPr>
                      <w:bCs/>
                      <w:lang w:val="en-US"/>
                    </w:rPr>
                    <w:t>Assessment</w:t>
                  </w:r>
                </w:p>
                <w:p w14:paraId="65652250" w14:textId="77777777" w:rsidR="00106A86" w:rsidRDefault="00106A86" w:rsidP="0009000C">
                  <w:pPr>
                    <w:widowControl w:val="0"/>
                    <w:rPr>
                      <w:bCs/>
                      <w:lang w:val="en-US"/>
                    </w:rPr>
                  </w:pPr>
                </w:p>
                <w:p w14:paraId="488353B1" w14:textId="26754C7F" w:rsidR="00106A86" w:rsidRPr="0009000C" w:rsidRDefault="00106A86" w:rsidP="0009000C">
                  <w:pPr>
                    <w:widowControl w:val="0"/>
                    <w:rPr>
                      <w:bCs/>
                      <w:lang w:val="en-US"/>
                    </w:rPr>
                  </w:pPr>
                  <w:r>
                    <w:rPr>
                      <w:bCs/>
                      <w:lang w:val="en-US"/>
                    </w:rPr>
                    <w:t>CS 12</w:t>
                  </w:r>
                  <w:r w:rsidR="00BD7CB8">
                    <w:rPr>
                      <w:bCs/>
                      <w:lang w:val="en-US"/>
                    </w:rPr>
                    <w:t>0</w:t>
                  </w:r>
                  <w:r>
                    <w:rPr>
                      <w:bCs/>
                      <w:lang w:val="en-US"/>
                    </w:rPr>
                    <w:t xml:space="preserve"> Crisis Services</w:t>
                  </w:r>
                </w:p>
                <w:p w14:paraId="590E7F22" w14:textId="77777777" w:rsidR="0009000C" w:rsidRPr="0009000C" w:rsidRDefault="0009000C" w:rsidP="0009000C">
                  <w:pPr>
                    <w:widowControl w:val="0"/>
                    <w:rPr>
                      <w:bCs/>
                      <w:lang w:val="en-US"/>
                    </w:rPr>
                  </w:pPr>
                </w:p>
                <w:p w14:paraId="4D344136" w14:textId="77777777" w:rsidR="0052297D" w:rsidRDefault="0009000C" w:rsidP="0009000C">
                  <w:pPr>
                    <w:widowControl w:val="0"/>
                    <w:rPr>
                      <w:bCs/>
                      <w:lang w:val="en-US"/>
                    </w:rPr>
                  </w:pPr>
                  <w:r w:rsidRPr="0009000C">
                    <w:rPr>
                      <w:bCs/>
                      <w:lang w:val="en-US"/>
                    </w:rPr>
                    <w:t>CS 320 Tobacco/</w:t>
                  </w:r>
                </w:p>
                <w:p w14:paraId="698FA871" w14:textId="4FB0D04F" w:rsidR="001C0062" w:rsidRPr="00BD7CB8" w:rsidRDefault="0009000C" w:rsidP="0009000C">
                  <w:pPr>
                    <w:widowControl w:val="0"/>
                    <w:rPr>
                      <w:bCs/>
                      <w:lang w:val="en-US"/>
                    </w:rPr>
                  </w:pPr>
                  <w:r w:rsidRPr="0009000C">
                    <w:rPr>
                      <w:bCs/>
                      <w:lang w:val="en-US"/>
                    </w:rPr>
                    <w:t>Nicotine</w:t>
                  </w:r>
                </w:p>
              </w:tc>
            </w:tr>
            <w:tr w:rsidR="001C0062" w14:paraId="33CE2918" w14:textId="77777777" w:rsidTr="00AD01FC">
              <w:tc>
                <w:tcPr>
                  <w:tcW w:w="1585" w:type="dxa"/>
                </w:tcPr>
                <w:p w14:paraId="76B199D7" w14:textId="797011E0" w:rsidR="001C0062" w:rsidRDefault="006E4F78" w:rsidP="00A731A6">
                  <w:pPr>
                    <w:widowControl w:val="0"/>
                    <w:rPr>
                      <w:b/>
                    </w:rPr>
                  </w:pPr>
                  <w:r>
                    <w:rPr>
                      <w:b/>
                    </w:rPr>
                    <w:t>4.e.1</w:t>
                  </w:r>
                </w:p>
              </w:tc>
              <w:tc>
                <w:tcPr>
                  <w:tcW w:w="9450" w:type="dxa"/>
                </w:tcPr>
                <w:p w14:paraId="1667B482" w14:textId="53E45267" w:rsidR="001C0062" w:rsidRPr="009824E2" w:rsidRDefault="004C65B7">
                  <w:pPr>
                    <w:widowControl w:val="0"/>
                    <w:rPr>
                      <w:bCs/>
                    </w:rPr>
                  </w:pPr>
                  <w:r w:rsidRPr="004C65B7">
                    <w:rPr>
                      <w:bCs/>
                    </w:rPr>
                    <w:t xml:space="preserve">Oaklawn provides this service directly. HI 150 Planning Care, Treatment and Services states: "An individualized treatment plan is created for every client who seeks ongoing care, treatment, and/or services. The plan is based on the assessed needs of the client, the client's preferences, and the clinical, rehabilitative, and other treatments/services most appropriate to assist in meeting the plan's goals. An interdisciplinary and person-centered approach that includes the client and family and collaborates with others (when warranted) is utilized. The </w:t>
                  </w:r>
                  <w:r w:rsidRPr="004C65B7">
                    <w:rPr>
                      <w:bCs/>
                    </w:rPr>
                    <w:lastRenderedPageBreak/>
                    <w:t>strengths, limitations, and needs of the client and of the client's support system are incorporated. The plan reflects Oaklawn's mission, vision, values, and expertise in a manner that also respects the client's goals, family, culture, and unique experience."</w:t>
                  </w:r>
                </w:p>
              </w:tc>
              <w:tc>
                <w:tcPr>
                  <w:tcW w:w="1729" w:type="dxa"/>
                </w:tcPr>
                <w:p w14:paraId="5C4775EF" w14:textId="77777777" w:rsidR="001C0062" w:rsidRPr="005178CE" w:rsidRDefault="004C65B7">
                  <w:pPr>
                    <w:widowControl w:val="0"/>
                    <w:rPr>
                      <w:bCs/>
                    </w:rPr>
                  </w:pPr>
                  <w:r w:rsidRPr="005178CE">
                    <w:rPr>
                      <w:bCs/>
                    </w:rPr>
                    <w:lastRenderedPageBreak/>
                    <w:t>HI 150 Planning Care, Treatment and Services</w:t>
                  </w:r>
                </w:p>
                <w:p w14:paraId="789AF962" w14:textId="77777777" w:rsidR="004C65B7" w:rsidRDefault="004C65B7">
                  <w:pPr>
                    <w:widowControl w:val="0"/>
                    <w:rPr>
                      <w:b/>
                    </w:rPr>
                  </w:pPr>
                </w:p>
                <w:p w14:paraId="2384AC2E" w14:textId="43182462" w:rsidR="004C65B7" w:rsidRDefault="004C65B7">
                  <w:pPr>
                    <w:widowControl w:val="0"/>
                    <w:rPr>
                      <w:b/>
                    </w:rPr>
                  </w:pPr>
                </w:p>
              </w:tc>
            </w:tr>
            <w:tr w:rsidR="00DA53DB" w14:paraId="4139496F" w14:textId="77777777" w:rsidTr="00AD01FC">
              <w:tc>
                <w:tcPr>
                  <w:tcW w:w="1585" w:type="dxa"/>
                </w:tcPr>
                <w:p w14:paraId="24EA5593" w14:textId="1A706441" w:rsidR="00DA53DB" w:rsidRDefault="006E4F78" w:rsidP="00A731A6">
                  <w:pPr>
                    <w:widowControl w:val="0"/>
                    <w:rPr>
                      <w:b/>
                    </w:rPr>
                  </w:pPr>
                  <w:r>
                    <w:rPr>
                      <w:b/>
                    </w:rPr>
                    <w:t>4.e.2</w:t>
                  </w:r>
                </w:p>
              </w:tc>
              <w:tc>
                <w:tcPr>
                  <w:tcW w:w="9450" w:type="dxa"/>
                </w:tcPr>
                <w:p w14:paraId="7CEF6F86" w14:textId="63C9F09D" w:rsidR="004C65B7" w:rsidRPr="00E86ACF" w:rsidRDefault="004C65B7" w:rsidP="004C65B7">
                  <w:pPr>
                    <w:widowControl w:val="0"/>
                    <w:tabs>
                      <w:tab w:val="left" w:pos="1260"/>
                    </w:tabs>
                    <w:rPr>
                      <w:bCs/>
                      <w:lang w:val="en-US"/>
                    </w:rPr>
                  </w:pPr>
                  <w:r w:rsidRPr="00E86ACF">
                    <w:rPr>
                      <w:bCs/>
                      <w:lang w:val="en-US"/>
                    </w:rPr>
                    <w:t>Oaklawn has developed a comprehensive evaluation that all clients go through in Open Access. The biopyschosocial assessment and other screening tools address the whole person and cover a broad range of mental health, substance use, physical health, psychosocial and family history. These tools</w:t>
                  </w:r>
                  <w:r w:rsidR="00B6046E">
                    <w:rPr>
                      <w:bCs/>
                      <w:lang w:val="en-US"/>
                    </w:rPr>
                    <w:t xml:space="preserve"> aid in diagnosis and understanding of </w:t>
                  </w:r>
                  <w:r w:rsidR="004E1F21">
                    <w:rPr>
                      <w:bCs/>
                      <w:lang w:val="en-US"/>
                    </w:rPr>
                    <w:t>S</w:t>
                  </w:r>
                  <w:r w:rsidR="00AD6197">
                    <w:rPr>
                      <w:bCs/>
                      <w:lang w:val="en-US"/>
                    </w:rPr>
                    <w:t xml:space="preserve">ocial </w:t>
                  </w:r>
                  <w:r w:rsidR="004E1F21">
                    <w:rPr>
                      <w:bCs/>
                      <w:lang w:val="en-US"/>
                    </w:rPr>
                    <w:t>D</w:t>
                  </w:r>
                  <w:r w:rsidR="00AD6197">
                    <w:rPr>
                      <w:bCs/>
                      <w:lang w:val="en-US"/>
                    </w:rPr>
                    <w:t xml:space="preserve">eterminants of </w:t>
                  </w:r>
                  <w:r w:rsidR="004E1F21">
                    <w:rPr>
                      <w:bCs/>
                      <w:lang w:val="en-US"/>
                    </w:rPr>
                    <w:t>H</w:t>
                  </w:r>
                  <w:r w:rsidR="00AD6197">
                    <w:rPr>
                      <w:bCs/>
                      <w:lang w:val="en-US"/>
                    </w:rPr>
                    <w:t>ealth</w:t>
                  </w:r>
                  <w:r w:rsidR="004E1F21">
                    <w:rPr>
                      <w:bCs/>
                      <w:lang w:val="en-US"/>
                    </w:rPr>
                    <w:t xml:space="preserve"> and other environmental factors </w:t>
                  </w:r>
                  <w:r w:rsidR="004C7606">
                    <w:rPr>
                      <w:bCs/>
                      <w:lang w:val="en-US"/>
                    </w:rPr>
                    <w:t>involved to</w:t>
                  </w:r>
                  <w:r w:rsidRPr="00E86ACF">
                    <w:rPr>
                      <w:bCs/>
                      <w:lang w:val="en-US"/>
                    </w:rPr>
                    <w:t xml:space="preserve"> develop an individualized treatment plan that addresses prevention, medical and behavioral health needs as well as any barriers that the client identifies (i.e.</w:t>
                  </w:r>
                  <w:r w:rsidR="002D32A0">
                    <w:rPr>
                      <w:bCs/>
                      <w:lang w:val="en-US"/>
                    </w:rPr>
                    <w:t>,</w:t>
                  </w:r>
                  <w:r w:rsidRPr="00E86ACF">
                    <w:rPr>
                      <w:bCs/>
                      <w:lang w:val="en-US"/>
                    </w:rPr>
                    <w:t xml:space="preserve"> transportation or language barriers). </w:t>
                  </w:r>
                </w:p>
                <w:p w14:paraId="0896632A" w14:textId="77777777" w:rsidR="004C65B7" w:rsidRPr="00E86ACF" w:rsidRDefault="004C65B7" w:rsidP="004C65B7">
                  <w:pPr>
                    <w:widowControl w:val="0"/>
                    <w:tabs>
                      <w:tab w:val="left" w:pos="1260"/>
                    </w:tabs>
                    <w:rPr>
                      <w:bCs/>
                      <w:lang w:val="en-US"/>
                    </w:rPr>
                  </w:pPr>
                </w:p>
                <w:p w14:paraId="0C6702ED" w14:textId="79809275" w:rsidR="004C65B7" w:rsidRPr="00E86ACF" w:rsidRDefault="004C65B7" w:rsidP="004C65B7">
                  <w:pPr>
                    <w:widowControl w:val="0"/>
                    <w:tabs>
                      <w:tab w:val="left" w:pos="1260"/>
                    </w:tabs>
                    <w:rPr>
                      <w:bCs/>
                      <w:lang w:val="en-US"/>
                    </w:rPr>
                  </w:pPr>
                  <w:r w:rsidRPr="00E86ACF">
                    <w:rPr>
                      <w:bCs/>
                      <w:lang w:val="en-US"/>
                    </w:rPr>
                    <w:t>Oaklawn’s treatment plans are built upon a shared decision-making approach that is based on the assessed needs of the client, their preferences, and the clinical, rehabilitative</w:t>
                  </w:r>
                  <w:r w:rsidR="00841E25">
                    <w:rPr>
                      <w:bCs/>
                      <w:lang w:val="en-US"/>
                    </w:rPr>
                    <w:t>,</w:t>
                  </w:r>
                  <w:r w:rsidRPr="00E86ACF">
                    <w:rPr>
                      <w:bCs/>
                      <w:lang w:val="en-US"/>
                    </w:rPr>
                    <w:t xml:space="preserve"> and other treatment/services that are most appropriate to assist in meeting that plan’s goals.</w:t>
                  </w:r>
                  <w:r w:rsidR="00A76C5B">
                    <w:rPr>
                      <w:bCs/>
                      <w:lang w:val="en-US"/>
                    </w:rPr>
                    <w:t xml:space="preserve"> All treatment plans include client’s strengths that will help them reach their identified goals.</w:t>
                  </w:r>
                  <w:r w:rsidRPr="00E86ACF">
                    <w:rPr>
                      <w:bCs/>
                      <w:lang w:val="en-US"/>
                    </w:rPr>
                    <w:t xml:space="preserve"> The treatment plan </w:t>
                  </w:r>
                  <w:r w:rsidR="002655E6">
                    <w:rPr>
                      <w:bCs/>
                      <w:lang w:val="en-US"/>
                    </w:rPr>
                    <w:t xml:space="preserve">is </w:t>
                  </w:r>
                  <w:r w:rsidRPr="00E86ACF">
                    <w:rPr>
                      <w:bCs/>
                      <w:lang w:val="en-US"/>
                    </w:rPr>
                    <w:t>discussed with the individual/guardian/caregivers and they are asked to sign the treatment plan to confirm their participation in the development of the plan and agreement to proceed with services outlined in the plan.</w:t>
                  </w:r>
                </w:p>
                <w:p w14:paraId="77D1F321" w14:textId="77777777" w:rsidR="00116FE8" w:rsidRPr="00E86ACF" w:rsidRDefault="00116FE8" w:rsidP="004C65B7">
                  <w:pPr>
                    <w:widowControl w:val="0"/>
                    <w:tabs>
                      <w:tab w:val="left" w:pos="1260"/>
                    </w:tabs>
                    <w:rPr>
                      <w:bCs/>
                      <w:lang w:val="en-US"/>
                    </w:rPr>
                  </w:pPr>
                </w:p>
                <w:p w14:paraId="7AB2CAC1" w14:textId="5251FBD8" w:rsidR="00116FE8" w:rsidRPr="00E86ACF" w:rsidRDefault="00230E6F" w:rsidP="004C65B7">
                  <w:pPr>
                    <w:widowControl w:val="0"/>
                    <w:tabs>
                      <w:tab w:val="left" w:pos="1260"/>
                    </w:tabs>
                    <w:rPr>
                      <w:bCs/>
                      <w:lang w:val="en-US"/>
                    </w:rPr>
                  </w:pPr>
                  <w:r>
                    <w:rPr>
                      <w:bCs/>
                      <w:lang w:val="en-US"/>
                    </w:rPr>
                    <w:t>A p</w:t>
                  </w:r>
                  <w:r w:rsidR="00116FE8" w:rsidRPr="00E86ACF">
                    <w:rPr>
                      <w:bCs/>
                      <w:lang w:val="en-US"/>
                    </w:rPr>
                    <w:t xml:space="preserve">hysician or </w:t>
                  </w:r>
                  <w:r>
                    <w:rPr>
                      <w:bCs/>
                      <w:lang w:val="en-US"/>
                    </w:rPr>
                    <w:t>p</w:t>
                  </w:r>
                  <w:r w:rsidR="00116FE8" w:rsidRPr="00E86ACF">
                    <w:rPr>
                      <w:bCs/>
                      <w:lang w:val="en-US"/>
                    </w:rPr>
                    <w:t>sychologist (HSPP) review</w:t>
                  </w:r>
                  <w:r>
                    <w:rPr>
                      <w:bCs/>
                      <w:lang w:val="en-US"/>
                    </w:rPr>
                    <w:t>s</w:t>
                  </w:r>
                  <w:r w:rsidR="00116FE8" w:rsidRPr="00E86ACF">
                    <w:rPr>
                      <w:bCs/>
                      <w:lang w:val="en-US"/>
                    </w:rPr>
                    <w:t xml:space="preserve"> the plan and electronically sign</w:t>
                  </w:r>
                  <w:r>
                    <w:rPr>
                      <w:bCs/>
                      <w:lang w:val="en-US"/>
                    </w:rPr>
                    <w:t>s it</w:t>
                  </w:r>
                  <w:r w:rsidR="00116FE8" w:rsidRPr="00E86ACF">
                    <w:rPr>
                      <w:bCs/>
                      <w:lang w:val="en-US"/>
                    </w:rPr>
                    <w:t xml:space="preserve"> to endorse medical necessity of the clinical services outlined</w:t>
                  </w:r>
                  <w:r w:rsidR="00144E56" w:rsidRPr="00E86ACF">
                    <w:rPr>
                      <w:bCs/>
                      <w:lang w:val="en-US"/>
                    </w:rPr>
                    <w:t>.</w:t>
                  </w:r>
                </w:p>
                <w:p w14:paraId="66E7E835" w14:textId="77777777" w:rsidR="004C65B7" w:rsidRPr="00E86ACF" w:rsidRDefault="004C65B7" w:rsidP="004C65B7">
                  <w:pPr>
                    <w:widowControl w:val="0"/>
                    <w:tabs>
                      <w:tab w:val="left" w:pos="1260"/>
                    </w:tabs>
                    <w:rPr>
                      <w:bCs/>
                      <w:lang w:val="en-US"/>
                    </w:rPr>
                  </w:pPr>
                </w:p>
                <w:p w14:paraId="4CE1AFD9" w14:textId="62A163B1" w:rsidR="00DA53DB" w:rsidRPr="00E86ACF" w:rsidRDefault="004C65B7" w:rsidP="004C65B7">
                  <w:pPr>
                    <w:widowControl w:val="0"/>
                    <w:tabs>
                      <w:tab w:val="left" w:pos="1260"/>
                    </w:tabs>
                    <w:rPr>
                      <w:bCs/>
                      <w:lang w:val="en-US"/>
                    </w:rPr>
                  </w:pPr>
                  <w:r w:rsidRPr="00E86ACF">
                    <w:rPr>
                      <w:bCs/>
                      <w:lang w:val="en-US"/>
                    </w:rPr>
                    <w:t>Oaklawn offers a transportation program that provides rides to and from clinical appointments upon request from the Oaklawn provider or directly from clients. Oaklawn keeps a supply of bus and trolley passes to assist clients with transportation needs. Our skills trainers have access to fleet vehicles to help assist clients with transportation to medical or community appointments. Our community-based staff also assist with transportation barriers by providing rides, providing vouchers and the Interurban Trolley Access program, as well as assist clients with setting up transportation through Medicaid/HIP if they are eligible. Oaklawn also offer</w:t>
                  </w:r>
                  <w:r w:rsidR="0004792C">
                    <w:rPr>
                      <w:bCs/>
                      <w:lang w:val="en-US"/>
                    </w:rPr>
                    <w:t>s</w:t>
                  </w:r>
                  <w:r w:rsidRPr="00E86ACF">
                    <w:rPr>
                      <w:bCs/>
                      <w:lang w:val="en-US"/>
                    </w:rPr>
                    <w:t xml:space="preserve"> virtual options for those who have no means of transportation or prefer telehealth.</w:t>
                  </w:r>
                </w:p>
              </w:tc>
              <w:tc>
                <w:tcPr>
                  <w:tcW w:w="1729" w:type="dxa"/>
                </w:tcPr>
                <w:p w14:paraId="3AB20693" w14:textId="77777777" w:rsidR="007A08AA" w:rsidRPr="007A08AA" w:rsidRDefault="007A08AA" w:rsidP="007A08AA">
                  <w:pPr>
                    <w:widowControl w:val="0"/>
                    <w:rPr>
                      <w:bCs/>
                      <w:lang w:val="en-US"/>
                    </w:rPr>
                  </w:pPr>
                  <w:r w:rsidRPr="007A08AA">
                    <w:rPr>
                      <w:bCs/>
                      <w:lang w:val="en-US"/>
                    </w:rPr>
                    <w:t>HI 150 Planning Care, Treatment</w:t>
                  </w:r>
                </w:p>
                <w:p w14:paraId="5AB2F95D" w14:textId="77777777" w:rsidR="007A08AA" w:rsidRPr="007A08AA" w:rsidRDefault="007A08AA" w:rsidP="007A08AA">
                  <w:pPr>
                    <w:widowControl w:val="0"/>
                    <w:rPr>
                      <w:bCs/>
                      <w:lang w:val="en-US"/>
                    </w:rPr>
                  </w:pPr>
                  <w:r w:rsidRPr="007A08AA">
                    <w:rPr>
                      <w:bCs/>
                      <w:lang w:val="en-US"/>
                    </w:rPr>
                    <w:t>and Services</w:t>
                  </w:r>
                </w:p>
                <w:p w14:paraId="68AED631" w14:textId="77777777" w:rsidR="00DA53DB" w:rsidRPr="00E86ACF" w:rsidRDefault="00DA53DB">
                  <w:pPr>
                    <w:widowControl w:val="0"/>
                    <w:rPr>
                      <w:bCs/>
                    </w:rPr>
                  </w:pPr>
                </w:p>
                <w:p w14:paraId="0167AD6E" w14:textId="2DB7C7E0" w:rsidR="00E86ACF" w:rsidRPr="00E86ACF" w:rsidRDefault="00E86ACF">
                  <w:pPr>
                    <w:widowControl w:val="0"/>
                    <w:rPr>
                      <w:bCs/>
                    </w:rPr>
                  </w:pPr>
                  <w:r w:rsidRPr="00E86ACF">
                    <w:rPr>
                      <w:bCs/>
                    </w:rPr>
                    <w:t>CS 120 Access to Services</w:t>
                  </w:r>
                </w:p>
                <w:p w14:paraId="646EE56C" w14:textId="77777777" w:rsidR="005178CE" w:rsidRPr="00E86ACF" w:rsidRDefault="005178CE">
                  <w:pPr>
                    <w:widowControl w:val="0"/>
                    <w:rPr>
                      <w:bCs/>
                    </w:rPr>
                  </w:pPr>
                </w:p>
                <w:p w14:paraId="500DDB13" w14:textId="77777777" w:rsidR="005178CE" w:rsidRPr="00E86ACF" w:rsidRDefault="005178CE">
                  <w:pPr>
                    <w:widowControl w:val="0"/>
                    <w:rPr>
                      <w:bCs/>
                    </w:rPr>
                  </w:pPr>
                  <w:r w:rsidRPr="00E86ACF">
                    <w:rPr>
                      <w:bCs/>
                    </w:rPr>
                    <w:t>CS 124 Transportation Services</w:t>
                  </w:r>
                </w:p>
                <w:p w14:paraId="3F2F23D1" w14:textId="77777777" w:rsidR="00784F4B" w:rsidRPr="00E86ACF" w:rsidRDefault="00784F4B">
                  <w:pPr>
                    <w:widowControl w:val="0"/>
                    <w:rPr>
                      <w:bCs/>
                    </w:rPr>
                  </w:pPr>
                </w:p>
                <w:p w14:paraId="0923E5F3" w14:textId="2FC316D4" w:rsidR="00784F4B" w:rsidRPr="00E86ACF" w:rsidRDefault="00784F4B">
                  <w:pPr>
                    <w:widowControl w:val="0"/>
                    <w:rPr>
                      <w:bCs/>
                    </w:rPr>
                  </w:pPr>
                  <w:r w:rsidRPr="00E86ACF">
                    <w:rPr>
                      <w:bCs/>
                    </w:rPr>
                    <w:t>Oaklawn’s</w:t>
                  </w:r>
                  <w:r w:rsidR="00F2041F">
                    <w:rPr>
                      <w:bCs/>
                    </w:rPr>
                    <w:t xml:space="preserve"> </w:t>
                  </w:r>
                  <w:r w:rsidRPr="00E86ACF">
                    <w:rPr>
                      <w:bCs/>
                    </w:rPr>
                    <w:t>Biopsycho</w:t>
                  </w:r>
                  <w:r w:rsidR="00CF0E31">
                    <w:rPr>
                      <w:bCs/>
                    </w:rPr>
                    <w:t>-</w:t>
                  </w:r>
                  <w:r w:rsidRPr="00E86ACF">
                    <w:rPr>
                      <w:bCs/>
                    </w:rPr>
                    <w:t>social evaluation</w:t>
                  </w:r>
                </w:p>
              </w:tc>
            </w:tr>
            <w:tr w:rsidR="00DA53DB" w14:paraId="5B183CB2" w14:textId="77777777" w:rsidTr="00AD01FC">
              <w:tc>
                <w:tcPr>
                  <w:tcW w:w="1585" w:type="dxa"/>
                </w:tcPr>
                <w:p w14:paraId="68D18610" w14:textId="24C92E7B" w:rsidR="00DA53DB" w:rsidRDefault="006E4F78" w:rsidP="00A731A6">
                  <w:pPr>
                    <w:widowControl w:val="0"/>
                    <w:rPr>
                      <w:b/>
                    </w:rPr>
                  </w:pPr>
                  <w:r>
                    <w:rPr>
                      <w:b/>
                    </w:rPr>
                    <w:t>4.e.3</w:t>
                  </w:r>
                </w:p>
              </w:tc>
              <w:tc>
                <w:tcPr>
                  <w:tcW w:w="9450" w:type="dxa"/>
                </w:tcPr>
                <w:p w14:paraId="49110B53" w14:textId="70A84A27" w:rsidR="00947078" w:rsidRPr="009824E2" w:rsidRDefault="007717F5">
                  <w:pPr>
                    <w:widowControl w:val="0"/>
                    <w:rPr>
                      <w:bCs/>
                    </w:rPr>
                  </w:pPr>
                  <w:r>
                    <w:rPr>
                      <w:bCs/>
                    </w:rPr>
                    <w:t>As state</w:t>
                  </w:r>
                  <w:r w:rsidR="00FA3919">
                    <w:rPr>
                      <w:bCs/>
                    </w:rPr>
                    <w:t>d</w:t>
                  </w:r>
                  <w:r>
                    <w:rPr>
                      <w:bCs/>
                    </w:rPr>
                    <w:t xml:space="preserve"> in HI 150 Planning Care, Treatment, and Services</w:t>
                  </w:r>
                  <w:r w:rsidR="00FA3919">
                    <w:rPr>
                      <w:bCs/>
                    </w:rPr>
                    <w:t>,</w:t>
                  </w:r>
                  <w:r>
                    <w:rPr>
                      <w:bCs/>
                    </w:rPr>
                    <w:t xml:space="preserve"> staff use the initial evaluation, comprehensive evaluation, and ongoing screenings and assessment to inform the treatment plan and services provided. An </w:t>
                  </w:r>
                  <w:r w:rsidR="00AD0634">
                    <w:rPr>
                      <w:bCs/>
                    </w:rPr>
                    <w:t>initial</w:t>
                  </w:r>
                  <w:r>
                    <w:rPr>
                      <w:bCs/>
                    </w:rPr>
                    <w:t xml:space="preserve"> t</w:t>
                  </w:r>
                  <w:r w:rsidR="0099631D">
                    <w:rPr>
                      <w:bCs/>
                    </w:rPr>
                    <w:t xml:space="preserve">reatment plan is </w:t>
                  </w:r>
                  <w:r w:rsidR="004020D8">
                    <w:rPr>
                      <w:bCs/>
                    </w:rPr>
                    <w:t>developed</w:t>
                  </w:r>
                  <w:r w:rsidR="0099631D">
                    <w:rPr>
                      <w:bCs/>
                    </w:rPr>
                    <w:t xml:space="preserve"> within </w:t>
                  </w:r>
                  <w:r w:rsidR="004020D8">
                    <w:rPr>
                      <w:bCs/>
                    </w:rPr>
                    <w:t>7</w:t>
                  </w:r>
                  <w:r w:rsidR="0099631D">
                    <w:rPr>
                      <w:bCs/>
                    </w:rPr>
                    <w:t xml:space="preserve"> days of contact.</w:t>
                  </w:r>
                  <w:r w:rsidR="00283F7E">
                    <w:rPr>
                      <w:bCs/>
                    </w:rPr>
                    <w:t xml:space="preserve"> </w:t>
                  </w:r>
                  <w:r w:rsidR="0023735B">
                    <w:rPr>
                      <w:bCs/>
                    </w:rPr>
                    <w:t xml:space="preserve">The provider that oversees the treatment plan will see the client </w:t>
                  </w:r>
                  <w:r w:rsidR="00810996">
                    <w:rPr>
                      <w:bCs/>
                    </w:rPr>
                    <w:t>to</w:t>
                  </w:r>
                  <w:r w:rsidR="0023735B">
                    <w:rPr>
                      <w:bCs/>
                    </w:rPr>
                    <w:t xml:space="preserve"> review the documentation at least every </w:t>
                  </w:r>
                  <w:r w:rsidR="0040751D">
                    <w:rPr>
                      <w:bCs/>
                    </w:rPr>
                    <w:t xml:space="preserve">90 days. They will certify the treatment by documenting the review in the electronic clinical record. </w:t>
                  </w:r>
                </w:p>
              </w:tc>
              <w:tc>
                <w:tcPr>
                  <w:tcW w:w="1729" w:type="dxa"/>
                </w:tcPr>
                <w:p w14:paraId="40D139F3" w14:textId="77777777" w:rsidR="00D76528" w:rsidRPr="00D76528" w:rsidRDefault="00D76528" w:rsidP="00D76528">
                  <w:pPr>
                    <w:widowControl w:val="0"/>
                    <w:rPr>
                      <w:bCs/>
                      <w:lang w:val="en-US"/>
                    </w:rPr>
                  </w:pPr>
                  <w:r w:rsidRPr="00D76528">
                    <w:rPr>
                      <w:bCs/>
                      <w:lang w:val="en-US"/>
                    </w:rPr>
                    <w:t>HI 150 Planning Care, Treatment</w:t>
                  </w:r>
                </w:p>
                <w:p w14:paraId="35A8FE10" w14:textId="77777777" w:rsidR="00D76528" w:rsidRPr="00D76528" w:rsidRDefault="00D76528" w:rsidP="00D76528">
                  <w:pPr>
                    <w:widowControl w:val="0"/>
                    <w:rPr>
                      <w:bCs/>
                      <w:lang w:val="en-US"/>
                    </w:rPr>
                  </w:pPr>
                  <w:r w:rsidRPr="00D76528">
                    <w:rPr>
                      <w:bCs/>
                      <w:lang w:val="en-US"/>
                    </w:rPr>
                    <w:t>and Services</w:t>
                  </w:r>
                </w:p>
                <w:p w14:paraId="2DEC3E21" w14:textId="2217678E" w:rsidR="00DA53DB" w:rsidRPr="00D76528" w:rsidRDefault="00DA53DB" w:rsidP="005178CE">
                  <w:pPr>
                    <w:widowControl w:val="0"/>
                    <w:rPr>
                      <w:bCs/>
                    </w:rPr>
                  </w:pPr>
                </w:p>
              </w:tc>
            </w:tr>
            <w:tr w:rsidR="00DA53DB" w14:paraId="02EAD37C" w14:textId="77777777" w:rsidTr="00AD01FC">
              <w:tc>
                <w:tcPr>
                  <w:tcW w:w="1585" w:type="dxa"/>
                </w:tcPr>
                <w:p w14:paraId="7F6E2AB7" w14:textId="6A837C0E" w:rsidR="00DA53DB" w:rsidRDefault="00542CAC" w:rsidP="00A731A6">
                  <w:pPr>
                    <w:widowControl w:val="0"/>
                    <w:rPr>
                      <w:b/>
                    </w:rPr>
                  </w:pPr>
                  <w:r>
                    <w:rPr>
                      <w:b/>
                    </w:rPr>
                    <w:lastRenderedPageBreak/>
                    <w:t>4.e.4</w:t>
                  </w:r>
                </w:p>
              </w:tc>
              <w:tc>
                <w:tcPr>
                  <w:tcW w:w="9450" w:type="dxa"/>
                </w:tcPr>
                <w:p w14:paraId="4069B2A7" w14:textId="65CCB8C8" w:rsidR="00DA53DB" w:rsidRPr="00FF1D11" w:rsidRDefault="00213612">
                  <w:pPr>
                    <w:widowControl w:val="0"/>
                    <w:rPr>
                      <w:bCs/>
                    </w:rPr>
                  </w:pPr>
                  <w:r w:rsidRPr="00FF1D11">
                    <w:rPr>
                      <w:bCs/>
                    </w:rPr>
                    <w:t xml:space="preserve">All requirements included in criterion 4.e.3 are </w:t>
                  </w:r>
                  <w:r w:rsidR="00E93FA8">
                    <w:rPr>
                      <w:bCs/>
                    </w:rPr>
                    <w:t>currently practiced and are stated</w:t>
                  </w:r>
                  <w:r w:rsidRPr="00FF1D11">
                    <w:rPr>
                      <w:bCs/>
                    </w:rPr>
                    <w:t xml:space="preserve"> in policy HI Planning Care, Treatment, and Services</w:t>
                  </w:r>
                  <w:r w:rsidR="00800BBA">
                    <w:rPr>
                      <w:bCs/>
                    </w:rPr>
                    <w:t>. They are captured in</w:t>
                  </w:r>
                  <w:r w:rsidR="009D72CB" w:rsidRPr="00FF1D11">
                    <w:rPr>
                      <w:bCs/>
                    </w:rPr>
                    <w:t xml:space="preserve"> </w:t>
                  </w:r>
                  <w:r w:rsidR="00FF1D11" w:rsidRPr="00FF1D11">
                    <w:rPr>
                      <w:bCs/>
                    </w:rPr>
                    <w:t>client’s</w:t>
                  </w:r>
                  <w:r w:rsidR="009D72CB" w:rsidRPr="00FF1D11">
                    <w:rPr>
                      <w:bCs/>
                    </w:rPr>
                    <w:t xml:space="preserve"> </w:t>
                  </w:r>
                  <w:r w:rsidR="00AC764D" w:rsidRPr="00FF1D11">
                    <w:rPr>
                      <w:bCs/>
                    </w:rPr>
                    <w:t xml:space="preserve">treatment plan </w:t>
                  </w:r>
                  <w:r w:rsidR="00800BBA">
                    <w:rPr>
                      <w:bCs/>
                    </w:rPr>
                    <w:t>which is documented in the</w:t>
                  </w:r>
                  <w:r w:rsidR="00AC764D" w:rsidRPr="00FF1D11">
                    <w:rPr>
                      <w:bCs/>
                    </w:rPr>
                    <w:t xml:space="preserve"> electronic clinical record.</w:t>
                  </w:r>
                </w:p>
              </w:tc>
              <w:tc>
                <w:tcPr>
                  <w:tcW w:w="1729" w:type="dxa"/>
                </w:tcPr>
                <w:p w14:paraId="59B0F636" w14:textId="77777777" w:rsidR="00FF1D11" w:rsidRPr="00FF1D11" w:rsidRDefault="00FF1D11" w:rsidP="00FF1D11">
                  <w:pPr>
                    <w:widowControl w:val="0"/>
                    <w:rPr>
                      <w:bCs/>
                      <w:lang w:val="en-US"/>
                    </w:rPr>
                  </w:pPr>
                  <w:r w:rsidRPr="00FF1D11">
                    <w:rPr>
                      <w:bCs/>
                      <w:lang w:val="en-US"/>
                    </w:rPr>
                    <w:t>HI 150 Planning Care, Treatment</w:t>
                  </w:r>
                </w:p>
                <w:p w14:paraId="74E25D3D" w14:textId="77777777" w:rsidR="00FF1D11" w:rsidRPr="00FF1D11" w:rsidRDefault="00FF1D11" w:rsidP="00FF1D11">
                  <w:pPr>
                    <w:widowControl w:val="0"/>
                    <w:rPr>
                      <w:bCs/>
                      <w:lang w:val="en-US"/>
                    </w:rPr>
                  </w:pPr>
                  <w:r w:rsidRPr="00FF1D11">
                    <w:rPr>
                      <w:bCs/>
                      <w:lang w:val="en-US"/>
                    </w:rPr>
                    <w:t>and Services</w:t>
                  </w:r>
                </w:p>
                <w:p w14:paraId="31F79A65" w14:textId="77777777" w:rsidR="00DA53DB" w:rsidRPr="00FF1D11" w:rsidRDefault="00DA53DB">
                  <w:pPr>
                    <w:widowControl w:val="0"/>
                    <w:rPr>
                      <w:bCs/>
                    </w:rPr>
                  </w:pPr>
                </w:p>
              </w:tc>
            </w:tr>
            <w:tr w:rsidR="00DA53DB" w14:paraId="1109B7DC" w14:textId="77777777" w:rsidTr="00AD01FC">
              <w:tc>
                <w:tcPr>
                  <w:tcW w:w="1585" w:type="dxa"/>
                </w:tcPr>
                <w:p w14:paraId="7AB3E3A0" w14:textId="28801FEB" w:rsidR="00DA53DB" w:rsidRDefault="000B55B0" w:rsidP="00A731A6">
                  <w:pPr>
                    <w:widowControl w:val="0"/>
                    <w:rPr>
                      <w:b/>
                    </w:rPr>
                  </w:pPr>
                  <w:r>
                    <w:rPr>
                      <w:b/>
                    </w:rPr>
                    <w:t>4.e.5</w:t>
                  </w:r>
                </w:p>
              </w:tc>
              <w:tc>
                <w:tcPr>
                  <w:tcW w:w="9450" w:type="dxa"/>
                </w:tcPr>
                <w:p w14:paraId="62305C92" w14:textId="5D0A4F7D" w:rsidR="00DA53DB" w:rsidRPr="009824E2" w:rsidRDefault="00AB03A4">
                  <w:pPr>
                    <w:widowControl w:val="0"/>
                    <w:rPr>
                      <w:bCs/>
                    </w:rPr>
                  </w:pPr>
                  <w:r>
                    <w:rPr>
                      <w:bCs/>
                    </w:rPr>
                    <w:t xml:space="preserve">The </w:t>
                  </w:r>
                  <w:r w:rsidR="009F1852">
                    <w:rPr>
                      <w:bCs/>
                    </w:rPr>
                    <w:t xml:space="preserve">treatment </w:t>
                  </w:r>
                  <w:r>
                    <w:rPr>
                      <w:bCs/>
                    </w:rPr>
                    <w:t xml:space="preserve">plan is based on the assessed needs of the client, their preferences, and the clinical, rehabilitative, and other treatment/services most appropriate to assist in meeting the plan’s goals. The treatment plan is built </w:t>
                  </w:r>
                  <w:r w:rsidR="00CE5ABE">
                    <w:rPr>
                      <w:bCs/>
                    </w:rPr>
                    <w:t xml:space="preserve">upon a shared decision-making approach with an interdisciplinary collaboration with the client and family/supports. </w:t>
                  </w:r>
                </w:p>
              </w:tc>
              <w:tc>
                <w:tcPr>
                  <w:tcW w:w="1729" w:type="dxa"/>
                </w:tcPr>
                <w:p w14:paraId="2EACFE45" w14:textId="77777777" w:rsidR="00CE5ABE" w:rsidRPr="00CE5ABE" w:rsidRDefault="00CE5ABE" w:rsidP="00CE5ABE">
                  <w:pPr>
                    <w:widowControl w:val="0"/>
                    <w:rPr>
                      <w:lang w:val="en-US"/>
                    </w:rPr>
                  </w:pPr>
                  <w:r w:rsidRPr="00CE5ABE">
                    <w:rPr>
                      <w:lang w:val="en-US"/>
                    </w:rPr>
                    <w:t>HI 150 Planning Care, Treatment</w:t>
                  </w:r>
                </w:p>
                <w:p w14:paraId="3DA3794E" w14:textId="77777777" w:rsidR="00CE5ABE" w:rsidRPr="00CE5ABE" w:rsidRDefault="00CE5ABE" w:rsidP="00CE5ABE">
                  <w:pPr>
                    <w:widowControl w:val="0"/>
                    <w:rPr>
                      <w:lang w:val="en-US"/>
                    </w:rPr>
                  </w:pPr>
                  <w:r w:rsidRPr="00CE5ABE">
                    <w:rPr>
                      <w:lang w:val="en-US"/>
                    </w:rPr>
                    <w:t>and Services</w:t>
                  </w:r>
                </w:p>
                <w:p w14:paraId="745C3928" w14:textId="77777777" w:rsidR="00DA53DB" w:rsidRDefault="00DA53DB">
                  <w:pPr>
                    <w:widowControl w:val="0"/>
                    <w:rPr>
                      <w:b/>
                    </w:rPr>
                  </w:pPr>
                </w:p>
              </w:tc>
            </w:tr>
            <w:tr w:rsidR="00DA53DB" w14:paraId="45C0CC6F" w14:textId="77777777" w:rsidTr="00AD01FC">
              <w:tc>
                <w:tcPr>
                  <w:tcW w:w="1585" w:type="dxa"/>
                </w:tcPr>
                <w:p w14:paraId="35B5EBFC" w14:textId="06DF3ADF" w:rsidR="00DA53DB" w:rsidRDefault="000B55B0" w:rsidP="00A731A6">
                  <w:pPr>
                    <w:widowControl w:val="0"/>
                    <w:rPr>
                      <w:b/>
                    </w:rPr>
                  </w:pPr>
                  <w:r>
                    <w:rPr>
                      <w:b/>
                    </w:rPr>
                    <w:t>4.e</w:t>
                  </w:r>
                  <w:r w:rsidR="00F52ED0">
                    <w:rPr>
                      <w:b/>
                    </w:rPr>
                    <w:t>.6</w:t>
                  </w:r>
                </w:p>
              </w:tc>
              <w:tc>
                <w:tcPr>
                  <w:tcW w:w="9450" w:type="dxa"/>
                </w:tcPr>
                <w:p w14:paraId="1F2AFE90" w14:textId="01AE60C2" w:rsidR="00DA53DB" w:rsidRPr="009824E2" w:rsidRDefault="00F470B3">
                  <w:pPr>
                    <w:widowControl w:val="0"/>
                    <w:rPr>
                      <w:bCs/>
                    </w:rPr>
                  </w:pPr>
                  <w:r>
                    <w:rPr>
                      <w:bCs/>
                    </w:rPr>
                    <w:t xml:space="preserve">As listed in </w:t>
                  </w:r>
                  <w:r w:rsidR="00D01781">
                    <w:rPr>
                      <w:bCs/>
                    </w:rPr>
                    <w:t>supporting document “Community Partners- Agreements</w:t>
                  </w:r>
                  <w:r w:rsidR="00641038">
                    <w:rPr>
                      <w:bCs/>
                    </w:rPr>
                    <w:t>”</w:t>
                  </w:r>
                  <w:r w:rsidR="00D01781">
                    <w:rPr>
                      <w:bCs/>
                    </w:rPr>
                    <w:t>,</w:t>
                  </w:r>
                  <w:r>
                    <w:rPr>
                      <w:bCs/>
                    </w:rPr>
                    <w:t xml:space="preserve"> Oaklawn coordinates care with a variety of community partners </w:t>
                  </w:r>
                  <w:r w:rsidRPr="005C25FC">
                    <w:rPr>
                      <w:bCs/>
                    </w:rPr>
                    <w:t>and agencies.</w:t>
                  </w:r>
                  <w:r w:rsidR="00726EBA" w:rsidRPr="005C25FC">
                    <w:rPr>
                      <w:bCs/>
                    </w:rPr>
                    <w:t xml:space="preserve"> As</w:t>
                  </w:r>
                  <w:r w:rsidR="00E229D8" w:rsidRPr="005C25FC">
                    <w:rPr>
                      <w:bCs/>
                    </w:rPr>
                    <w:t xml:space="preserve"> </w:t>
                  </w:r>
                  <w:r w:rsidR="0033405B" w:rsidRPr="005C25FC">
                    <w:rPr>
                      <w:bCs/>
                    </w:rPr>
                    <w:t xml:space="preserve">needed, staff seek consultation </w:t>
                  </w:r>
                  <w:r w:rsidR="005C25FC" w:rsidRPr="005C25FC">
                    <w:rPr>
                      <w:bCs/>
                    </w:rPr>
                    <w:t xml:space="preserve">for special emphasis problems </w:t>
                  </w:r>
                  <w:r w:rsidR="005C25FC">
                    <w:rPr>
                      <w:bCs/>
                    </w:rPr>
                    <w:t>(</w:t>
                  </w:r>
                  <w:r w:rsidR="005C25FC" w:rsidRPr="005C25FC">
                    <w:rPr>
                      <w:bCs/>
                    </w:rPr>
                    <w:t>e.g., eating disorder, traumatic brain injury, intellectual and developmental disability (I/DD), interpersonal violence, human trafficking, school-based wellbeing, and school-based social emotional support) and document this consultation in the clinical record.</w:t>
                  </w:r>
                  <w:r w:rsidR="005C25FC">
                    <w:rPr>
                      <w:bCs/>
                    </w:rPr>
                    <w:t xml:space="preserve"> The </w:t>
                  </w:r>
                  <w:r w:rsidR="00914C00">
                    <w:rPr>
                      <w:bCs/>
                    </w:rPr>
                    <w:t>results of consultation are included in the treatment plan. When additional services needed are not available at Oaklawn, appropriate referrals are made and documented in the record.</w:t>
                  </w:r>
                </w:p>
              </w:tc>
              <w:tc>
                <w:tcPr>
                  <w:tcW w:w="1729" w:type="dxa"/>
                </w:tcPr>
                <w:p w14:paraId="00E75F3D" w14:textId="77777777" w:rsidR="00914C00" w:rsidRPr="00914C00" w:rsidRDefault="00914C00" w:rsidP="00914C00">
                  <w:pPr>
                    <w:widowControl w:val="0"/>
                    <w:rPr>
                      <w:bCs/>
                      <w:lang w:val="en-US"/>
                    </w:rPr>
                  </w:pPr>
                  <w:r w:rsidRPr="00914C00">
                    <w:rPr>
                      <w:bCs/>
                      <w:lang w:val="en-US"/>
                    </w:rPr>
                    <w:t>HI 150 Planning Care, Treatment</w:t>
                  </w:r>
                </w:p>
                <w:p w14:paraId="473D5577" w14:textId="77777777" w:rsidR="00914C00" w:rsidRPr="00914C00" w:rsidRDefault="00914C00" w:rsidP="00914C00">
                  <w:pPr>
                    <w:widowControl w:val="0"/>
                    <w:rPr>
                      <w:bCs/>
                      <w:lang w:val="en-US"/>
                    </w:rPr>
                  </w:pPr>
                  <w:r w:rsidRPr="00914C00">
                    <w:rPr>
                      <w:bCs/>
                      <w:lang w:val="en-US"/>
                    </w:rPr>
                    <w:t>and Services</w:t>
                  </w:r>
                </w:p>
                <w:p w14:paraId="4F748FE3" w14:textId="77777777" w:rsidR="00DA53DB" w:rsidRDefault="00DA53DB">
                  <w:pPr>
                    <w:widowControl w:val="0"/>
                    <w:rPr>
                      <w:b/>
                    </w:rPr>
                  </w:pPr>
                </w:p>
              </w:tc>
            </w:tr>
            <w:tr w:rsidR="00DA53DB" w14:paraId="69B21EC5" w14:textId="77777777" w:rsidTr="00AD01FC">
              <w:tc>
                <w:tcPr>
                  <w:tcW w:w="1585" w:type="dxa"/>
                </w:tcPr>
                <w:p w14:paraId="43435811" w14:textId="4EEDB59C" w:rsidR="00DA53DB" w:rsidRDefault="00F52ED0" w:rsidP="00A731A6">
                  <w:pPr>
                    <w:widowControl w:val="0"/>
                    <w:rPr>
                      <w:b/>
                    </w:rPr>
                  </w:pPr>
                  <w:r>
                    <w:rPr>
                      <w:b/>
                    </w:rPr>
                    <w:t>4.e.7</w:t>
                  </w:r>
                </w:p>
              </w:tc>
              <w:tc>
                <w:tcPr>
                  <w:tcW w:w="9450" w:type="dxa"/>
                </w:tcPr>
                <w:p w14:paraId="6B8CB575" w14:textId="77777777" w:rsidR="00C01378" w:rsidRPr="00C01378" w:rsidRDefault="00C01378" w:rsidP="00C01378">
                  <w:pPr>
                    <w:widowControl w:val="0"/>
                    <w:rPr>
                      <w:bCs/>
                      <w:lang w:val="en-US"/>
                    </w:rPr>
                  </w:pPr>
                  <w:r w:rsidRPr="00C01378">
                    <w:rPr>
                      <w:bCs/>
                      <w:lang w:val="en-US"/>
                    </w:rPr>
                    <w:t>Clients are asked on admission to services about any advance directives. Their answers,</w:t>
                  </w:r>
                </w:p>
                <w:p w14:paraId="2FCCBE74" w14:textId="4541C3E4" w:rsidR="00DA53DB" w:rsidRDefault="00C01378" w:rsidP="00C01378">
                  <w:pPr>
                    <w:widowControl w:val="0"/>
                    <w:rPr>
                      <w:bCs/>
                      <w:lang w:val="en-US"/>
                    </w:rPr>
                  </w:pPr>
                  <w:r w:rsidRPr="00C01378">
                    <w:rPr>
                      <w:bCs/>
                      <w:lang w:val="en-US"/>
                    </w:rPr>
                    <w:t>and any documents they provide are recorded in the E</w:t>
                  </w:r>
                  <w:r w:rsidR="00443ADA">
                    <w:rPr>
                      <w:bCs/>
                      <w:lang w:val="en-US"/>
                    </w:rPr>
                    <w:t>H</w:t>
                  </w:r>
                  <w:r w:rsidRPr="00C01378">
                    <w:rPr>
                      <w:bCs/>
                      <w:lang w:val="en-US"/>
                    </w:rPr>
                    <w:t>R. This is reviewed with each</w:t>
                  </w:r>
                  <w:r>
                    <w:rPr>
                      <w:bCs/>
                      <w:lang w:val="en-US"/>
                    </w:rPr>
                    <w:t xml:space="preserve"> </w:t>
                  </w:r>
                  <w:r w:rsidRPr="00C01378">
                    <w:rPr>
                      <w:bCs/>
                      <w:lang w:val="en-US"/>
                    </w:rPr>
                    <w:t xml:space="preserve">reassessment and assistance </w:t>
                  </w:r>
                  <w:r w:rsidR="009E49E0">
                    <w:rPr>
                      <w:bCs/>
                      <w:lang w:val="en-US"/>
                    </w:rPr>
                    <w:t xml:space="preserve">is </w:t>
                  </w:r>
                  <w:r w:rsidRPr="00C01378">
                    <w:rPr>
                      <w:bCs/>
                      <w:lang w:val="en-US"/>
                    </w:rPr>
                    <w:t>offered with creating psychiatric advance directives.</w:t>
                  </w:r>
                </w:p>
                <w:p w14:paraId="62A3DB1D" w14:textId="77777777" w:rsidR="00B40363" w:rsidRDefault="00B40363" w:rsidP="00C01378">
                  <w:pPr>
                    <w:widowControl w:val="0"/>
                    <w:rPr>
                      <w:bCs/>
                      <w:lang w:val="en-US"/>
                    </w:rPr>
                  </w:pPr>
                </w:p>
                <w:p w14:paraId="37687168" w14:textId="5F5B4128" w:rsidR="00B40363" w:rsidRDefault="00B40363" w:rsidP="00C01378">
                  <w:pPr>
                    <w:widowControl w:val="0"/>
                    <w:rPr>
                      <w:bCs/>
                      <w:lang w:val="en-US"/>
                    </w:rPr>
                  </w:pPr>
                  <w:r>
                    <w:rPr>
                      <w:bCs/>
                      <w:lang w:val="en-US"/>
                    </w:rPr>
                    <w:t>Information about Advance Directives are available at all Oaklawn campuses</w:t>
                  </w:r>
                  <w:r w:rsidR="00D85B12">
                    <w:rPr>
                      <w:bCs/>
                      <w:lang w:val="en-US"/>
                    </w:rPr>
                    <w:t xml:space="preserve">, and staff will provide The Indiana State Department of Health Advance Directives </w:t>
                  </w:r>
                  <w:r w:rsidR="006A7DB3">
                    <w:rPr>
                      <w:bCs/>
                      <w:lang w:val="en-US"/>
                    </w:rPr>
                    <w:t>brochures</w:t>
                  </w:r>
                  <w:r w:rsidR="00D85B12">
                    <w:rPr>
                      <w:bCs/>
                      <w:lang w:val="en-US"/>
                    </w:rPr>
                    <w:t xml:space="preserve"> and the Oaklawn Advance Directive form, as well as discuss any concerns.</w:t>
                  </w:r>
                  <w:r w:rsidR="009D5DA0">
                    <w:rPr>
                      <w:bCs/>
                      <w:lang w:val="en-US"/>
                    </w:rPr>
                    <w:t xml:space="preserve"> If an outpatient client expresses a desire to create a P</w:t>
                  </w:r>
                  <w:r w:rsidR="004E35E7">
                    <w:rPr>
                      <w:bCs/>
                      <w:lang w:val="en-US"/>
                    </w:rPr>
                    <w:t xml:space="preserve">sychiatric </w:t>
                  </w:r>
                  <w:r w:rsidR="009D5DA0">
                    <w:rPr>
                      <w:bCs/>
                      <w:lang w:val="en-US"/>
                    </w:rPr>
                    <w:t>A</w:t>
                  </w:r>
                  <w:r w:rsidR="004E35E7">
                    <w:rPr>
                      <w:bCs/>
                      <w:lang w:val="en-US"/>
                    </w:rPr>
                    <w:t xml:space="preserve">dvance </w:t>
                  </w:r>
                  <w:r w:rsidR="009D5DA0">
                    <w:rPr>
                      <w:bCs/>
                      <w:lang w:val="en-US"/>
                    </w:rPr>
                    <w:t>D</w:t>
                  </w:r>
                  <w:r w:rsidR="004E35E7">
                    <w:rPr>
                      <w:bCs/>
                      <w:lang w:val="en-US"/>
                    </w:rPr>
                    <w:t>irective</w:t>
                  </w:r>
                  <w:r w:rsidR="009D5DA0">
                    <w:rPr>
                      <w:bCs/>
                      <w:lang w:val="en-US"/>
                    </w:rPr>
                    <w:t xml:space="preserve">, staff will provide a copy of the Oaklawn template and Advance Directives pamphlet. </w:t>
                  </w:r>
                  <w:r w:rsidR="00B9651D">
                    <w:rPr>
                      <w:bCs/>
                      <w:lang w:val="en-US"/>
                    </w:rPr>
                    <w:t xml:space="preserve">Access staff will document in the electronic record Advance Directives Questionnaire </w:t>
                  </w:r>
                  <w:r w:rsidR="00DD13AB">
                    <w:rPr>
                      <w:bCs/>
                      <w:lang w:val="en-US"/>
                    </w:rPr>
                    <w:t>whether</w:t>
                  </w:r>
                  <w:r w:rsidR="00B9651D">
                    <w:rPr>
                      <w:bCs/>
                      <w:lang w:val="en-US"/>
                    </w:rPr>
                    <w:t xml:space="preserve"> the client has any type of advance directive and which type(s). If the client has a copy,</w:t>
                  </w:r>
                  <w:r w:rsidR="009275B2">
                    <w:rPr>
                      <w:bCs/>
                      <w:lang w:val="en-US"/>
                    </w:rPr>
                    <w:t xml:space="preserve"> it will get forward</w:t>
                  </w:r>
                  <w:r w:rsidR="00967F60">
                    <w:rPr>
                      <w:bCs/>
                      <w:lang w:val="en-US"/>
                    </w:rPr>
                    <w:t>ed</w:t>
                  </w:r>
                  <w:r w:rsidR="009275B2">
                    <w:rPr>
                      <w:bCs/>
                      <w:lang w:val="en-US"/>
                    </w:rPr>
                    <w:t xml:space="preserve"> to Clinical Records</w:t>
                  </w:r>
                  <w:r w:rsidR="00967F60">
                    <w:rPr>
                      <w:bCs/>
                      <w:lang w:val="en-US"/>
                    </w:rPr>
                    <w:t>. I</w:t>
                  </w:r>
                  <w:r w:rsidR="009275B2">
                    <w:rPr>
                      <w:bCs/>
                      <w:lang w:val="en-US"/>
                    </w:rPr>
                    <w:t xml:space="preserve">f it not available, the reason or circumstance will be documented in the </w:t>
                  </w:r>
                  <w:r w:rsidR="00DD13AB">
                    <w:rPr>
                      <w:bCs/>
                      <w:lang w:val="en-US"/>
                    </w:rPr>
                    <w:t>questionnaire</w:t>
                  </w:r>
                  <w:r w:rsidR="009275B2">
                    <w:rPr>
                      <w:bCs/>
                      <w:lang w:val="en-US"/>
                    </w:rPr>
                    <w:t>.</w:t>
                  </w:r>
                </w:p>
                <w:p w14:paraId="15F3CD5F" w14:textId="77777777" w:rsidR="00DD13AB" w:rsidRDefault="00DD13AB" w:rsidP="00C01378">
                  <w:pPr>
                    <w:widowControl w:val="0"/>
                    <w:rPr>
                      <w:bCs/>
                      <w:lang w:val="en-US"/>
                    </w:rPr>
                  </w:pPr>
                </w:p>
                <w:p w14:paraId="432E8E63" w14:textId="77777777" w:rsidR="00DD13AB" w:rsidRPr="00DD13AB" w:rsidRDefault="00DD13AB" w:rsidP="00DD13AB">
                  <w:pPr>
                    <w:widowControl w:val="0"/>
                    <w:rPr>
                      <w:bCs/>
                      <w:lang w:val="en-US"/>
                    </w:rPr>
                  </w:pPr>
                  <w:r w:rsidRPr="00DD13AB">
                    <w:rPr>
                      <w:bCs/>
                      <w:lang w:val="en-US"/>
                    </w:rPr>
                    <w:t>In Adult Case Management programs, staff complete the CareLogic Advance Directives</w:t>
                  </w:r>
                </w:p>
                <w:p w14:paraId="6C1931DF" w14:textId="77777777" w:rsidR="00DD13AB" w:rsidRPr="00DD13AB" w:rsidRDefault="00DD13AB" w:rsidP="00DD13AB">
                  <w:pPr>
                    <w:widowControl w:val="0"/>
                    <w:rPr>
                      <w:bCs/>
                      <w:lang w:val="en-US"/>
                    </w:rPr>
                  </w:pPr>
                  <w:r w:rsidRPr="00DD13AB">
                    <w:rPr>
                      <w:bCs/>
                      <w:lang w:val="en-US"/>
                    </w:rPr>
                    <w:t>Questionnaire with clients with serious mental illness at the time of the first Treatment Plan and</w:t>
                  </w:r>
                </w:p>
                <w:p w14:paraId="4EDF5A0F" w14:textId="26464F89" w:rsidR="00DD13AB" w:rsidRDefault="00DD13AB" w:rsidP="00DD13AB">
                  <w:pPr>
                    <w:widowControl w:val="0"/>
                    <w:rPr>
                      <w:bCs/>
                      <w:lang w:val="en-US"/>
                    </w:rPr>
                  </w:pPr>
                  <w:r w:rsidRPr="00DD13AB">
                    <w:rPr>
                      <w:bCs/>
                      <w:lang w:val="en-US"/>
                    </w:rPr>
                    <w:t>review it with each ANSA reassessment. Staff will encourage clients to pursue an understanding of</w:t>
                  </w:r>
                  <w:r>
                    <w:rPr>
                      <w:bCs/>
                      <w:lang w:val="en-US"/>
                    </w:rPr>
                    <w:t xml:space="preserve"> </w:t>
                  </w:r>
                  <w:r w:rsidRPr="00DD13AB">
                    <w:rPr>
                      <w:bCs/>
                      <w:lang w:val="en-US"/>
                    </w:rPr>
                    <w:t xml:space="preserve">Psychiatric Advance Directives </w:t>
                  </w:r>
                  <w:r w:rsidR="00EE26AA" w:rsidRPr="00DD13AB">
                    <w:rPr>
                      <w:bCs/>
                      <w:lang w:val="en-US"/>
                    </w:rPr>
                    <w:t>to</w:t>
                  </w:r>
                  <w:r w:rsidRPr="00DD13AB">
                    <w:rPr>
                      <w:bCs/>
                      <w:lang w:val="en-US"/>
                    </w:rPr>
                    <w:t xml:space="preserve"> make an educated decision about making one.</w:t>
                  </w:r>
                </w:p>
                <w:p w14:paraId="2A5F0F5D" w14:textId="77777777" w:rsidR="00A717A4" w:rsidRDefault="00A717A4" w:rsidP="00DD13AB">
                  <w:pPr>
                    <w:widowControl w:val="0"/>
                    <w:rPr>
                      <w:bCs/>
                      <w:lang w:val="en-US"/>
                    </w:rPr>
                  </w:pPr>
                </w:p>
                <w:p w14:paraId="0E4AEE60" w14:textId="41328311" w:rsidR="00A717A4" w:rsidRDefault="00A717A4" w:rsidP="00DD13AB">
                  <w:pPr>
                    <w:widowControl w:val="0"/>
                    <w:rPr>
                      <w:bCs/>
                      <w:lang w:val="en-US"/>
                    </w:rPr>
                  </w:pPr>
                  <w:r>
                    <w:rPr>
                      <w:bCs/>
                      <w:lang w:val="en-US"/>
                    </w:rPr>
                    <w:t xml:space="preserve">Crisis prevention planning </w:t>
                  </w:r>
                  <w:r w:rsidR="00D93682">
                    <w:rPr>
                      <w:bCs/>
                      <w:lang w:val="en-US"/>
                    </w:rPr>
                    <w:t>occurs with</w:t>
                  </w:r>
                  <w:r>
                    <w:rPr>
                      <w:bCs/>
                      <w:lang w:val="en-US"/>
                    </w:rPr>
                    <w:t xml:space="preserve"> all clients. Minimally, staff provide new clients with a “Welcome” packet that includes </w:t>
                  </w:r>
                  <w:r w:rsidR="00ED7200">
                    <w:rPr>
                      <w:bCs/>
                      <w:lang w:val="en-US"/>
                    </w:rPr>
                    <w:t>information about 988, Oaklawn</w:t>
                  </w:r>
                  <w:r w:rsidR="00970149">
                    <w:rPr>
                      <w:bCs/>
                      <w:lang w:val="en-US"/>
                    </w:rPr>
                    <w:t>’</w:t>
                  </w:r>
                  <w:r w:rsidR="00ED7200">
                    <w:rPr>
                      <w:bCs/>
                      <w:lang w:val="en-US"/>
                    </w:rPr>
                    <w:t xml:space="preserve">s 24/7 line information, </w:t>
                  </w:r>
                  <w:r w:rsidR="00970149">
                    <w:rPr>
                      <w:bCs/>
                      <w:lang w:val="en-US"/>
                    </w:rPr>
                    <w:t>information about our Mobile Crisis Team and Mobile Opioid Team, as well as other hotlines that may be helpful.</w:t>
                  </w:r>
                </w:p>
                <w:p w14:paraId="14BD7602" w14:textId="77777777" w:rsidR="00D42301" w:rsidRDefault="00D42301" w:rsidP="00DD13AB">
                  <w:pPr>
                    <w:widowControl w:val="0"/>
                    <w:rPr>
                      <w:bCs/>
                      <w:lang w:val="en-US"/>
                    </w:rPr>
                  </w:pPr>
                </w:p>
                <w:p w14:paraId="09966B35" w14:textId="4762E868" w:rsidR="00D42301" w:rsidRPr="00C01378" w:rsidRDefault="00D42301" w:rsidP="00DD13AB">
                  <w:pPr>
                    <w:widowControl w:val="0"/>
                    <w:rPr>
                      <w:bCs/>
                      <w:lang w:val="en-US"/>
                    </w:rPr>
                  </w:pPr>
                  <w:r>
                    <w:rPr>
                      <w:bCs/>
                      <w:lang w:val="en-US"/>
                    </w:rPr>
                    <w:t>Oaklawn meets and exceeds all the treatment plan components that are listed in criterion 4.e</w:t>
                  </w:r>
                  <w:r w:rsidR="00C05691">
                    <w:rPr>
                      <w:bCs/>
                      <w:lang w:val="en-US"/>
                    </w:rPr>
                    <w:t>.</w:t>
                  </w:r>
                  <w:r>
                    <w:rPr>
                      <w:bCs/>
                      <w:lang w:val="en-US"/>
                    </w:rPr>
                    <w:t xml:space="preserve">1-4.e.7. If the State </w:t>
                  </w:r>
                  <w:r w:rsidR="00132671" w:rsidRPr="00132671">
                    <w:rPr>
                      <w:bCs/>
                    </w:rPr>
                    <w:t>specif</w:t>
                  </w:r>
                  <w:r w:rsidR="00132671">
                    <w:rPr>
                      <w:bCs/>
                    </w:rPr>
                    <w:t>ies</w:t>
                  </w:r>
                  <w:r w:rsidR="00132671" w:rsidRPr="00132671">
                    <w:rPr>
                      <w:bCs/>
                    </w:rPr>
                    <w:t xml:space="preserve"> other aspects of person-centered and family-centered treatment planning that will be required based upon the needs of the population served</w:t>
                  </w:r>
                  <w:r w:rsidR="00132671">
                    <w:rPr>
                      <w:bCs/>
                    </w:rPr>
                    <w:t xml:space="preserve">, we will </w:t>
                  </w:r>
                  <w:r w:rsidR="00EE72DD">
                    <w:rPr>
                      <w:bCs/>
                    </w:rPr>
                    <w:t>implement them if we do not fulfil it already.</w:t>
                  </w:r>
                </w:p>
              </w:tc>
              <w:tc>
                <w:tcPr>
                  <w:tcW w:w="1729" w:type="dxa"/>
                </w:tcPr>
                <w:p w14:paraId="72663F08" w14:textId="4DAB1DE6" w:rsidR="00552BEF" w:rsidRDefault="00DD13AB">
                  <w:pPr>
                    <w:widowControl w:val="0"/>
                    <w:rPr>
                      <w:bCs/>
                    </w:rPr>
                  </w:pPr>
                  <w:r w:rsidRPr="00DD13AB">
                    <w:rPr>
                      <w:bCs/>
                    </w:rPr>
                    <w:lastRenderedPageBreak/>
                    <w:t>R1 136 Advance Directives</w:t>
                  </w:r>
                </w:p>
                <w:p w14:paraId="0979269D" w14:textId="77777777" w:rsidR="00970149" w:rsidRDefault="00970149">
                  <w:pPr>
                    <w:widowControl w:val="0"/>
                    <w:rPr>
                      <w:bCs/>
                    </w:rPr>
                  </w:pPr>
                </w:p>
                <w:p w14:paraId="73856CD4" w14:textId="77777777" w:rsidR="00552BEF" w:rsidRDefault="00970149">
                  <w:pPr>
                    <w:widowControl w:val="0"/>
                    <w:rPr>
                      <w:bCs/>
                    </w:rPr>
                  </w:pPr>
                  <w:r>
                    <w:rPr>
                      <w:bCs/>
                    </w:rPr>
                    <w:t>Oaklawn’s Psychiatric Advance Directive Form</w:t>
                  </w:r>
                </w:p>
                <w:p w14:paraId="6465BD82" w14:textId="77777777" w:rsidR="00552BEF" w:rsidRDefault="00552BEF">
                  <w:pPr>
                    <w:widowControl w:val="0"/>
                    <w:rPr>
                      <w:bCs/>
                    </w:rPr>
                  </w:pPr>
                </w:p>
                <w:p w14:paraId="0D1BBE8C" w14:textId="7F6EA00D" w:rsidR="00970149" w:rsidRDefault="00552BEF">
                  <w:pPr>
                    <w:widowControl w:val="0"/>
                    <w:rPr>
                      <w:bCs/>
                    </w:rPr>
                  </w:pPr>
                  <w:r w:rsidRPr="00552BEF">
                    <w:rPr>
                      <w:bCs/>
                    </w:rPr>
                    <w:t>CS 121 Crisis Services</w:t>
                  </w:r>
                </w:p>
                <w:p w14:paraId="5D811AA2" w14:textId="77777777" w:rsidR="00970149" w:rsidRDefault="00970149">
                  <w:pPr>
                    <w:widowControl w:val="0"/>
                    <w:rPr>
                      <w:bCs/>
                    </w:rPr>
                  </w:pPr>
                </w:p>
                <w:p w14:paraId="6A9B7A5D" w14:textId="7806E786" w:rsidR="00970149" w:rsidRPr="00DD13AB" w:rsidRDefault="00970149">
                  <w:pPr>
                    <w:widowControl w:val="0"/>
                    <w:rPr>
                      <w:bCs/>
                    </w:rPr>
                  </w:pPr>
                  <w:r>
                    <w:rPr>
                      <w:bCs/>
                    </w:rPr>
                    <w:t>Oaklawn’s Welcome Packet</w:t>
                  </w:r>
                </w:p>
              </w:tc>
            </w:tr>
            <w:tr w:rsidR="00DA53DB" w14:paraId="4D085FBD" w14:textId="77777777" w:rsidTr="00AD01FC">
              <w:tc>
                <w:tcPr>
                  <w:tcW w:w="1585" w:type="dxa"/>
                </w:tcPr>
                <w:p w14:paraId="5EC71800" w14:textId="00951A15" w:rsidR="00DA53DB" w:rsidRDefault="0044296F" w:rsidP="00A731A6">
                  <w:pPr>
                    <w:widowControl w:val="0"/>
                    <w:rPr>
                      <w:b/>
                    </w:rPr>
                  </w:pPr>
                  <w:r>
                    <w:rPr>
                      <w:b/>
                    </w:rPr>
                    <w:t>4.f.1</w:t>
                  </w:r>
                </w:p>
              </w:tc>
              <w:tc>
                <w:tcPr>
                  <w:tcW w:w="9450" w:type="dxa"/>
                </w:tcPr>
                <w:p w14:paraId="690C843A" w14:textId="77777777" w:rsidR="00DA53DB" w:rsidRDefault="0017200D" w:rsidP="005E0A19">
                  <w:pPr>
                    <w:widowControl w:val="0"/>
                    <w:rPr>
                      <w:bCs/>
                      <w:lang w:val="en-US"/>
                    </w:rPr>
                  </w:pPr>
                  <w:r w:rsidRPr="005E0A19">
                    <w:rPr>
                      <w:bCs/>
                      <w:lang w:val="en-US"/>
                    </w:rPr>
                    <w:t>The CCBHC provides outpatient behavioral health care, including psychopharmacology. The CCBHC uses available evidence-based and promising practices for mental health and substance use disorders with tailored approaches for adults, children, and families</w:t>
                  </w:r>
                  <w:r w:rsidR="000746F6">
                    <w:rPr>
                      <w:bCs/>
                      <w:lang w:val="en-US"/>
                    </w:rPr>
                    <w:t>.</w:t>
                  </w:r>
                </w:p>
                <w:p w14:paraId="59C936AD" w14:textId="77777777" w:rsidR="00FC098E" w:rsidRDefault="00FC098E" w:rsidP="005E0A19">
                  <w:pPr>
                    <w:widowControl w:val="0"/>
                    <w:rPr>
                      <w:bCs/>
                      <w:lang w:val="en-US"/>
                    </w:rPr>
                  </w:pPr>
                </w:p>
                <w:p w14:paraId="4B1B144A" w14:textId="77777777" w:rsidR="00FC098E" w:rsidRPr="00FC098E" w:rsidRDefault="00FC098E" w:rsidP="00FC098E">
                  <w:pPr>
                    <w:widowControl w:val="0"/>
                    <w:rPr>
                      <w:bCs/>
                      <w:lang w:val="en-US"/>
                    </w:rPr>
                  </w:pPr>
                  <w:r w:rsidRPr="00FC098E">
                    <w:rPr>
                      <w:bCs/>
                      <w:lang w:val="en-US"/>
                    </w:rPr>
                    <w:t>Oaklawn provides a range of EBPs appropriate for all phases of a person’s life and</w:t>
                  </w:r>
                </w:p>
                <w:p w14:paraId="68E64AE6" w14:textId="77777777" w:rsidR="00FC098E" w:rsidRPr="00FC098E" w:rsidRDefault="00FC098E" w:rsidP="00FC098E">
                  <w:pPr>
                    <w:widowControl w:val="0"/>
                    <w:rPr>
                      <w:bCs/>
                      <w:lang w:val="en-US"/>
                    </w:rPr>
                  </w:pPr>
                  <w:r w:rsidRPr="00FC098E">
                    <w:rPr>
                      <w:bCs/>
                      <w:lang w:val="en-US"/>
                    </w:rPr>
                    <w:t>development. Staff providing these services are properly trained and credentialed. Staff</w:t>
                  </w:r>
                </w:p>
                <w:p w14:paraId="1C074B88" w14:textId="354D349D" w:rsidR="00AA1444" w:rsidRDefault="00FC098E" w:rsidP="00AA1444">
                  <w:pPr>
                    <w:widowControl w:val="0"/>
                    <w:rPr>
                      <w:bCs/>
                      <w:lang w:val="en-US"/>
                    </w:rPr>
                  </w:pPr>
                  <w:r w:rsidRPr="00FC098E">
                    <w:rPr>
                      <w:bCs/>
                      <w:lang w:val="en-US"/>
                    </w:rPr>
                    <w:t>serving youth</w:t>
                  </w:r>
                  <w:r w:rsidR="008E13DC">
                    <w:rPr>
                      <w:bCs/>
                      <w:lang w:val="en-US"/>
                    </w:rPr>
                    <w:t>,</w:t>
                  </w:r>
                  <w:r w:rsidRPr="00FC098E">
                    <w:rPr>
                      <w:bCs/>
                      <w:lang w:val="en-US"/>
                    </w:rPr>
                    <w:t xml:space="preserve"> SUD clients, and older adults </w:t>
                  </w:r>
                  <w:r w:rsidR="006529A3">
                    <w:rPr>
                      <w:bCs/>
                      <w:lang w:val="en-US"/>
                    </w:rPr>
                    <w:t>receive</w:t>
                  </w:r>
                  <w:r w:rsidRPr="00FC098E">
                    <w:rPr>
                      <w:bCs/>
                      <w:lang w:val="en-US"/>
                    </w:rPr>
                    <w:t xml:space="preserve"> population</w:t>
                  </w:r>
                  <w:r>
                    <w:rPr>
                      <w:bCs/>
                      <w:lang w:val="en-US"/>
                    </w:rPr>
                    <w:t xml:space="preserve"> </w:t>
                  </w:r>
                  <w:r w:rsidRPr="00FC098E">
                    <w:rPr>
                      <w:bCs/>
                      <w:lang w:val="en-US"/>
                    </w:rPr>
                    <w:t>specific</w:t>
                  </w:r>
                  <w:r>
                    <w:rPr>
                      <w:bCs/>
                      <w:lang w:val="en-US"/>
                    </w:rPr>
                    <w:t xml:space="preserve"> </w:t>
                  </w:r>
                  <w:r w:rsidRPr="00FC098E">
                    <w:rPr>
                      <w:bCs/>
                      <w:lang w:val="en-US"/>
                    </w:rPr>
                    <w:t>training</w:t>
                  </w:r>
                  <w:r w:rsidR="006529A3">
                    <w:rPr>
                      <w:bCs/>
                      <w:lang w:val="en-US"/>
                    </w:rPr>
                    <w:t xml:space="preserve">, including annual professional development funds to continue </w:t>
                  </w:r>
                  <w:r w:rsidR="54468354" w:rsidRPr="2D12F369">
                    <w:rPr>
                      <w:lang w:val="en-US"/>
                    </w:rPr>
                    <w:t>additional</w:t>
                  </w:r>
                  <w:r w:rsidR="006529A3" w:rsidRPr="336C34B9">
                    <w:rPr>
                      <w:lang w:val="en-US"/>
                    </w:rPr>
                    <w:t xml:space="preserve"> </w:t>
                  </w:r>
                  <w:r w:rsidR="006529A3">
                    <w:rPr>
                      <w:bCs/>
                      <w:lang w:val="en-US"/>
                    </w:rPr>
                    <w:t>education</w:t>
                  </w:r>
                  <w:r w:rsidRPr="00FC098E">
                    <w:rPr>
                      <w:bCs/>
                      <w:lang w:val="en-US"/>
                    </w:rPr>
                    <w:t>. All staff receive cultural competency training.</w:t>
                  </w:r>
                  <w:r>
                    <w:rPr>
                      <w:bCs/>
                      <w:lang w:val="en-US"/>
                    </w:rPr>
                    <w:t xml:space="preserve"> Some of the evidence</w:t>
                  </w:r>
                  <w:r w:rsidR="006529A3">
                    <w:rPr>
                      <w:bCs/>
                      <w:lang w:val="en-US"/>
                    </w:rPr>
                    <w:t>-</w:t>
                  </w:r>
                  <w:r>
                    <w:rPr>
                      <w:bCs/>
                      <w:lang w:val="en-US"/>
                    </w:rPr>
                    <w:t>based practices include</w:t>
                  </w:r>
                  <w:r w:rsidR="00AA1444">
                    <w:rPr>
                      <w:bCs/>
                      <w:lang w:val="en-US"/>
                    </w:rPr>
                    <w:t xml:space="preserve"> </w:t>
                  </w:r>
                  <w:r w:rsidR="00AA1444" w:rsidRPr="00AA1444">
                    <w:rPr>
                      <w:bCs/>
                      <w:lang w:val="en-US"/>
                    </w:rPr>
                    <w:t>Motivational Interviewing, Recovery Coaching/Peer Supports, Cognitive Behavioral</w:t>
                  </w:r>
                  <w:r w:rsidR="00AA1444">
                    <w:rPr>
                      <w:bCs/>
                      <w:lang w:val="en-US"/>
                    </w:rPr>
                    <w:t xml:space="preserve"> </w:t>
                  </w:r>
                  <w:r w:rsidR="00AA1444" w:rsidRPr="00AA1444">
                    <w:rPr>
                      <w:bCs/>
                      <w:lang w:val="en-US"/>
                    </w:rPr>
                    <w:t>Therapy, Dialectical Behavioral Therapy, Medication Assisted Treatment, FDA-approved</w:t>
                  </w:r>
                  <w:r w:rsidR="00AA1444">
                    <w:rPr>
                      <w:bCs/>
                      <w:lang w:val="en-US"/>
                    </w:rPr>
                    <w:t xml:space="preserve"> </w:t>
                  </w:r>
                  <w:r w:rsidR="00AA1444" w:rsidRPr="00AA1444">
                    <w:rPr>
                      <w:bCs/>
                      <w:lang w:val="en-US"/>
                    </w:rPr>
                    <w:t>medications, and Crisis Intervention Team. Also, Oaklawn staff use screenings/assessments, including the Columbia Suicide Severity Rating Scale, PHQ-9/A, GAD7, SBIRT,</w:t>
                  </w:r>
                  <w:r w:rsidR="60A2C898" w:rsidRPr="2D12F369">
                    <w:rPr>
                      <w:lang w:val="en-US"/>
                    </w:rPr>
                    <w:t xml:space="preserve"> </w:t>
                  </w:r>
                  <w:r w:rsidR="00AA1444" w:rsidRPr="00AA1444">
                    <w:rPr>
                      <w:bCs/>
                      <w:lang w:val="en-US"/>
                    </w:rPr>
                    <w:t>SASSI, Cross Cutting measures of the DSM, Fagerstrom Test for Nicotine Dependence, and</w:t>
                  </w:r>
                  <w:r w:rsidR="2696E055" w:rsidRPr="796FA86C">
                    <w:rPr>
                      <w:lang w:val="en-US"/>
                    </w:rPr>
                    <w:t xml:space="preserve"> </w:t>
                  </w:r>
                  <w:r w:rsidR="00AA1444" w:rsidRPr="00AA1444">
                    <w:rPr>
                      <w:bCs/>
                      <w:lang w:val="en-US"/>
                    </w:rPr>
                    <w:t>NIDA CTN Common Data Elements.</w:t>
                  </w:r>
                  <w:r w:rsidR="00612831">
                    <w:rPr>
                      <w:bCs/>
                      <w:lang w:val="en-US"/>
                    </w:rPr>
                    <w:t xml:space="preserve"> </w:t>
                  </w:r>
                  <w:r w:rsidR="00AA1444">
                    <w:rPr>
                      <w:bCs/>
                      <w:lang w:val="en-US"/>
                    </w:rPr>
                    <w:t>Please see Attachment G for more information.</w:t>
                  </w:r>
                </w:p>
                <w:p w14:paraId="37833F70" w14:textId="77777777" w:rsidR="008A05EC" w:rsidRDefault="008A05EC" w:rsidP="00AA1444">
                  <w:pPr>
                    <w:widowControl w:val="0"/>
                    <w:rPr>
                      <w:bCs/>
                      <w:lang w:val="en-US"/>
                    </w:rPr>
                  </w:pPr>
                </w:p>
                <w:p w14:paraId="546464D1" w14:textId="4AEF2BA9" w:rsidR="00921D54" w:rsidRPr="00921D54" w:rsidRDefault="00921D54" w:rsidP="00921D54">
                  <w:pPr>
                    <w:widowControl w:val="0"/>
                    <w:rPr>
                      <w:bCs/>
                      <w:lang w:val="en-US"/>
                    </w:rPr>
                  </w:pPr>
                  <w:r w:rsidRPr="00612831">
                    <w:rPr>
                      <w:lang w:val="en-US"/>
                    </w:rPr>
                    <w:t xml:space="preserve">Oaklawn’s </w:t>
                  </w:r>
                  <w:r w:rsidRPr="00921D54">
                    <w:rPr>
                      <w:lang w:val="en-US"/>
                    </w:rPr>
                    <w:t>SUD treatment</w:t>
                  </w:r>
                  <w:r w:rsidR="00612831" w:rsidRPr="00612831">
                    <w:rPr>
                      <w:lang w:val="en-US"/>
                    </w:rPr>
                    <w:t>:</w:t>
                  </w:r>
                </w:p>
                <w:p w14:paraId="2A7C9A71" w14:textId="46CD154E" w:rsidR="00921D54" w:rsidRPr="00921D54" w:rsidRDefault="00921D54" w:rsidP="001434B1">
                  <w:pPr>
                    <w:widowControl w:val="0"/>
                    <w:numPr>
                      <w:ilvl w:val="0"/>
                      <w:numId w:val="93"/>
                    </w:numPr>
                    <w:rPr>
                      <w:bCs/>
                      <w:lang w:val="en-US"/>
                    </w:rPr>
                  </w:pPr>
                  <w:r w:rsidRPr="00921D54">
                    <w:rPr>
                      <w:bCs/>
                      <w:lang w:val="en-US"/>
                    </w:rPr>
                    <w:t>Aligns with the American Society for Addiction Medicine Levels 1 and 2.1 and includes treatment of tobacco use disorders.</w:t>
                  </w:r>
                </w:p>
                <w:p w14:paraId="093DA5D7" w14:textId="77777777" w:rsidR="00921D54" w:rsidRPr="00921D54" w:rsidRDefault="00921D54" w:rsidP="001434B1">
                  <w:pPr>
                    <w:widowControl w:val="0"/>
                    <w:numPr>
                      <w:ilvl w:val="0"/>
                      <w:numId w:val="94"/>
                    </w:numPr>
                    <w:rPr>
                      <w:bCs/>
                      <w:lang w:val="en-US"/>
                    </w:rPr>
                  </w:pPr>
                  <w:r w:rsidRPr="00921D54">
                    <w:rPr>
                      <w:bCs/>
                      <w:lang w:val="en-US"/>
                    </w:rPr>
                    <w:t>Includes motivational techniques and harm reduction strategies to promote safety and/or reduce substance use for those with potentially dangerous use.</w:t>
                  </w:r>
                </w:p>
                <w:p w14:paraId="1F8EB274" w14:textId="77777777" w:rsidR="00612831" w:rsidRDefault="00612831" w:rsidP="00323F1C">
                  <w:pPr>
                    <w:widowControl w:val="0"/>
                    <w:rPr>
                      <w:bCs/>
                      <w:lang w:val="en-US"/>
                    </w:rPr>
                  </w:pPr>
                </w:p>
                <w:p w14:paraId="16F0A240" w14:textId="66B89439" w:rsidR="00DA53DB" w:rsidRPr="00FC098E" w:rsidRDefault="00323F1C" w:rsidP="006D13A9">
                  <w:pPr>
                    <w:widowControl w:val="0"/>
                    <w:rPr>
                      <w:lang w:val="en-US"/>
                    </w:rPr>
                  </w:pPr>
                  <w:r>
                    <w:rPr>
                      <w:bCs/>
                      <w:lang w:val="en-US"/>
                    </w:rPr>
                    <w:t xml:space="preserve">When specialized services that are outside of Oaklawn’s scope are identified, we </w:t>
                  </w:r>
                  <w:r w:rsidR="001D1BF2">
                    <w:rPr>
                      <w:bCs/>
                      <w:lang w:val="en-US"/>
                    </w:rPr>
                    <w:t xml:space="preserve">help </w:t>
                  </w:r>
                  <w:r w:rsidR="00612831">
                    <w:rPr>
                      <w:bCs/>
                      <w:lang w:val="en-US"/>
                    </w:rPr>
                    <w:t>facilitate</w:t>
                  </w:r>
                  <w:r w:rsidR="001D1BF2">
                    <w:rPr>
                      <w:bCs/>
                      <w:lang w:val="en-US"/>
                    </w:rPr>
                    <w:t xml:space="preserve"> care coordination through the use of referrals, formal arrangements, and as needed telehealth/telemedicine.</w:t>
                  </w:r>
                  <w:r>
                    <w:rPr>
                      <w:bCs/>
                      <w:lang w:val="en-US"/>
                    </w:rPr>
                    <w:t xml:space="preserve"> </w:t>
                  </w:r>
                  <w:r w:rsidR="00612831" w:rsidRPr="00612831">
                    <w:rPr>
                      <w:bCs/>
                    </w:rPr>
                    <w:t xml:space="preserve">Where specialist care is not practically available for highly specialized treatment needs, CCBHC professional staff will work under consultation with specialized </w:t>
                  </w:r>
                  <w:r w:rsidR="00612831" w:rsidRPr="00612831">
                    <w:rPr>
                      <w:bCs/>
                    </w:rPr>
                    <w:lastRenderedPageBreak/>
                    <w:t>services providers.</w:t>
                  </w:r>
                </w:p>
              </w:tc>
              <w:tc>
                <w:tcPr>
                  <w:tcW w:w="1729" w:type="dxa"/>
                </w:tcPr>
                <w:p w14:paraId="2D127369" w14:textId="7F591455" w:rsidR="00DA53DB" w:rsidRPr="00612831" w:rsidRDefault="00EB4DD8">
                  <w:pPr>
                    <w:widowControl w:val="0"/>
                  </w:pPr>
                  <w:r>
                    <w:lastRenderedPageBreak/>
                    <w:t xml:space="preserve">Oaklawn’s </w:t>
                  </w:r>
                  <w:r w:rsidR="00390266" w:rsidRPr="00612831">
                    <w:t>Continuum of Care- CCBHC</w:t>
                  </w:r>
                </w:p>
                <w:p w14:paraId="6CB98D53" w14:textId="77777777" w:rsidR="008D2B6A" w:rsidRPr="00612831" w:rsidRDefault="008D2B6A">
                  <w:pPr>
                    <w:widowControl w:val="0"/>
                  </w:pPr>
                </w:p>
                <w:p w14:paraId="016988FB" w14:textId="43292EC6" w:rsidR="00971ACC" w:rsidRPr="00612831" w:rsidRDefault="008D2B6A">
                  <w:pPr>
                    <w:widowControl w:val="0"/>
                    <w:rPr>
                      <w:lang w:val="en-US"/>
                    </w:rPr>
                  </w:pPr>
                  <w:r w:rsidRPr="00612831">
                    <w:rPr>
                      <w:lang w:val="en-US"/>
                    </w:rPr>
                    <w:t>CS 120 Access to Services</w:t>
                  </w:r>
                </w:p>
                <w:p w14:paraId="0532D2A4" w14:textId="77777777" w:rsidR="008D2B6A" w:rsidRPr="00612831" w:rsidRDefault="008D2B6A">
                  <w:pPr>
                    <w:widowControl w:val="0"/>
                  </w:pPr>
                </w:p>
                <w:p w14:paraId="03592DC3" w14:textId="77777777" w:rsidR="00971ACC" w:rsidRPr="00971ACC" w:rsidRDefault="00971ACC" w:rsidP="00971ACC">
                  <w:pPr>
                    <w:widowControl w:val="0"/>
                    <w:rPr>
                      <w:lang w:val="en-US"/>
                    </w:rPr>
                  </w:pPr>
                  <w:r w:rsidRPr="00971ACC">
                    <w:rPr>
                      <w:lang w:val="en-US"/>
                    </w:rPr>
                    <w:t>CS 140 Measuring Clinical</w:t>
                  </w:r>
                </w:p>
                <w:p w14:paraId="2791FFB0" w14:textId="77777777" w:rsidR="00971ACC" w:rsidRPr="00612831" w:rsidRDefault="00971ACC" w:rsidP="00971ACC">
                  <w:pPr>
                    <w:widowControl w:val="0"/>
                    <w:rPr>
                      <w:lang w:val="en-US"/>
                    </w:rPr>
                  </w:pPr>
                  <w:r w:rsidRPr="00612831">
                    <w:rPr>
                      <w:lang w:val="en-US"/>
                    </w:rPr>
                    <w:t>Outcomes</w:t>
                  </w:r>
                </w:p>
                <w:p w14:paraId="645D6BA3" w14:textId="77777777" w:rsidR="00302586" w:rsidRPr="00612831" w:rsidRDefault="00302586" w:rsidP="00971ACC">
                  <w:pPr>
                    <w:widowControl w:val="0"/>
                    <w:rPr>
                      <w:lang w:val="en-US"/>
                    </w:rPr>
                  </w:pPr>
                </w:p>
                <w:p w14:paraId="23C20FD2" w14:textId="77777777" w:rsidR="00302586" w:rsidRDefault="00302586" w:rsidP="00302586">
                  <w:pPr>
                    <w:widowControl w:val="0"/>
                    <w:rPr>
                      <w:bCs/>
                      <w:lang w:val="en-US"/>
                    </w:rPr>
                  </w:pPr>
                  <w:r w:rsidRPr="00612831">
                    <w:rPr>
                      <w:lang w:val="en-US"/>
                    </w:rPr>
                    <w:t>Program Descriptions for Outpatient Addiction, Outpatient Services, Adult Case Management</w:t>
                  </w:r>
                </w:p>
                <w:p w14:paraId="14335DEB" w14:textId="77777777" w:rsidR="00612831" w:rsidRDefault="00612831" w:rsidP="00302586">
                  <w:pPr>
                    <w:widowControl w:val="0"/>
                    <w:rPr>
                      <w:bCs/>
                      <w:lang w:val="en-US"/>
                    </w:rPr>
                  </w:pPr>
                </w:p>
                <w:p w14:paraId="288D3A75" w14:textId="11A6BDAA" w:rsidR="00DA53DB" w:rsidRPr="00612831" w:rsidRDefault="00612831">
                  <w:pPr>
                    <w:widowControl w:val="0"/>
                  </w:pPr>
                  <w:r w:rsidRPr="00612831">
                    <w:t xml:space="preserve">CS 140 Continuity of Care with Community Providers and </w:t>
                  </w:r>
                  <w:r w:rsidRPr="00612831">
                    <w:lastRenderedPageBreak/>
                    <w:t>Referral Sources</w:t>
                  </w:r>
                </w:p>
              </w:tc>
            </w:tr>
            <w:tr w:rsidR="00DA53DB" w14:paraId="295D82CE" w14:textId="77777777" w:rsidTr="00AD01FC">
              <w:tc>
                <w:tcPr>
                  <w:tcW w:w="1585" w:type="dxa"/>
                </w:tcPr>
                <w:p w14:paraId="18DEE265" w14:textId="063E72FC" w:rsidR="00DA53DB" w:rsidRDefault="00140662" w:rsidP="00A731A6">
                  <w:pPr>
                    <w:widowControl w:val="0"/>
                    <w:rPr>
                      <w:b/>
                    </w:rPr>
                  </w:pPr>
                  <w:r>
                    <w:rPr>
                      <w:b/>
                    </w:rPr>
                    <w:lastRenderedPageBreak/>
                    <w:t>4.f.2</w:t>
                  </w:r>
                </w:p>
              </w:tc>
              <w:tc>
                <w:tcPr>
                  <w:tcW w:w="9450" w:type="dxa"/>
                </w:tcPr>
                <w:p w14:paraId="1F74831F" w14:textId="39B308E6" w:rsidR="005E0A19" w:rsidRPr="005E0A19" w:rsidRDefault="0017200D" w:rsidP="005E0A19">
                  <w:pPr>
                    <w:widowControl w:val="0"/>
                    <w:rPr>
                      <w:bCs/>
                      <w:lang w:val="en-US"/>
                    </w:rPr>
                  </w:pPr>
                  <w:r>
                    <w:rPr>
                      <w:bCs/>
                      <w:lang w:val="en-US"/>
                    </w:rPr>
                    <w:t xml:space="preserve">As stated in the criterion above, Oaklawn offers various treatment modalities. Oaklawn ensures that </w:t>
                  </w:r>
                  <w:r w:rsidR="000A7629">
                    <w:rPr>
                      <w:bCs/>
                      <w:lang w:val="en-US"/>
                    </w:rPr>
                    <w:t>treatment is provided as appropriate for the phase of life and development of the person receiving services (including child, adol</w:t>
                  </w:r>
                  <w:r w:rsidR="004E5AD9">
                    <w:rPr>
                      <w:bCs/>
                      <w:lang w:val="en-US"/>
                    </w:rPr>
                    <w:t>escents, transition age youth, and older adul</w:t>
                  </w:r>
                  <w:r w:rsidR="004E7D52">
                    <w:rPr>
                      <w:bCs/>
                      <w:lang w:val="en-US"/>
                    </w:rPr>
                    <w:t>t</w:t>
                  </w:r>
                  <w:r w:rsidR="004E5AD9">
                    <w:rPr>
                      <w:bCs/>
                      <w:lang w:val="en-US"/>
                    </w:rPr>
                    <w:t>s).</w:t>
                  </w:r>
                  <w:r w:rsidR="004E7D52">
                    <w:rPr>
                      <w:bCs/>
                      <w:lang w:val="en-US"/>
                    </w:rPr>
                    <w:t xml:space="preserve"> </w:t>
                  </w:r>
                  <w:r w:rsidR="0086097D">
                    <w:rPr>
                      <w:bCs/>
                      <w:lang w:val="en-US"/>
                    </w:rPr>
                    <w:t>This</w:t>
                  </w:r>
                  <w:r w:rsidR="005E0A19" w:rsidRPr="005E0A19">
                    <w:rPr>
                      <w:bCs/>
                      <w:lang w:val="en-US"/>
                    </w:rPr>
                    <w:t xml:space="preserve"> includes</w:t>
                  </w:r>
                  <w:r w:rsidR="004E7D52">
                    <w:rPr>
                      <w:bCs/>
                      <w:lang w:val="en-US"/>
                    </w:rPr>
                    <w:t>:</w:t>
                  </w:r>
                </w:p>
                <w:p w14:paraId="53D711E7" w14:textId="1AB3DA13" w:rsidR="005E0A19" w:rsidRPr="005E0A19" w:rsidRDefault="005E0A19" w:rsidP="001434B1">
                  <w:pPr>
                    <w:widowControl w:val="0"/>
                    <w:numPr>
                      <w:ilvl w:val="0"/>
                      <w:numId w:val="91"/>
                    </w:numPr>
                    <w:rPr>
                      <w:bCs/>
                      <w:lang w:val="en-US"/>
                    </w:rPr>
                  </w:pPr>
                  <w:r w:rsidRPr="005E0A19">
                    <w:rPr>
                      <w:bCs/>
                      <w:lang w:val="en-US"/>
                    </w:rPr>
                    <w:t>Evidence-based and consistent with DMHA/SAMHSA required practices when applicable</w:t>
                  </w:r>
                  <w:r w:rsidR="006D3B19">
                    <w:rPr>
                      <w:bCs/>
                      <w:lang w:val="en-US"/>
                    </w:rPr>
                    <w:t>, as well as measurement</w:t>
                  </w:r>
                  <w:r w:rsidR="000A21A4">
                    <w:rPr>
                      <w:bCs/>
                      <w:lang w:val="en-US"/>
                    </w:rPr>
                    <w:t>-based care to improve service outcomes.</w:t>
                  </w:r>
                </w:p>
                <w:p w14:paraId="3637F4AE" w14:textId="7C41D007" w:rsidR="006D3B19" w:rsidRPr="005E0A19" w:rsidRDefault="00305BC9" w:rsidP="001434B1">
                  <w:pPr>
                    <w:widowControl w:val="0"/>
                    <w:numPr>
                      <w:ilvl w:val="0"/>
                      <w:numId w:val="92"/>
                    </w:numPr>
                    <w:rPr>
                      <w:bCs/>
                      <w:lang w:val="en-US"/>
                    </w:rPr>
                  </w:pPr>
                  <w:r>
                    <w:rPr>
                      <w:bCs/>
                      <w:lang w:val="en-US"/>
                    </w:rPr>
                    <w:t>S</w:t>
                  </w:r>
                  <w:r w:rsidR="005E0A19" w:rsidRPr="005E0A19">
                    <w:rPr>
                      <w:bCs/>
                      <w:lang w:val="en-US"/>
                    </w:rPr>
                    <w:t>ervices for youth are developmentally appropriate, youth-guided, and family/caregiver-driven.</w:t>
                  </w:r>
                </w:p>
                <w:p w14:paraId="0A9E4B6E" w14:textId="1152E83C" w:rsidR="000746F6" w:rsidRPr="000746F6" w:rsidRDefault="000746F6" w:rsidP="001434B1">
                  <w:pPr>
                    <w:widowControl w:val="0"/>
                    <w:numPr>
                      <w:ilvl w:val="0"/>
                      <w:numId w:val="92"/>
                    </w:numPr>
                    <w:rPr>
                      <w:bCs/>
                      <w:lang w:val="en-US"/>
                    </w:rPr>
                  </w:pPr>
                  <w:r w:rsidRPr="000746F6">
                    <w:rPr>
                      <w:bCs/>
                      <w:lang w:val="en-US"/>
                    </w:rPr>
                    <w:t>Services for older adults consider the desires and functioning of the client.</w:t>
                  </w:r>
                </w:p>
                <w:p w14:paraId="75C08164" w14:textId="13427139" w:rsidR="000746F6" w:rsidRPr="000746F6" w:rsidRDefault="000746F6" w:rsidP="001434B1">
                  <w:pPr>
                    <w:widowControl w:val="0"/>
                    <w:numPr>
                      <w:ilvl w:val="0"/>
                      <w:numId w:val="92"/>
                    </w:numPr>
                    <w:rPr>
                      <w:bCs/>
                      <w:lang w:val="en-US"/>
                    </w:rPr>
                  </w:pPr>
                  <w:r w:rsidRPr="000746F6">
                    <w:rPr>
                      <w:bCs/>
                      <w:lang w:val="en-US"/>
                    </w:rPr>
                    <w:t>Services for individuals with developmental or other cognitive disabilities consider the person’s level of functioning</w:t>
                  </w:r>
                </w:p>
                <w:p w14:paraId="327A5626" w14:textId="76FE56DE" w:rsidR="000746F6" w:rsidRDefault="000746F6" w:rsidP="001434B1">
                  <w:pPr>
                    <w:widowControl w:val="0"/>
                    <w:numPr>
                      <w:ilvl w:val="0"/>
                      <w:numId w:val="92"/>
                    </w:numPr>
                    <w:rPr>
                      <w:bCs/>
                      <w:lang w:val="en-US"/>
                    </w:rPr>
                  </w:pPr>
                  <w:r w:rsidRPr="000746F6">
                    <w:rPr>
                      <w:bCs/>
                      <w:lang w:val="en-US"/>
                    </w:rPr>
                    <w:t>Treatment is delivered by staff with specific training in treating the segment of the population being served.</w:t>
                  </w:r>
                </w:p>
                <w:p w14:paraId="36F8CEDF" w14:textId="77777777" w:rsidR="003B4422" w:rsidRPr="000746F6" w:rsidRDefault="003B4422" w:rsidP="001434B1">
                  <w:pPr>
                    <w:widowControl w:val="0"/>
                    <w:numPr>
                      <w:ilvl w:val="0"/>
                      <w:numId w:val="92"/>
                    </w:numPr>
                    <w:rPr>
                      <w:bCs/>
                      <w:lang w:val="en-US"/>
                    </w:rPr>
                  </w:pPr>
                </w:p>
                <w:p w14:paraId="39A0054C" w14:textId="73D97953" w:rsidR="00DA53DB" w:rsidRPr="009824E2" w:rsidRDefault="00D4281E" w:rsidP="003B4422">
                  <w:pPr>
                    <w:widowControl w:val="0"/>
                    <w:rPr>
                      <w:bCs/>
                    </w:rPr>
                  </w:pPr>
                  <w:r>
                    <w:rPr>
                      <w:bCs/>
                      <w:lang w:val="en-US"/>
                    </w:rPr>
                    <w:t>*A list of evidence based practices are listed in Attachment G.</w:t>
                  </w:r>
                </w:p>
              </w:tc>
              <w:tc>
                <w:tcPr>
                  <w:tcW w:w="1729" w:type="dxa"/>
                </w:tcPr>
                <w:p w14:paraId="4AF80ED3" w14:textId="11D4C321" w:rsidR="00DA53DB" w:rsidRPr="00612831" w:rsidRDefault="00EB4DD8">
                  <w:pPr>
                    <w:widowControl w:val="0"/>
                  </w:pPr>
                  <w:r>
                    <w:t xml:space="preserve">Oaklawn’s </w:t>
                  </w:r>
                  <w:r w:rsidR="008D2B6A" w:rsidRPr="00612831">
                    <w:t>Continuum of Care- CCBHC</w:t>
                  </w:r>
                </w:p>
              </w:tc>
            </w:tr>
            <w:tr w:rsidR="00DA53DB" w14:paraId="4EBA96E8" w14:textId="77777777" w:rsidTr="00AD01FC">
              <w:tc>
                <w:tcPr>
                  <w:tcW w:w="1585" w:type="dxa"/>
                </w:tcPr>
                <w:p w14:paraId="593794E2" w14:textId="0FFD6673" w:rsidR="00DA53DB" w:rsidRDefault="00140662" w:rsidP="00A731A6">
                  <w:pPr>
                    <w:widowControl w:val="0"/>
                    <w:rPr>
                      <w:b/>
                    </w:rPr>
                  </w:pPr>
                  <w:r>
                    <w:rPr>
                      <w:b/>
                    </w:rPr>
                    <w:t>4.f.3</w:t>
                  </w:r>
                </w:p>
              </w:tc>
              <w:tc>
                <w:tcPr>
                  <w:tcW w:w="9450" w:type="dxa"/>
                </w:tcPr>
                <w:p w14:paraId="27F776E9" w14:textId="5D868483" w:rsidR="001F7ED6" w:rsidRDefault="0040637D">
                  <w:pPr>
                    <w:widowControl w:val="0"/>
                    <w:rPr>
                      <w:bCs/>
                    </w:rPr>
                  </w:pPr>
                  <w:r>
                    <w:rPr>
                      <w:bCs/>
                    </w:rPr>
                    <w:t xml:space="preserve">As with adults, Oaklawn also </w:t>
                  </w:r>
                  <w:r w:rsidR="0043430A">
                    <w:rPr>
                      <w:bCs/>
                    </w:rPr>
                    <w:t>addres</w:t>
                  </w:r>
                  <w:r w:rsidR="00674222">
                    <w:rPr>
                      <w:bCs/>
                    </w:rPr>
                    <w:t>ses</w:t>
                  </w:r>
                  <w:r w:rsidR="00A357F7">
                    <w:rPr>
                      <w:bCs/>
                    </w:rPr>
                    <w:t xml:space="preserve"> family/caregiver, school, medical, mental health, </w:t>
                  </w:r>
                  <w:r w:rsidR="004A3B71">
                    <w:rPr>
                      <w:bCs/>
                    </w:rPr>
                    <w:t xml:space="preserve">substance use, </w:t>
                  </w:r>
                  <w:r w:rsidR="00F075E4">
                    <w:rPr>
                      <w:bCs/>
                    </w:rPr>
                    <w:t>psychosocial</w:t>
                  </w:r>
                  <w:r w:rsidR="00F54CAA">
                    <w:rPr>
                      <w:bCs/>
                    </w:rPr>
                    <w:t xml:space="preserve">, and </w:t>
                  </w:r>
                  <w:r w:rsidR="00F075E4">
                    <w:rPr>
                      <w:bCs/>
                    </w:rPr>
                    <w:t>environmental</w:t>
                  </w:r>
                  <w:r w:rsidR="00F54CAA">
                    <w:rPr>
                      <w:bCs/>
                    </w:rPr>
                    <w:t xml:space="preserve"> </w:t>
                  </w:r>
                  <w:r w:rsidR="00F075E4">
                    <w:rPr>
                      <w:bCs/>
                    </w:rPr>
                    <w:t>issues</w:t>
                  </w:r>
                  <w:r w:rsidR="009E18B7">
                    <w:rPr>
                      <w:bCs/>
                    </w:rPr>
                    <w:t xml:space="preserve"> </w:t>
                  </w:r>
                  <w:r w:rsidR="003B1FA1">
                    <w:rPr>
                      <w:bCs/>
                    </w:rPr>
                    <w:t xml:space="preserve">for children and adolescents. </w:t>
                  </w:r>
                  <w:r w:rsidR="00727A87">
                    <w:rPr>
                      <w:bCs/>
                    </w:rPr>
                    <w:t xml:space="preserve">Supportive individuals are </w:t>
                  </w:r>
                  <w:r w:rsidR="00945C98">
                    <w:rPr>
                      <w:bCs/>
                    </w:rPr>
                    <w:t>identified</w:t>
                  </w:r>
                  <w:r w:rsidR="00727A87">
                    <w:rPr>
                      <w:bCs/>
                    </w:rPr>
                    <w:t xml:space="preserve"> during the comprehensive evaluation, involved in treatment planning, with releases of information obtained as required.</w:t>
                  </w:r>
                  <w:r w:rsidR="003B1FA1">
                    <w:rPr>
                      <w:bCs/>
                    </w:rPr>
                    <w:t xml:space="preserve"> </w:t>
                  </w:r>
                  <w:r w:rsidR="002514B5">
                    <w:rPr>
                      <w:bCs/>
                    </w:rPr>
                    <w:t xml:space="preserve">Oaklawn provides all the examples </w:t>
                  </w:r>
                  <w:r w:rsidR="000F3BB2">
                    <w:rPr>
                      <w:bCs/>
                    </w:rPr>
                    <w:t xml:space="preserve">of supports </w:t>
                  </w:r>
                  <w:r w:rsidR="002514B5">
                    <w:rPr>
                      <w:bCs/>
                    </w:rPr>
                    <w:t>listed in this criterion</w:t>
                  </w:r>
                  <w:r w:rsidR="000F3BB2">
                    <w:rPr>
                      <w:bCs/>
                    </w:rPr>
                    <w:t>.</w:t>
                  </w:r>
                  <w:r w:rsidR="008B5322">
                    <w:rPr>
                      <w:bCs/>
                    </w:rPr>
                    <w:t xml:space="preserve"> </w:t>
                  </w:r>
                  <w:r w:rsidR="000F3BB2">
                    <w:rPr>
                      <w:bCs/>
                    </w:rPr>
                    <w:t xml:space="preserve">Additionally, Oaklawn provides the </w:t>
                  </w:r>
                  <w:r w:rsidR="00727A87">
                    <w:rPr>
                      <w:bCs/>
                    </w:rPr>
                    <w:t>specialized, evidenced</w:t>
                  </w:r>
                  <w:r w:rsidR="001D0E8F">
                    <w:rPr>
                      <w:bCs/>
                    </w:rPr>
                    <w:t>-</w:t>
                  </w:r>
                  <w:r w:rsidR="00727A87">
                    <w:rPr>
                      <w:bCs/>
                    </w:rPr>
                    <w:t>base</w:t>
                  </w:r>
                  <w:r w:rsidR="001D0E8F">
                    <w:rPr>
                      <w:bCs/>
                    </w:rPr>
                    <w:t>d</w:t>
                  </w:r>
                  <w:r w:rsidR="00727A87">
                    <w:rPr>
                      <w:bCs/>
                    </w:rPr>
                    <w:t xml:space="preserve"> </w:t>
                  </w:r>
                  <w:r w:rsidR="000F3BB2">
                    <w:rPr>
                      <w:bCs/>
                    </w:rPr>
                    <w:t>programs</w:t>
                  </w:r>
                  <w:r w:rsidR="002F57EA">
                    <w:rPr>
                      <w:bCs/>
                    </w:rPr>
                    <w:t xml:space="preserve"> below.</w:t>
                  </w:r>
                </w:p>
                <w:p w14:paraId="35AEAB2C" w14:textId="77777777" w:rsidR="00651530" w:rsidRDefault="00651530">
                  <w:pPr>
                    <w:widowControl w:val="0"/>
                    <w:rPr>
                      <w:bCs/>
                    </w:rPr>
                  </w:pPr>
                </w:p>
                <w:p w14:paraId="103297D5" w14:textId="33FE3B5B" w:rsidR="00975CD2" w:rsidRDefault="00727A87">
                  <w:pPr>
                    <w:widowControl w:val="0"/>
                    <w:rPr>
                      <w:bCs/>
                    </w:rPr>
                  </w:pPr>
                  <w:r>
                    <w:rPr>
                      <w:bCs/>
                    </w:rPr>
                    <w:t>T</w:t>
                  </w:r>
                  <w:r w:rsidR="001F7ED6" w:rsidRPr="001F7ED6">
                    <w:rPr>
                      <w:bCs/>
                    </w:rPr>
                    <w:t>he New Hope Adolescent program is a 28-week intensive substance use treatment program for adolescents with a moderate to severe substance use disorder. Participants learn about substance use, how it affects families and individuals</w:t>
                  </w:r>
                  <w:r w:rsidR="00F37189">
                    <w:rPr>
                      <w:bCs/>
                    </w:rPr>
                    <w:t>,</w:t>
                  </w:r>
                  <w:r w:rsidR="001F7ED6" w:rsidRPr="001F7ED6">
                    <w:rPr>
                      <w:bCs/>
                    </w:rPr>
                    <w:t xml:space="preserve"> and skills for recovery.</w:t>
                  </w:r>
                </w:p>
                <w:p w14:paraId="55A2C5DD" w14:textId="77777777" w:rsidR="00975CD2" w:rsidRDefault="00975CD2">
                  <w:pPr>
                    <w:widowControl w:val="0"/>
                    <w:rPr>
                      <w:bCs/>
                    </w:rPr>
                  </w:pPr>
                </w:p>
                <w:p w14:paraId="2CD38510" w14:textId="1F5687BE" w:rsidR="001F7ED6" w:rsidRDefault="00975CD2">
                  <w:pPr>
                    <w:widowControl w:val="0"/>
                    <w:rPr>
                      <w:bCs/>
                    </w:rPr>
                  </w:pPr>
                  <w:r w:rsidRPr="00975CD2">
                    <w:rPr>
                      <w:bCs/>
                    </w:rPr>
                    <w:t>Insight, a recovery-oriented program, serves individuals ages 14 and older who have experienced their first episode of psychosis within the past five years. Using a team</w:t>
                  </w:r>
                  <w:r w:rsidRPr="00975CD2">
                    <w:rPr>
                      <w:rFonts w:ascii="Cambria Math" w:hAnsi="Cambria Math" w:cs="Cambria Math"/>
                      <w:bCs/>
                    </w:rPr>
                    <w:t>‐</w:t>
                  </w:r>
                  <w:r w:rsidRPr="00975CD2">
                    <w:rPr>
                      <w:bCs/>
                    </w:rPr>
                    <w:t>based approach, our psychiatric providers, therapists</w:t>
                  </w:r>
                  <w:r w:rsidR="00C05578">
                    <w:rPr>
                      <w:bCs/>
                    </w:rPr>
                    <w:t>,</w:t>
                  </w:r>
                  <w:r w:rsidRPr="00975CD2">
                    <w:rPr>
                      <w:bCs/>
                    </w:rPr>
                    <w:t xml:space="preserve"> and case managers work with clients to help them create and reach the recovery goals they feel are important to living a fulfilling life.</w:t>
                  </w:r>
                </w:p>
                <w:p w14:paraId="28EC9279" w14:textId="77777777" w:rsidR="00474D95" w:rsidRDefault="00474D95">
                  <w:pPr>
                    <w:widowControl w:val="0"/>
                    <w:rPr>
                      <w:bCs/>
                    </w:rPr>
                  </w:pPr>
                </w:p>
                <w:p w14:paraId="219A1503" w14:textId="47BD656F" w:rsidR="00474D95" w:rsidRDefault="000F2D23">
                  <w:pPr>
                    <w:widowControl w:val="0"/>
                    <w:rPr>
                      <w:bCs/>
                    </w:rPr>
                  </w:pPr>
                  <w:r>
                    <w:rPr>
                      <w:bCs/>
                    </w:rPr>
                    <w:t xml:space="preserve">Transition to Independence </w:t>
                  </w:r>
                  <w:r w:rsidR="007E5F5C">
                    <w:rPr>
                      <w:bCs/>
                    </w:rPr>
                    <w:t xml:space="preserve">Process </w:t>
                  </w:r>
                  <w:r>
                    <w:rPr>
                      <w:bCs/>
                    </w:rPr>
                    <w:t>(</w:t>
                  </w:r>
                  <w:r w:rsidR="00474D95" w:rsidRPr="00474D95">
                    <w:rPr>
                      <w:bCs/>
                    </w:rPr>
                    <w:t>TIP</w:t>
                  </w:r>
                  <w:r>
                    <w:rPr>
                      <w:bCs/>
                    </w:rPr>
                    <w:t>)</w:t>
                  </w:r>
                  <w:r w:rsidR="00474D95" w:rsidRPr="00474D95">
                    <w:rPr>
                      <w:bCs/>
                    </w:rPr>
                    <w:t xml:space="preserve"> is an evidence-supported program that prepares and supports the transition of youth (ages 14-26) experiencing emotional or behavioral health issues as they develop independence and enter adult roles. Through a strengths-based </w:t>
                  </w:r>
                  <w:r w:rsidR="00474D95" w:rsidRPr="00474D95">
                    <w:rPr>
                      <w:bCs/>
                    </w:rPr>
                    <w:lastRenderedPageBreak/>
                    <w:t>approach, TIP provides a youth-driven model and works to engage youth through relationship development, person-centered planning</w:t>
                  </w:r>
                  <w:r w:rsidR="00A94553">
                    <w:rPr>
                      <w:bCs/>
                    </w:rPr>
                    <w:t>,</w:t>
                  </w:r>
                  <w:r w:rsidR="00474D95" w:rsidRPr="00474D95">
                    <w:rPr>
                      <w:bCs/>
                    </w:rPr>
                    <w:t xml:space="preserve"> and a focus on their future goals in connection to these five transition domains: Employment &amp; Career, Educational Opportunities, Living Situation, Personal Effectiveness &amp; Well-being</w:t>
                  </w:r>
                  <w:r w:rsidR="00A94553">
                    <w:rPr>
                      <w:bCs/>
                    </w:rPr>
                    <w:t>,</w:t>
                  </w:r>
                  <w:r w:rsidR="00474D95" w:rsidRPr="00474D95">
                    <w:rPr>
                      <w:bCs/>
                    </w:rPr>
                    <w:t xml:space="preserve"> and Community Life Functioning.</w:t>
                  </w:r>
                </w:p>
                <w:p w14:paraId="34AC2D72" w14:textId="77777777" w:rsidR="00474D95" w:rsidRDefault="00474D95">
                  <w:pPr>
                    <w:widowControl w:val="0"/>
                    <w:rPr>
                      <w:bCs/>
                    </w:rPr>
                  </w:pPr>
                </w:p>
                <w:p w14:paraId="7E4EEE24" w14:textId="6161C99F" w:rsidR="002F16C6" w:rsidRDefault="006A51B4" w:rsidP="006A51B4">
                  <w:pPr>
                    <w:widowControl w:val="0"/>
                    <w:rPr>
                      <w:bCs/>
                      <w:lang w:val="en-US"/>
                    </w:rPr>
                  </w:pPr>
                  <w:r w:rsidRPr="006A51B4">
                    <w:rPr>
                      <w:bCs/>
                      <w:lang w:val="en-US"/>
                    </w:rPr>
                    <w:t>Wraparound is a family-driven, strengths–based approach to services. Is It used most often when a youth is engaged in two or more child-serving systems. An Oaklawn wraparound facilitator organizes a team of people – from informal support systems such as family, friends or faith communities to formal systems such as community service providers – who help the family move toward their goals and achieve positive outcomes. In short, support is “wrapped around” the family.</w:t>
                  </w:r>
                </w:p>
                <w:p w14:paraId="072291B1" w14:textId="77777777" w:rsidR="002F16C6" w:rsidRPr="006A51B4" w:rsidRDefault="002F16C6" w:rsidP="006A51B4">
                  <w:pPr>
                    <w:widowControl w:val="0"/>
                    <w:rPr>
                      <w:bCs/>
                      <w:lang w:val="en-US"/>
                    </w:rPr>
                  </w:pPr>
                </w:p>
                <w:p w14:paraId="306892C4" w14:textId="31B58AD8" w:rsidR="006A51B4" w:rsidRDefault="006A51B4" w:rsidP="006A51B4">
                  <w:pPr>
                    <w:widowControl w:val="0"/>
                    <w:rPr>
                      <w:bCs/>
                      <w:lang w:val="en-US"/>
                    </w:rPr>
                  </w:pPr>
                  <w:r w:rsidRPr="006A51B4">
                    <w:rPr>
                      <w:bCs/>
                      <w:lang w:val="en-US"/>
                    </w:rPr>
                    <w:t>There are two programs through which children and families can enter wraparound services:</w:t>
                  </w:r>
                  <w:r w:rsidR="00E91F27">
                    <w:rPr>
                      <w:bCs/>
                      <w:lang w:val="en-US"/>
                    </w:rPr>
                    <w:t xml:space="preserve"> </w:t>
                  </w:r>
                  <w:hyperlink r:id="rId12" w:tgtFrame="_blank" w:history="1">
                    <w:r w:rsidRPr="006A51B4">
                      <w:rPr>
                        <w:rStyle w:val="Hyperlink"/>
                        <w:bCs/>
                        <w:color w:val="auto"/>
                        <w:u w:val="none"/>
                        <w:lang w:val="en-US"/>
                      </w:rPr>
                      <w:t>Children’s Mental Health Wraparound (CMHW)</w:t>
                    </w:r>
                  </w:hyperlink>
                  <w:r w:rsidRPr="006A51B4">
                    <w:rPr>
                      <w:bCs/>
                      <w:lang w:val="en-US"/>
                    </w:rPr>
                    <w:t>, through the Indiana Division of Mental Health &amp; Addiction, and the</w:t>
                  </w:r>
                  <w:r w:rsidR="00EA1A6F">
                    <w:rPr>
                      <w:bCs/>
                      <w:lang w:val="en-US"/>
                    </w:rPr>
                    <w:t xml:space="preserve"> </w:t>
                  </w:r>
                  <w:hyperlink r:id="rId13" w:tgtFrame="_blank" w:history="1">
                    <w:r w:rsidRPr="006A51B4">
                      <w:rPr>
                        <w:rStyle w:val="Hyperlink"/>
                        <w:bCs/>
                        <w:color w:val="auto"/>
                        <w:u w:val="none"/>
                        <w:lang w:val="en-US"/>
                      </w:rPr>
                      <w:t>Children’s Mental Health Initiative (CMHI)</w:t>
                    </w:r>
                  </w:hyperlink>
                  <w:r w:rsidRPr="006A51B4">
                    <w:rPr>
                      <w:bCs/>
                      <w:lang w:val="en-US"/>
                    </w:rPr>
                    <w:t>, through the Indiana Department of Child Services. Each program has its own eligibility and exclusion criteria</w:t>
                  </w:r>
                  <w:r w:rsidR="00C510E8">
                    <w:rPr>
                      <w:bCs/>
                      <w:lang w:val="en-US"/>
                    </w:rPr>
                    <w:t>.</w:t>
                  </w:r>
                </w:p>
                <w:p w14:paraId="6AFA352B" w14:textId="77777777" w:rsidR="00C510E8" w:rsidRDefault="00C510E8" w:rsidP="006A51B4">
                  <w:pPr>
                    <w:widowControl w:val="0"/>
                    <w:rPr>
                      <w:bCs/>
                      <w:lang w:val="en-US"/>
                    </w:rPr>
                  </w:pPr>
                </w:p>
                <w:p w14:paraId="6D4D62AB" w14:textId="1F517293" w:rsidR="00C510E8" w:rsidRDefault="00AC6D39" w:rsidP="006A51B4">
                  <w:pPr>
                    <w:widowControl w:val="0"/>
                    <w:rPr>
                      <w:bCs/>
                    </w:rPr>
                  </w:pPr>
                  <w:r>
                    <w:rPr>
                      <w:bCs/>
                    </w:rPr>
                    <w:t xml:space="preserve">Both St. Joseph and Elkhart </w:t>
                  </w:r>
                  <w:r w:rsidR="003D243C">
                    <w:rPr>
                      <w:bCs/>
                    </w:rPr>
                    <w:t>counties</w:t>
                  </w:r>
                  <w:r w:rsidR="00C510E8" w:rsidRPr="00C510E8">
                    <w:rPr>
                      <w:bCs/>
                    </w:rPr>
                    <w:t xml:space="preserve"> ha</w:t>
                  </w:r>
                  <w:r w:rsidR="003D243C">
                    <w:rPr>
                      <w:bCs/>
                    </w:rPr>
                    <w:t>ve</w:t>
                  </w:r>
                  <w:r w:rsidR="00C510E8" w:rsidRPr="00C510E8">
                    <w:rPr>
                      <w:bCs/>
                    </w:rPr>
                    <w:t xml:space="preserve"> a system of care – the network of organizations and providers involved in children’s behavioral and mental health. Oaklawn is a proud partner in the systems of care in the counties we serve</w:t>
                  </w:r>
                  <w:r w:rsidR="00E54920">
                    <w:rPr>
                      <w:bCs/>
                    </w:rPr>
                    <w:t>.</w:t>
                  </w:r>
                </w:p>
                <w:p w14:paraId="0AEE2C52" w14:textId="77777777" w:rsidR="00E54920" w:rsidRDefault="00E54920" w:rsidP="006A51B4">
                  <w:pPr>
                    <w:widowControl w:val="0"/>
                    <w:rPr>
                      <w:bCs/>
                    </w:rPr>
                  </w:pPr>
                </w:p>
                <w:p w14:paraId="69C22587" w14:textId="03BD6B01" w:rsidR="00E54920" w:rsidRDefault="00E54920" w:rsidP="006A51B4">
                  <w:pPr>
                    <w:widowControl w:val="0"/>
                    <w:rPr>
                      <w:bCs/>
                      <w:lang w:val="en-US"/>
                    </w:rPr>
                  </w:pPr>
                  <w:r w:rsidRPr="00E54920">
                    <w:rPr>
                      <w:bCs/>
                    </w:rPr>
                    <w:t>Oaklawn has partnered with school systems in both Elkhart and St. Joseph counties to implement Sources of Strength, an evidence-based suicide prevention program that teaches young people to tap into their natural strengths during tough times.</w:t>
                  </w:r>
                </w:p>
                <w:p w14:paraId="422054CD" w14:textId="77777777" w:rsidR="00C510E8" w:rsidRPr="006A51B4" w:rsidRDefault="00C510E8" w:rsidP="006A51B4">
                  <w:pPr>
                    <w:widowControl w:val="0"/>
                    <w:rPr>
                      <w:bCs/>
                      <w:lang w:val="en-US"/>
                    </w:rPr>
                  </w:pPr>
                </w:p>
                <w:p w14:paraId="445778A5" w14:textId="3E05BCA8" w:rsidR="00DA53DB" w:rsidRPr="009824E2" w:rsidRDefault="001B2F5C" w:rsidP="00860503">
                  <w:pPr>
                    <w:widowControl w:val="0"/>
                    <w:rPr>
                      <w:bCs/>
                    </w:rPr>
                  </w:pPr>
                  <w:r>
                    <w:rPr>
                      <w:bCs/>
                    </w:rPr>
                    <w:t xml:space="preserve">Overall, </w:t>
                  </w:r>
                  <w:r w:rsidRPr="001B2F5C">
                    <w:rPr>
                      <w:bCs/>
                    </w:rPr>
                    <w:t>Oaklawn partners with schools, community agencies and other organizations to provide behavioral health services in a variety of environments and contexts</w:t>
                  </w:r>
                  <w:r>
                    <w:rPr>
                      <w:bCs/>
                    </w:rPr>
                    <w:t>.</w:t>
                  </w:r>
                </w:p>
              </w:tc>
              <w:tc>
                <w:tcPr>
                  <w:tcW w:w="1729" w:type="dxa"/>
                </w:tcPr>
                <w:p w14:paraId="0FE34E9F" w14:textId="77777777" w:rsidR="006E29A6" w:rsidRDefault="006E29A6" w:rsidP="006E29A6">
                  <w:pPr>
                    <w:widowControl w:val="0"/>
                    <w:rPr>
                      <w:bCs/>
                      <w:lang w:val="en-US"/>
                    </w:rPr>
                  </w:pPr>
                  <w:r w:rsidRPr="006E29A6">
                    <w:rPr>
                      <w:bCs/>
                      <w:lang w:val="en-US"/>
                    </w:rPr>
                    <w:lastRenderedPageBreak/>
                    <w:t>CS 368 The Role of Family and Other Supports in Treatment</w:t>
                  </w:r>
                </w:p>
                <w:p w14:paraId="738EA3E1" w14:textId="77777777" w:rsidR="008D1841" w:rsidRPr="006E29A6" w:rsidRDefault="008D1841" w:rsidP="006E29A6">
                  <w:pPr>
                    <w:widowControl w:val="0"/>
                    <w:rPr>
                      <w:bCs/>
                      <w:lang w:val="en-US"/>
                    </w:rPr>
                  </w:pPr>
                </w:p>
                <w:p w14:paraId="1E4BDE70" w14:textId="77777777" w:rsidR="006E29A6" w:rsidRPr="006E29A6" w:rsidRDefault="006E29A6" w:rsidP="006E29A6">
                  <w:pPr>
                    <w:widowControl w:val="0"/>
                    <w:rPr>
                      <w:bCs/>
                      <w:lang w:val="en-US"/>
                    </w:rPr>
                  </w:pPr>
                  <w:r w:rsidRPr="006E29A6">
                    <w:rPr>
                      <w:bCs/>
                      <w:lang w:val="en-US"/>
                    </w:rPr>
                    <w:t>Coordination of Family Care form</w:t>
                  </w:r>
                </w:p>
                <w:p w14:paraId="31098F10" w14:textId="77777777" w:rsidR="00DA53DB" w:rsidRDefault="00DA53DB">
                  <w:pPr>
                    <w:widowControl w:val="0"/>
                    <w:rPr>
                      <w:bCs/>
                    </w:rPr>
                  </w:pPr>
                </w:p>
                <w:p w14:paraId="6ABC23E9" w14:textId="7650C4E5" w:rsidR="00DA53DB" w:rsidRPr="00930578" w:rsidRDefault="00EB4DD8">
                  <w:pPr>
                    <w:widowControl w:val="0"/>
                  </w:pPr>
                  <w:r>
                    <w:rPr>
                      <w:bCs/>
                    </w:rPr>
                    <w:t xml:space="preserve">Oaklawn’s </w:t>
                  </w:r>
                  <w:r w:rsidR="00B64BC7">
                    <w:rPr>
                      <w:bCs/>
                    </w:rPr>
                    <w:t xml:space="preserve">Continuum of Care- SED </w:t>
                  </w:r>
                </w:p>
              </w:tc>
            </w:tr>
            <w:tr w:rsidR="00DA53DB" w14:paraId="750B5DC2" w14:textId="77777777" w:rsidTr="00AD01FC">
              <w:tc>
                <w:tcPr>
                  <w:tcW w:w="1585" w:type="dxa"/>
                </w:tcPr>
                <w:p w14:paraId="07BC2BD9" w14:textId="0A659DD3" w:rsidR="00DA53DB" w:rsidRDefault="00315CFA" w:rsidP="00A731A6">
                  <w:pPr>
                    <w:widowControl w:val="0"/>
                    <w:rPr>
                      <w:b/>
                    </w:rPr>
                  </w:pPr>
                  <w:r>
                    <w:rPr>
                      <w:b/>
                    </w:rPr>
                    <w:t>4.g.1</w:t>
                  </w:r>
                </w:p>
              </w:tc>
              <w:tc>
                <w:tcPr>
                  <w:tcW w:w="9450" w:type="dxa"/>
                </w:tcPr>
                <w:p w14:paraId="0E3BEFF0" w14:textId="3E1FD3E5" w:rsidR="00264245" w:rsidRDefault="00D9399E">
                  <w:pPr>
                    <w:widowControl w:val="0"/>
                    <w:rPr>
                      <w:bCs/>
                    </w:rPr>
                  </w:pPr>
                  <w:r>
                    <w:rPr>
                      <w:bCs/>
                    </w:rPr>
                    <w:t xml:space="preserve">Oaklawn screens all individuals </w:t>
                  </w:r>
                  <w:r w:rsidR="00B74240">
                    <w:rPr>
                      <w:bCs/>
                    </w:rPr>
                    <w:t>requesting treatment for medical health diagnoses, symptoms</w:t>
                  </w:r>
                  <w:r w:rsidR="0040606D">
                    <w:rPr>
                      <w:bCs/>
                    </w:rPr>
                    <w:t>,</w:t>
                  </w:r>
                  <w:r w:rsidR="00B74240">
                    <w:rPr>
                      <w:bCs/>
                    </w:rPr>
                    <w:t xml:space="preserve"> and history. </w:t>
                  </w:r>
                  <w:r w:rsidR="00BE58C2">
                    <w:rPr>
                      <w:bCs/>
                    </w:rPr>
                    <w:t>Every client receives SBIRT screening at the initial evaluation.</w:t>
                  </w:r>
                  <w:r w:rsidR="00B74240">
                    <w:rPr>
                      <w:bCs/>
                    </w:rPr>
                    <w:t xml:space="preserve"> </w:t>
                  </w:r>
                  <w:r w:rsidR="00540A14">
                    <w:rPr>
                      <w:bCs/>
                    </w:rPr>
                    <w:t>When indicated, the CCBHC will refer the client to a local FQHC for primary care ongoing services</w:t>
                  </w:r>
                  <w:r w:rsidR="0040606D">
                    <w:rPr>
                      <w:bCs/>
                    </w:rPr>
                    <w:t xml:space="preserve">. </w:t>
                  </w:r>
                  <w:r w:rsidR="00264245">
                    <w:rPr>
                      <w:bCs/>
                    </w:rPr>
                    <w:t xml:space="preserve">The Medical Director has established protocols for screening and monitoring outlined in </w:t>
                  </w:r>
                  <w:r w:rsidR="00417520">
                    <w:rPr>
                      <w:bCs/>
                    </w:rPr>
                    <w:t xml:space="preserve">CS 220, Physical Examination and Health Screening Oaklawn Statement of Policy. </w:t>
                  </w:r>
                  <w:r w:rsidR="00BD5F05">
                    <w:rPr>
                      <w:bCs/>
                    </w:rPr>
                    <w:t xml:space="preserve">The policy conforms to </w:t>
                  </w:r>
                  <w:r w:rsidR="00BE58C2">
                    <w:rPr>
                      <w:bCs/>
                    </w:rPr>
                    <w:t xml:space="preserve">recommendations of the United States Preventative Services Task Force. </w:t>
                  </w:r>
                </w:p>
                <w:p w14:paraId="58EADAD4" w14:textId="59DD81E0" w:rsidR="00DA53DB" w:rsidRPr="009824E2" w:rsidRDefault="00E71178">
                  <w:pPr>
                    <w:widowControl w:val="0"/>
                    <w:rPr>
                      <w:bCs/>
                    </w:rPr>
                  </w:pPr>
                  <w:r>
                    <w:rPr>
                      <w:bCs/>
                    </w:rPr>
                    <w:t xml:space="preserve">Partner organizations provide in person screening for hepatitis and HIV for groups identified as high risk.  </w:t>
                  </w:r>
                </w:p>
              </w:tc>
              <w:tc>
                <w:tcPr>
                  <w:tcW w:w="1729" w:type="dxa"/>
                </w:tcPr>
                <w:p w14:paraId="44D9DD4B" w14:textId="6F8C139B" w:rsidR="00DA53DB" w:rsidRPr="00BD5F05" w:rsidRDefault="00BD5F05">
                  <w:pPr>
                    <w:widowControl w:val="0"/>
                  </w:pPr>
                  <w:r w:rsidRPr="00BD5F05">
                    <w:rPr>
                      <w:bCs/>
                    </w:rPr>
                    <w:t>CS 220 Physical Examination and Health Screening Oaklawn Statement of Policy</w:t>
                  </w:r>
                </w:p>
              </w:tc>
            </w:tr>
            <w:tr w:rsidR="00DA53DB" w14:paraId="390636F7" w14:textId="77777777" w:rsidTr="00AD01FC">
              <w:tc>
                <w:tcPr>
                  <w:tcW w:w="1585" w:type="dxa"/>
                </w:tcPr>
                <w:p w14:paraId="00D2F01D" w14:textId="4A9892F0" w:rsidR="00DA53DB" w:rsidRDefault="00315CFA" w:rsidP="00A731A6">
                  <w:pPr>
                    <w:widowControl w:val="0"/>
                    <w:rPr>
                      <w:b/>
                    </w:rPr>
                  </w:pPr>
                  <w:r>
                    <w:rPr>
                      <w:b/>
                    </w:rPr>
                    <w:t>4.g.2</w:t>
                  </w:r>
                </w:p>
              </w:tc>
              <w:tc>
                <w:tcPr>
                  <w:tcW w:w="9450" w:type="dxa"/>
                </w:tcPr>
                <w:p w14:paraId="7E3B90F3" w14:textId="2C0A9079" w:rsidR="00DA53DB" w:rsidRDefault="00460A81">
                  <w:pPr>
                    <w:widowControl w:val="0"/>
                    <w:rPr>
                      <w:bCs/>
                    </w:rPr>
                  </w:pPr>
                  <w:r>
                    <w:rPr>
                      <w:bCs/>
                    </w:rPr>
                    <w:t xml:space="preserve">Oaklawn has established </w:t>
                  </w:r>
                  <w:r w:rsidR="004A3109">
                    <w:rPr>
                      <w:bCs/>
                    </w:rPr>
                    <w:t xml:space="preserve">protocols outlining the screening </w:t>
                  </w:r>
                  <w:r w:rsidR="008C049B">
                    <w:rPr>
                      <w:bCs/>
                    </w:rPr>
                    <w:t xml:space="preserve">for common physical conditions. </w:t>
                  </w:r>
                  <w:r w:rsidR="00823462">
                    <w:rPr>
                      <w:bCs/>
                    </w:rPr>
                    <w:lastRenderedPageBreak/>
                    <w:t xml:space="preserve">Vital signs taken at every appointment, with lab values obtained when indicated. </w:t>
                  </w:r>
                  <w:r w:rsidR="00AA14E9">
                    <w:rPr>
                      <w:bCs/>
                    </w:rPr>
                    <w:t>The policy also outlines additional measurements to be taken and collected</w:t>
                  </w:r>
                  <w:r w:rsidR="007E2267">
                    <w:rPr>
                      <w:bCs/>
                    </w:rPr>
                    <w:t xml:space="preserve"> when indicated:</w:t>
                  </w:r>
                </w:p>
                <w:p w14:paraId="57C613B9" w14:textId="6DED85C3" w:rsidR="007E2267" w:rsidRPr="007E2267" w:rsidRDefault="00C23A54" w:rsidP="001434B1">
                  <w:pPr>
                    <w:pStyle w:val="ListParagraph"/>
                    <w:widowControl w:val="0"/>
                    <w:numPr>
                      <w:ilvl w:val="0"/>
                      <w:numId w:val="87"/>
                    </w:numPr>
                    <w:rPr>
                      <w:bCs/>
                    </w:rPr>
                  </w:pPr>
                  <w:r>
                    <w:rPr>
                      <w:bCs/>
                    </w:rPr>
                    <w:t>Adult body mass index screening and follow up</w:t>
                  </w:r>
                </w:p>
                <w:p w14:paraId="1F0BCD7A" w14:textId="018EFD41" w:rsidR="00C23A54" w:rsidRPr="007E2267" w:rsidRDefault="00C23A54" w:rsidP="001434B1">
                  <w:pPr>
                    <w:pStyle w:val="ListParagraph"/>
                    <w:widowControl w:val="0"/>
                    <w:numPr>
                      <w:ilvl w:val="0"/>
                      <w:numId w:val="87"/>
                    </w:numPr>
                    <w:rPr>
                      <w:bCs/>
                    </w:rPr>
                  </w:pPr>
                  <w:r>
                    <w:rPr>
                      <w:bCs/>
                    </w:rPr>
                    <w:t>Weight assessments and counseling</w:t>
                  </w:r>
                  <w:r w:rsidR="00B349CE">
                    <w:rPr>
                      <w:bCs/>
                    </w:rPr>
                    <w:t xml:space="preserve"> for nutrition and physical activity for children and adolescents</w:t>
                  </w:r>
                </w:p>
                <w:p w14:paraId="55E540B0" w14:textId="15119ED9" w:rsidR="00B349CE" w:rsidRPr="007E2267" w:rsidRDefault="00AE1CD7" w:rsidP="001434B1">
                  <w:pPr>
                    <w:pStyle w:val="ListParagraph"/>
                    <w:widowControl w:val="0"/>
                    <w:numPr>
                      <w:ilvl w:val="0"/>
                      <w:numId w:val="87"/>
                    </w:numPr>
                    <w:rPr>
                      <w:bCs/>
                    </w:rPr>
                  </w:pPr>
                  <w:r>
                    <w:rPr>
                      <w:bCs/>
                    </w:rPr>
                    <w:t>Care for controlling high blood pressure</w:t>
                  </w:r>
                </w:p>
                <w:p w14:paraId="209E7F5F" w14:textId="0EF19430" w:rsidR="00AE1CD7" w:rsidRDefault="00AE1CD7" w:rsidP="001434B1">
                  <w:pPr>
                    <w:pStyle w:val="ListParagraph"/>
                    <w:widowControl w:val="0"/>
                    <w:numPr>
                      <w:ilvl w:val="0"/>
                      <w:numId w:val="87"/>
                    </w:numPr>
                    <w:rPr>
                      <w:bCs/>
                    </w:rPr>
                  </w:pPr>
                  <w:r>
                    <w:rPr>
                      <w:bCs/>
                    </w:rPr>
                    <w:t>Diabetes screening</w:t>
                  </w:r>
                </w:p>
                <w:p w14:paraId="689A3A83" w14:textId="09A715A9" w:rsidR="00AE1CD7" w:rsidRDefault="00AE1CD7" w:rsidP="001434B1">
                  <w:pPr>
                    <w:pStyle w:val="ListParagraph"/>
                    <w:widowControl w:val="0"/>
                    <w:numPr>
                      <w:ilvl w:val="0"/>
                      <w:numId w:val="87"/>
                    </w:numPr>
                    <w:rPr>
                      <w:bCs/>
                    </w:rPr>
                  </w:pPr>
                  <w:r>
                    <w:rPr>
                      <w:bCs/>
                    </w:rPr>
                    <w:t>Diabetes care for people with severe mental illness</w:t>
                  </w:r>
                </w:p>
                <w:p w14:paraId="3581D3F8" w14:textId="61082A51" w:rsidR="00AE1CD7" w:rsidRDefault="00AE1CD7" w:rsidP="001434B1">
                  <w:pPr>
                    <w:pStyle w:val="ListParagraph"/>
                    <w:widowControl w:val="0"/>
                    <w:numPr>
                      <w:ilvl w:val="0"/>
                      <w:numId w:val="87"/>
                    </w:numPr>
                    <w:rPr>
                      <w:bCs/>
                    </w:rPr>
                  </w:pPr>
                  <w:r>
                    <w:rPr>
                      <w:bCs/>
                    </w:rPr>
                    <w:t>Metabolic monitoring for children and adolescents</w:t>
                  </w:r>
                </w:p>
                <w:p w14:paraId="3776EA9B" w14:textId="49A0CCD2" w:rsidR="00AE1CD7" w:rsidRDefault="00AE1CD7" w:rsidP="001434B1">
                  <w:pPr>
                    <w:pStyle w:val="ListParagraph"/>
                    <w:widowControl w:val="0"/>
                    <w:numPr>
                      <w:ilvl w:val="0"/>
                      <w:numId w:val="87"/>
                    </w:numPr>
                    <w:rPr>
                      <w:bCs/>
                    </w:rPr>
                  </w:pPr>
                  <w:r>
                    <w:rPr>
                      <w:bCs/>
                    </w:rPr>
                    <w:t>Cardiovascular health screening</w:t>
                  </w:r>
                </w:p>
                <w:p w14:paraId="4611923B" w14:textId="686D7FAF" w:rsidR="00AE1CD7" w:rsidRPr="007E2267" w:rsidRDefault="00AE1CD7" w:rsidP="001434B1">
                  <w:pPr>
                    <w:pStyle w:val="ListParagraph"/>
                    <w:widowControl w:val="0"/>
                    <w:numPr>
                      <w:ilvl w:val="0"/>
                      <w:numId w:val="87"/>
                    </w:numPr>
                    <w:rPr>
                      <w:bCs/>
                    </w:rPr>
                  </w:pPr>
                  <w:r>
                    <w:rPr>
                      <w:bCs/>
                    </w:rPr>
                    <w:t>Cardiovascular health monitoring for individuals with cardiovascular disease and schizophrenia</w:t>
                  </w:r>
                </w:p>
                <w:p w14:paraId="1F8C72D0" w14:textId="3092DAA1" w:rsidR="00771058" w:rsidRPr="00771058" w:rsidRDefault="00771058" w:rsidP="00771058">
                  <w:pPr>
                    <w:widowControl w:val="0"/>
                    <w:rPr>
                      <w:bCs/>
                    </w:rPr>
                  </w:pPr>
                  <w:r>
                    <w:rPr>
                      <w:bCs/>
                    </w:rPr>
                    <w:t xml:space="preserve">Oaklawn has contracted laboratory services on each </w:t>
                  </w:r>
                  <w:r w:rsidR="00974833">
                    <w:rPr>
                      <w:bCs/>
                    </w:rPr>
                    <w:t xml:space="preserve">of the three outpatient campuses who provide collection and analysis.  </w:t>
                  </w:r>
                </w:p>
                <w:p w14:paraId="3752477A" w14:textId="0017EB5E" w:rsidR="00DA53DB" w:rsidRPr="009824E2" w:rsidRDefault="00DA53DB">
                  <w:pPr>
                    <w:widowControl w:val="0"/>
                    <w:rPr>
                      <w:bCs/>
                    </w:rPr>
                  </w:pPr>
                </w:p>
              </w:tc>
              <w:tc>
                <w:tcPr>
                  <w:tcW w:w="1729" w:type="dxa"/>
                </w:tcPr>
                <w:p w14:paraId="6A8CDCF9" w14:textId="0EBD4AC0" w:rsidR="00DA53DB" w:rsidRDefault="0014778F">
                  <w:pPr>
                    <w:widowControl w:val="0"/>
                    <w:rPr>
                      <w:b/>
                    </w:rPr>
                  </w:pPr>
                  <w:r w:rsidRPr="00BD5F05">
                    <w:rPr>
                      <w:bCs/>
                    </w:rPr>
                    <w:lastRenderedPageBreak/>
                    <w:t xml:space="preserve">CS 220 </w:t>
                  </w:r>
                  <w:r w:rsidRPr="00BD5F05">
                    <w:rPr>
                      <w:bCs/>
                    </w:rPr>
                    <w:lastRenderedPageBreak/>
                    <w:t>Physical Examination and Health Screening Oaklawn Statement of Policy</w:t>
                  </w:r>
                </w:p>
              </w:tc>
            </w:tr>
            <w:tr w:rsidR="00DA53DB" w14:paraId="26DCD4C8" w14:textId="77777777" w:rsidTr="00AD01FC">
              <w:tc>
                <w:tcPr>
                  <w:tcW w:w="1585" w:type="dxa"/>
                </w:tcPr>
                <w:p w14:paraId="508A97D7" w14:textId="64D513DC" w:rsidR="00DA53DB" w:rsidRDefault="00315CFA" w:rsidP="00A731A6">
                  <w:pPr>
                    <w:widowControl w:val="0"/>
                    <w:rPr>
                      <w:b/>
                    </w:rPr>
                  </w:pPr>
                  <w:r>
                    <w:rPr>
                      <w:b/>
                    </w:rPr>
                    <w:lastRenderedPageBreak/>
                    <w:t>4.g.</w:t>
                  </w:r>
                  <w:r w:rsidR="00466DF3">
                    <w:rPr>
                      <w:b/>
                    </w:rPr>
                    <w:t>3</w:t>
                  </w:r>
                </w:p>
              </w:tc>
              <w:tc>
                <w:tcPr>
                  <w:tcW w:w="9450" w:type="dxa"/>
                </w:tcPr>
                <w:p w14:paraId="3D532B2B" w14:textId="382ABB75" w:rsidR="00DA53DB" w:rsidRDefault="00331774">
                  <w:pPr>
                    <w:widowControl w:val="0"/>
                    <w:rPr>
                      <w:bCs/>
                    </w:rPr>
                  </w:pPr>
                  <w:r w:rsidRPr="00331774">
                    <w:rPr>
                      <w:bCs/>
                    </w:rPr>
                    <w:t>As a CCBHC, Oaklawn ensures that clients have access to high-quality physical health (both acute and chronic) in addition to behavioral health care. Physical health care needs are include</w:t>
                  </w:r>
                  <w:r w:rsidR="000A20D7">
                    <w:rPr>
                      <w:bCs/>
                    </w:rPr>
                    <w:t>d</w:t>
                  </w:r>
                  <w:r w:rsidRPr="00331774">
                    <w:rPr>
                      <w:bCs/>
                    </w:rPr>
                    <w:t xml:space="preserve"> in the client’s treatment pla</w:t>
                  </w:r>
                  <w:r w:rsidRPr="00035F4E">
                    <w:rPr>
                      <w:bCs/>
                    </w:rPr>
                    <w:t>n.</w:t>
                  </w:r>
                  <w:r w:rsidR="006E51D3">
                    <w:rPr>
                      <w:bCs/>
                    </w:rPr>
                    <w:t xml:space="preserve"> </w:t>
                  </w:r>
                  <w:r w:rsidR="00035F4E" w:rsidRPr="00035F4E">
                    <w:rPr>
                      <w:bCs/>
                    </w:rPr>
                    <w:t xml:space="preserve">Each client will receive a health assessment, including physical examination as clinically indicated. Reports will be completed in a timely manner. When issues are identified that indicate further evaluation, Oaklawn provides referral and follow-up for those services. Efforts will be made to </w:t>
                  </w:r>
                  <w:r w:rsidR="00910C81" w:rsidRPr="00035F4E">
                    <w:rPr>
                      <w:bCs/>
                    </w:rPr>
                    <w:t>exchange</w:t>
                  </w:r>
                  <w:r w:rsidR="00035F4E" w:rsidRPr="00035F4E">
                    <w:rPr>
                      <w:bCs/>
                    </w:rPr>
                    <w:t xml:space="preserve"> health information and coordinate treatment with non-Oaklawn medical providers.</w:t>
                  </w:r>
                </w:p>
                <w:p w14:paraId="6D4C2532" w14:textId="77777777" w:rsidR="00324172" w:rsidRDefault="00324172">
                  <w:pPr>
                    <w:widowControl w:val="0"/>
                    <w:rPr>
                      <w:bCs/>
                    </w:rPr>
                  </w:pPr>
                </w:p>
                <w:p w14:paraId="4796F0CC" w14:textId="71990F6C" w:rsidR="004B0A2E" w:rsidRPr="004B0A2E" w:rsidRDefault="00324172" w:rsidP="004B0A2E">
                  <w:pPr>
                    <w:widowControl w:val="0"/>
                    <w:rPr>
                      <w:bCs/>
                      <w:lang w:val="en-US"/>
                    </w:rPr>
                  </w:pPr>
                  <w:r>
                    <w:rPr>
                      <w:bCs/>
                    </w:rPr>
                    <w:t xml:space="preserve">In the Open </w:t>
                  </w:r>
                  <w:r w:rsidRPr="004B0A2E">
                    <w:rPr>
                      <w:bCs/>
                    </w:rPr>
                    <w:t>Access clinic, clients complete a health review form, which is repeated as clinically indicated</w:t>
                  </w:r>
                  <w:r w:rsidR="002702A7">
                    <w:rPr>
                      <w:bCs/>
                    </w:rPr>
                    <w:t xml:space="preserve"> over the course of treatment</w:t>
                  </w:r>
                  <w:r w:rsidRPr="004B0A2E">
                    <w:rPr>
                      <w:bCs/>
                    </w:rPr>
                    <w:t xml:space="preserve">. </w:t>
                  </w:r>
                  <w:r w:rsidR="00727A87">
                    <w:rPr>
                      <w:bCs/>
                    </w:rPr>
                    <w:t>T</w:t>
                  </w:r>
                  <w:r w:rsidR="004B0A2E" w:rsidRPr="004B0A2E">
                    <w:rPr>
                      <w:bCs/>
                      <w:lang w:val="en-US"/>
                    </w:rPr>
                    <w:t>he screening process will include:</w:t>
                  </w:r>
                </w:p>
                <w:p w14:paraId="331CE228" w14:textId="0E0A380A" w:rsidR="004B0A2E" w:rsidRDefault="004B0A2E" w:rsidP="001434B1">
                  <w:pPr>
                    <w:pStyle w:val="ListParagraph"/>
                    <w:widowControl w:val="0"/>
                    <w:numPr>
                      <w:ilvl w:val="0"/>
                      <w:numId w:val="95"/>
                    </w:numPr>
                    <w:rPr>
                      <w:bCs/>
                      <w:lang w:val="en-US"/>
                    </w:rPr>
                  </w:pPr>
                  <w:r w:rsidRPr="004B0A2E">
                    <w:rPr>
                      <w:bCs/>
                      <w:lang w:val="en-US"/>
                    </w:rPr>
                    <w:t xml:space="preserve">Screening for diabetes, heart disease, obesity, tobacco/vaping, and COPD, and </w:t>
                  </w:r>
                  <w:r w:rsidR="00910C81">
                    <w:rPr>
                      <w:bCs/>
                      <w:lang w:val="en-US"/>
                    </w:rPr>
                    <w:t>i</w:t>
                  </w:r>
                  <w:r w:rsidR="00910C81" w:rsidRPr="004B0A2E">
                    <w:rPr>
                      <w:bCs/>
                      <w:lang w:val="en-US"/>
                    </w:rPr>
                    <w:t>dentifying</w:t>
                  </w:r>
                  <w:r w:rsidRPr="004B0A2E">
                    <w:rPr>
                      <w:bCs/>
                      <w:lang w:val="en-US"/>
                    </w:rPr>
                    <w:t xml:space="preserve"> people receiving services</w:t>
                  </w:r>
                  <w:r w:rsidR="00910C81">
                    <w:rPr>
                      <w:bCs/>
                      <w:lang w:val="en-US"/>
                    </w:rPr>
                    <w:t xml:space="preserve"> </w:t>
                  </w:r>
                  <w:r w:rsidRPr="004B0A2E">
                    <w:rPr>
                      <w:bCs/>
                      <w:lang w:val="en-US"/>
                    </w:rPr>
                    <w:t>clients with chronic diseases</w:t>
                  </w:r>
                </w:p>
                <w:p w14:paraId="26FD23AA" w14:textId="66378B2D" w:rsidR="004B0A2E" w:rsidRDefault="004B0A2E" w:rsidP="001434B1">
                  <w:pPr>
                    <w:pStyle w:val="ListParagraph"/>
                    <w:widowControl w:val="0"/>
                    <w:numPr>
                      <w:ilvl w:val="0"/>
                      <w:numId w:val="95"/>
                    </w:numPr>
                    <w:rPr>
                      <w:bCs/>
                      <w:lang w:val="en-US"/>
                    </w:rPr>
                  </w:pPr>
                  <w:r w:rsidRPr="004B0A2E">
                    <w:rPr>
                      <w:bCs/>
                      <w:lang w:val="en-US"/>
                    </w:rPr>
                    <w:t>Asking clients about physical health symptoms</w:t>
                  </w:r>
                </w:p>
                <w:p w14:paraId="579CFBF6" w14:textId="7BE323D9" w:rsidR="004B0A2E" w:rsidRDefault="004B0A2E" w:rsidP="001434B1">
                  <w:pPr>
                    <w:pStyle w:val="ListParagraph"/>
                    <w:widowControl w:val="0"/>
                    <w:numPr>
                      <w:ilvl w:val="0"/>
                      <w:numId w:val="95"/>
                    </w:numPr>
                    <w:rPr>
                      <w:bCs/>
                      <w:lang w:val="en-US"/>
                    </w:rPr>
                  </w:pPr>
                  <w:r w:rsidRPr="004B0A2E">
                    <w:rPr>
                      <w:bCs/>
                      <w:lang w:val="en-US"/>
                    </w:rPr>
                    <w:t>Ensuring access to primary care services and monitoring adherence with appointments.</w:t>
                  </w:r>
                </w:p>
                <w:p w14:paraId="25BA68E1" w14:textId="4C8C1928" w:rsidR="004B0A2E" w:rsidRDefault="004B0A2E" w:rsidP="001434B1">
                  <w:pPr>
                    <w:pStyle w:val="ListParagraph"/>
                    <w:widowControl w:val="0"/>
                    <w:numPr>
                      <w:ilvl w:val="0"/>
                      <w:numId w:val="95"/>
                    </w:numPr>
                    <w:rPr>
                      <w:bCs/>
                      <w:lang w:val="en-US"/>
                    </w:rPr>
                  </w:pPr>
                  <w:r w:rsidRPr="004B0A2E">
                    <w:rPr>
                      <w:bCs/>
                      <w:lang w:val="en-US"/>
                    </w:rPr>
                    <w:t xml:space="preserve">Ensuring ongoing periodic </w:t>
                  </w:r>
                  <w:r w:rsidR="00612E7E">
                    <w:rPr>
                      <w:bCs/>
                      <w:lang w:val="en-US"/>
                    </w:rPr>
                    <w:t>l</w:t>
                  </w:r>
                  <w:r w:rsidRPr="004B0A2E">
                    <w:rPr>
                      <w:bCs/>
                      <w:lang w:val="en-US"/>
                    </w:rPr>
                    <w:t>ab testing and physical measures of health status. Oaklawn partners with lab vendors to obtain and test samples. to conduct.</w:t>
                  </w:r>
                </w:p>
                <w:p w14:paraId="69194336" w14:textId="3CBBE9B3" w:rsidR="004B0A2E" w:rsidRPr="004B0A2E" w:rsidRDefault="004B0A2E" w:rsidP="001434B1">
                  <w:pPr>
                    <w:pStyle w:val="ListParagraph"/>
                    <w:widowControl w:val="0"/>
                    <w:numPr>
                      <w:ilvl w:val="0"/>
                      <w:numId w:val="95"/>
                    </w:numPr>
                    <w:rPr>
                      <w:bCs/>
                      <w:lang w:val="en-US"/>
                    </w:rPr>
                  </w:pPr>
                  <w:r w:rsidRPr="004B0A2E">
                    <w:rPr>
                      <w:bCs/>
                      <w:lang w:val="en-US"/>
                    </w:rPr>
                    <w:t>Promoting a health</w:t>
                  </w:r>
                  <w:r w:rsidR="000A49A0">
                    <w:rPr>
                      <w:bCs/>
                      <w:lang w:val="en-US"/>
                    </w:rPr>
                    <w:t>y</w:t>
                  </w:r>
                  <w:r w:rsidRPr="004B0A2E">
                    <w:rPr>
                      <w:bCs/>
                      <w:lang w:val="en-US"/>
                    </w:rPr>
                    <w:t xml:space="preserve"> behavior lifestyle.</w:t>
                  </w:r>
                </w:p>
                <w:p w14:paraId="50184CC5" w14:textId="77777777" w:rsidR="00414208" w:rsidRDefault="00414208">
                  <w:pPr>
                    <w:widowControl w:val="0"/>
                    <w:rPr>
                      <w:bCs/>
                    </w:rPr>
                  </w:pPr>
                </w:p>
                <w:p w14:paraId="6FEFE0BB" w14:textId="6345B5F6" w:rsidR="00DA53DB" w:rsidRPr="009824E2" w:rsidRDefault="00414208">
                  <w:pPr>
                    <w:widowControl w:val="0"/>
                    <w:rPr>
                      <w:bCs/>
                    </w:rPr>
                  </w:pPr>
                  <w:r w:rsidRPr="00414208">
                    <w:rPr>
                      <w:bCs/>
                    </w:rPr>
                    <w:t xml:space="preserve">Medical staff will coordinate with the Primary Care Physician </w:t>
                  </w:r>
                  <w:r w:rsidR="00605F36">
                    <w:rPr>
                      <w:bCs/>
                    </w:rPr>
                    <w:t xml:space="preserve">(PCP) </w:t>
                  </w:r>
                  <w:r w:rsidRPr="00414208">
                    <w:rPr>
                      <w:bCs/>
                    </w:rPr>
                    <w:t xml:space="preserve">and other relevant providers regarding primary care screenings and to address any medication side effects. If the </w:t>
                  </w:r>
                  <w:r w:rsidRPr="00414208">
                    <w:rPr>
                      <w:bCs/>
                    </w:rPr>
                    <w:lastRenderedPageBreak/>
                    <w:t>PCP is providing the screening and monitoring, Oaklawn may use their records instead of conducting its own screening and monitoring</w:t>
                  </w:r>
                  <w:r>
                    <w:rPr>
                      <w:bCs/>
                    </w:rPr>
                    <w:t>.</w:t>
                  </w:r>
                </w:p>
              </w:tc>
              <w:tc>
                <w:tcPr>
                  <w:tcW w:w="1729" w:type="dxa"/>
                </w:tcPr>
                <w:p w14:paraId="33770B9B" w14:textId="77777777" w:rsidR="00DA53DB" w:rsidRDefault="00795A8C">
                  <w:pPr>
                    <w:widowControl w:val="0"/>
                    <w:rPr>
                      <w:bCs/>
                    </w:rPr>
                  </w:pPr>
                  <w:r w:rsidRPr="00795A8C">
                    <w:rPr>
                      <w:bCs/>
                    </w:rPr>
                    <w:lastRenderedPageBreak/>
                    <w:t>CS 220 Physical Examinations and Health Screening</w:t>
                  </w:r>
                </w:p>
                <w:p w14:paraId="51BF75DB" w14:textId="77777777" w:rsidR="00414208" w:rsidRDefault="00414208">
                  <w:pPr>
                    <w:widowControl w:val="0"/>
                    <w:rPr>
                      <w:bCs/>
                    </w:rPr>
                  </w:pPr>
                </w:p>
                <w:p w14:paraId="3E5D635C" w14:textId="77777777" w:rsidR="00414208" w:rsidRDefault="00E85459">
                  <w:pPr>
                    <w:widowControl w:val="0"/>
                    <w:rPr>
                      <w:bCs/>
                    </w:rPr>
                  </w:pPr>
                  <w:r>
                    <w:rPr>
                      <w:bCs/>
                    </w:rPr>
                    <w:t xml:space="preserve">HI 116 Health Review Form </w:t>
                  </w:r>
                </w:p>
                <w:p w14:paraId="608D46AA" w14:textId="1B762811" w:rsidR="00DA53DB" w:rsidRPr="00795A8C" w:rsidRDefault="00DA53DB">
                  <w:pPr>
                    <w:widowControl w:val="0"/>
                  </w:pPr>
                </w:p>
              </w:tc>
            </w:tr>
            <w:tr w:rsidR="00DA53DB" w14:paraId="0C3E2CF6" w14:textId="77777777" w:rsidTr="00AD01FC">
              <w:tc>
                <w:tcPr>
                  <w:tcW w:w="1585" w:type="dxa"/>
                </w:tcPr>
                <w:p w14:paraId="7A164FF0" w14:textId="20A3F06C" w:rsidR="00DA53DB" w:rsidRDefault="006718FD">
                  <w:pPr>
                    <w:widowControl w:val="0"/>
                    <w:rPr>
                      <w:b/>
                    </w:rPr>
                  </w:pPr>
                  <w:r>
                    <w:rPr>
                      <w:b/>
                    </w:rPr>
                    <w:t>4.h.1</w:t>
                  </w:r>
                </w:p>
              </w:tc>
              <w:tc>
                <w:tcPr>
                  <w:tcW w:w="9450" w:type="dxa"/>
                </w:tcPr>
                <w:p w14:paraId="4AA1EC3D" w14:textId="77777777" w:rsidR="00BC4E80" w:rsidRDefault="00B805EE" w:rsidP="00FB143A">
                  <w:pPr>
                    <w:widowControl w:val="0"/>
                    <w:rPr>
                      <w:bCs/>
                      <w:lang w:val="en-US"/>
                    </w:rPr>
                  </w:pPr>
                  <w:r w:rsidRPr="00B805EE">
                    <w:rPr>
                      <w:bCs/>
                      <w:lang w:val="en-US"/>
                    </w:rPr>
                    <w:t xml:space="preserve">Oaklawn provides targeted case management services directly. </w:t>
                  </w:r>
                  <w:r w:rsidR="00E54A22">
                    <w:rPr>
                      <w:bCs/>
                      <w:lang w:val="en-US"/>
                    </w:rPr>
                    <w:t xml:space="preserve">Our </w:t>
                  </w:r>
                  <w:r w:rsidR="00FB143A" w:rsidRPr="00FB143A">
                    <w:rPr>
                      <w:bCs/>
                      <w:lang w:val="en-US"/>
                    </w:rPr>
                    <w:t>Adult Case Management (ACM) provides community-based services to adults with serious mental illness (SMI). Services are driven by client strengths and needs to assist people with sustaining recovery and gaining access to needed services and supports. This includes</w:t>
                  </w:r>
                  <w:r w:rsidR="00BC4E80">
                    <w:rPr>
                      <w:bCs/>
                      <w:lang w:val="en-US"/>
                    </w:rPr>
                    <w:t>:</w:t>
                  </w:r>
                  <w:r w:rsidR="00BC69E8">
                    <w:rPr>
                      <w:bCs/>
                      <w:lang w:val="en-US"/>
                    </w:rPr>
                    <w:t xml:space="preserve"> </w:t>
                  </w:r>
                </w:p>
                <w:p w14:paraId="147EFBFA" w14:textId="722C94CA" w:rsidR="00FB143A" w:rsidRPr="00BC4E80" w:rsidRDefault="00BC4E80" w:rsidP="001434B1">
                  <w:pPr>
                    <w:pStyle w:val="ListParagraph"/>
                    <w:widowControl w:val="0"/>
                    <w:numPr>
                      <w:ilvl w:val="0"/>
                      <w:numId w:val="52"/>
                    </w:numPr>
                    <w:rPr>
                      <w:bCs/>
                      <w:lang w:val="en-US"/>
                    </w:rPr>
                  </w:pPr>
                  <w:r w:rsidRPr="00BC4E80">
                    <w:rPr>
                      <w:bCs/>
                      <w:lang w:val="en-US"/>
                    </w:rPr>
                    <w:t>S</w:t>
                  </w:r>
                  <w:r w:rsidR="00FB143A" w:rsidRPr="00BC4E80">
                    <w:rPr>
                      <w:bCs/>
                      <w:lang w:val="en-US"/>
                    </w:rPr>
                    <w:t>upport for people deemed at high risk of suicide or overdose, particularly during times of transitions such as from a residential treatment, hospital emergency department, or psychiatric hospitalization.</w:t>
                  </w:r>
                </w:p>
                <w:p w14:paraId="66956475" w14:textId="5652EAA0" w:rsidR="00FB143A" w:rsidRPr="00FB143A" w:rsidRDefault="00FB143A" w:rsidP="001434B1">
                  <w:pPr>
                    <w:widowControl w:val="0"/>
                    <w:numPr>
                      <w:ilvl w:val="0"/>
                      <w:numId w:val="52"/>
                    </w:numPr>
                    <w:rPr>
                      <w:bCs/>
                      <w:lang w:val="en-US"/>
                    </w:rPr>
                  </w:pPr>
                  <w:r w:rsidRPr="00FB143A">
                    <w:rPr>
                      <w:bCs/>
                      <w:lang w:val="en-US"/>
                    </w:rPr>
                    <w:t>Support during critical periods, such as episodes of homelessness or transitions to the community from jails or prisons. </w:t>
                  </w:r>
                </w:p>
                <w:p w14:paraId="0C3BD704" w14:textId="14FFA8B0" w:rsidR="00FB143A" w:rsidRPr="00BC4E80" w:rsidRDefault="00FB143A" w:rsidP="001434B1">
                  <w:pPr>
                    <w:pStyle w:val="ListParagraph"/>
                    <w:widowControl w:val="0"/>
                    <w:numPr>
                      <w:ilvl w:val="0"/>
                      <w:numId w:val="53"/>
                    </w:numPr>
                    <w:rPr>
                      <w:bCs/>
                      <w:lang w:val="en-US"/>
                    </w:rPr>
                  </w:pPr>
                  <w:r w:rsidRPr="00BC4E80">
                    <w:rPr>
                      <w:bCs/>
                      <w:lang w:val="en-US"/>
                    </w:rPr>
                    <w:t xml:space="preserve">Support </w:t>
                  </w:r>
                  <w:r w:rsidR="00A21706">
                    <w:rPr>
                      <w:bCs/>
                      <w:lang w:val="en-US"/>
                    </w:rPr>
                    <w:t xml:space="preserve">of </w:t>
                  </w:r>
                  <w:r w:rsidRPr="00BC4E80">
                    <w:rPr>
                      <w:bCs/>
                      <w:lang w:val="en-US"/>
                    </w:rPr>
                    <w:t>greater interdependence, integration and membership in the community through assistance with skill building, advocacy and linkage. This includes accessing and maintaining entitlements.</w:t>
                  </w:r>
                </w:p>
                <w:p w14:paraId="6EB46741" w14:textId="2EF7211C" w:rsidR="00FB143A" w:rsidRPr="00FB143A" w:rsidRDefault="00FB143A" w:rsidP="001434B1">
                  <w:pPr>
                    <w:widowControl w:val="0"/>
                    <w:numPr>
                      <w:ilvl w:val="0"/>
                      <w:numId w:val="53"/>
                    </w:numPr>
                    <w:rPr>
                      <w:bCs/>
                      <w:lang w:val="en-US"/>
                    </w:rPr>
                  </w:pPr>
                  <w:r w:rsidRPr="00FB143A">
                    <w:rPr>
                      <w:bCs/>
                      <w:lang w:val="en-US"/>
                    </w:rPr>
                    <w:t>Assist</w:t>
                  </w:r>
                  <w:r w:rsidR="00DA574B">
                    <w:rPr>
                      <w:bCs/>
                      <w:lang w:val="en-US"/>
                    </w:rPr>
                    <w:t>ance</w:t>
                  </w:r>
                  <w:r w:rsidRPr="00FB143A">
                    <w:rPr>
                      <w:bCs/>
                      <w:lang w:val="en-US"/>
                    </w:rPr>
                    <w:t xml:space="preserve"> with medication management through linkage with the treatment team, education/skill building, medication self-administration, and somatic treatment.</w:t>
                  </w:r>
                </w:p>
                <w:p w14:paraId="19EA084D" w14:textId="77CC8DED" w:rsidR="00FB143A" w:rsidRPr="00BC4E80" w:rsidRDefault="00FB143A" w:rsidP="001434B1">
                  <w:pPr>
                    <w:pStyle w:val="ListParagraph"/>
                    <w:widowControl w:val="0"/>
                    <w:numPr>
                      <w:ilvl w:val="0"/>
                      <w:numId w:val="54"/>
                    </w:numPr>
                    <w:rPr>
                      <w:bCs/>
                      <w:lang w:val="en-US"/>
                    </w:rPr>
                  </w:pPr>
                  <w:r w:rsidRPr="00BC4E80">
                    <w:rPr>
                      <w:bCs/>
                      <w:lang w:val="en-US"/>
                    </w:rPr>
                    <w:t>Educat</w:t>
                  </w:r>
                  <w:r w:rsidR="00DA574B">
                    <w:rPr>
                      <w:bCs/>
                      <w:lang w:val="en-US"/>
                    </w:rPr>
                    <w:t>ion</w:t>
                  </w:r>
                  <w:r w:rsidRPr="00BC4E80">
                    <w:rPr>
                      <w:bCs/>
                      <w:lang w:val="en-US"/>
                    </w:rPr>
                    <w:t xml:space="preserve"> and train</w:t>
                  </w:r>
                  <w:r w:rsidR="00DA574B">
                    <w:rPr>
                      <w:bCs/>
                      <w:lang w:val="en-US"/>
                    </w:rPr>
                    <w:t>ing</w:t>
                  </w:r>
                  <w:r w:rsidRPr="00BC4E80">
                    <w:rPr>
                      <w:bCs/>
                      <w:lang w:val="en-US"/>
                    </w:rPr>
                    <w:t xml:space="preserve"> on hygiene and self care, safety, healthy living, grocery shopping, cooking, public transportation, symptom management, coping skills, stress management, wellness, leisure, and community integration activities.</w:t>
                  </w:r>
                </w:p>
                <w:p w14:paraId="424D23CD" w14:textId="755AE9D6" w:rsidR="00FB143A" w:rsidRPr="00FB143A" w:rsidRDefault="00FB143A" w:rsidP="001434B1">
                  <w:pPr>
                    <w:widowControl w:val="0"/>
                    <w:numPr>
                      <w:ilvl w:val="0"/>
                      <w:numId w:val="54"/>
                    </w:numPr>
                    <w:rPr>
                      <w:bCs/>
                      <w:lang w:val="en-US"/>
                    </w:rPr>
                  </w:pPr>
                  <w:r w:rsidRPr="00FB143A">
                    <w:rPr>
                      <w:bCs/>
                      <w:lang w:val="en-US"/>
                    </w:rPr>
                    <w:t>Develop</w:t>
                  </w:r>
                  <w:r w:rsidR="00910B7C">
                    <w:rPr>
                      <w:bCs/>
                      <w:lang w:val="en-US"/>
                    </w:rPr>
                    <w:t>ment</w:t>
                  </w:r>
                  <w:r w:rsidRPr="00FB143A">
                    <w:rPr>
                      <w:bCs/>
                      <w:lang w:val="en-US"/>
                    </w:rPr>
                    <w:t xml:space="preserve"> and advoca</w:t>
                  </w:r>
                  <w:r w:rsidR="00910B7C">
                    <w:rPr>
                      <w:bCs/>
                      <w:lang w:val="en-US"/>
                    </w:rPr>
                    <w:t>cy for</w:t>
                  </w:r>
                  <w:r w:rsidRPr="00FB143A">
                    <w:rPr>
                      <w:bCs/>
                      <w:lang w:val="en-US"/>
                    </w:rPr>
                    <w:t xml:space="preserve"> a well-coordinated, strength based, client-centered treatment plan.</w:t>
                  </w:r>
                </w:p>
                <w:p w14:paraId="2463414C" w14:textId="4214DE2A" w:rsidR="00FB143A" w:rsidRDefault="00FB143A" w:rsidP="001434B1">
                  <w:pPr>
                    <w:pStyle w:val="ListParagraph"/>
                    <w:widowControl w:val="0"/>
                    <w:numPr>
                      <w:ilvl w:val="0"/>
                      <w:numId w:val="54"/>
                    </w:numPr>
                    <w:rPr>
                      <w:bCs/>
                      <w:lang w:val="en-US"/>
                    </w:rPr>
                  </w:pPr>
                  <w:r w:rsidRPr="00BC4E80">
                    <w:rPr>
                      <w:bCs/>
                      <w:lang w:val="en-US"/>
                    </w:rPr>
                    <w:t>Provi</w:t>
                  </w:r>
                  <w:r w:rsidR="00910B7C">
                    <w:rPr>
                      <w:bCs/>
                      <w:lang w:val="en-US"/>
                    </w:rPr>
                    <w:t>sion of</w:t>
                  </w:r>
                  <w:r w:rsidRPr="00BC4E80">
                    <w:rPr>
                      <w:bCs/>
                      <w:lang w:val="en-US"/>
                    </w:rPr>
                    <w:t xml:space="preserve"> preventative and crisis interventions to reduce the need for acute, psychiatric hospitalizations.</w:t>
                  </w:r>
                </w:p>
                <w:p w14:paraId="4386A51F" w14:textId="77777777" w:rsidR="008D6A50" w:rsidRPr="00BC4E80" w:rsidRDefault="008D6A50" w:rsidP="008D6A50">
                  <w:pPr>
                    <w:pStyle w:val="ListParagraph"/>
                    <w:widowControl w:val="0"/>
                    <w:rPr>
                      <w:bCs/>
                      <w:lang w:val="en-US"/>
                    </w:rPr>
                  </w:pPr>
                </w:p>
                <w:p w14:paraId="491E546D" w14:textId="3E5A248D" w:rsidR="00874026" w:rsidRDefault="00AD2450" w:rsidP="00B805EE">
                  <w:pPr>
                    <w:widowControl w:val="0"/>
                    <w:rPr>
                      <w:bCs/>
                      <w:lang w:val="en-US"/>
                    </w:rPr>
                  </w:pPr>
                  <w:r>
                    <w:rPr>
                      <w:bCs/>
                      <w:lang w:val="en-US"/>
                    </w:rPr>
                    <w:t>Oaklawn</w:t>
                  </w:r>
                  <w:r w:rsidR="00BE5FE3">
                    <w:rPr>
                      <w:bCs/>
                      <w:lang w:val="en-US"/>
                    </w:rPr>
                    <w:t xml:space="preserve"> provides</w:t>
                  </w:r>
                  <w:r>
                    <w:rPr>
                      <w:bCs/>
                      <w:lang w:val="en-US"/>
                    </w:rPr>
                    <w:t xml:space="preserve"> </w:t>
                  </w:r>
                  <w:r w:rsidR="00C1096A">
                    <w:rPr>
                      <w:bCs/>
                      <w:lang w:val="en-US"/>
                    </w:rPr>
                    <w:t xml:space="preserve">peer support professional support for individuals </w:t>
                  </w:r>
                  <w:r w:rsidR="002951D7">
                    <w:rPr>
                      <w:bCs/>
                      <w:lang w:val="en-US"/>
                    </w:rPr>
                    <w:t>during times of transition and when evaluated to be at high risk for suicide or overdose. Peer support professionals are embedded with teams</w:t>
                  </w:r>
                  <w:r w:rsidR="00613E00">
                    <w:rPr>
                      <w:bCs/>
                      <w:lang w:val="en-US"/>
                    </w:rPr>
                    <w:t xml:space="preserve"> an</w:t>
                  </w:r>
                  <w:r w:rsidR="000828A4">
                    <w:rPr>
                      <w:bCs/>
                      <w:lang w:val="en-US"/>
                    </w:rPr>
                    <w:t>d co</w:t>
                  </w:r>
                  <w:r w:rsidR="000D719D">
                    <w:rPr>
                      <w:bCs/>
                      <w:lang w:val="en-US"/>
                    </w:rPr>
                    <w:t>-</w:t>
                  </w:r>
                  <w:r w:rsidR="000828A4">
                    <w:rPr>
                      <w:bCs/>
                      <w:lang w:val="en-US"/>
                    </w:rPr>
                    <w:t>located</w:t>
                  </w:r>
                  <w:r w:rsidR="00B32320">
                    <w:rPr>
                      <w:bCs/>
                      <w:lang w:val="en-US"/>
                    </w:rPr>
                    <w:t>,</w:t>
                  </w:r>
                  <w:r w:rsidR="000828A4">
                    <w:rPr>
                      <w:bCs/>
                      <w:lang w:val="en-US"/>
                    </w:rPr>
                    <w:t xml:space="preserve"> including in the jail and court services</w:t>
                  </w:r>
                  <w:r w:rsidR="002951D7">
                    <w:rPr>
                      <w:bCs/>
                      <w:lang w:val="en-US"/>
                    </w:rPr>
                    <w:t xml:space="preserve">. In addition, the mobile crisis team and mobile opiate team provide ongoing follow up and </w:t>
                  </w:r>
                  <w:r w:rsidR="00753F36">
                    <w:rPr>
                      <w:bCs/>
                      <w:lang w:val="en-US"/>
                    </w:rPr>
                    <w:t xml:space="preserve">support for individuals during times of transition.  </w:t>
                  </w:r>
                </w:p>
                <w:p w14:paraId="06F6CB69" w14:textId="77777777" w:rsidR="00DE3FB2" w:rsidRDefault="00DE3FB2" w:rsidP="00B805EE">
                  <w:pPr>
                    <w:widowControl w:val="0"/>
                    <w:rPr>
                      <w:bCs/>
                      <w:lang w:val="en-US"/>
                    </w:rPr>
                  </w:pPr>
                </w:p>
                <w:p w14:paraId="14C3F533" w14:textId="40F4B5FF" w:rsidR="007120C3" w:rsidRDefault="007120C3" w:rsidP="00B805EE">
                  <w:pPr>
                    <w:widowControl w:val="0"/>
                    <w:rPr>
                      <w:bCs/>
                      <w:lang w:val="en-US"/>
                    </w:rPr>
                  </w:pPr>
                  <w:r>
                    <w:rPr>
                      <w:bCs/>
                      <w:lang w:val="en-US"/>
                    </w:rPr>
                    <w:t>Oaklawn</w:t>
                  </w:r>
                  <w:r w:rsidR="00A037DD">
                    <w:rPr>
                      <w:bCs/>
                      <w:lang w:val="en-US"/>
                    </w:rPr>
                    <w:t>’</w:t>
                  </w:r>
                  <w:r>
                    <w:rPr>
                      <w:bCs/>
                      <w:lang w:val="en-US"/>
                    </w:rPr>
                    <w:t xml:space="preserve">s </w:t>
                  </w:r>
                  <w:r w:rsidR="00A037DD">
                    <w:rPr>
                      <w:bCs/>
                      <w:lang w:val="en-US"/>
                    </w:rPr>
                    <w:t xml:space="preserve">Projects for Assistance in Transition from Homelessness (PATH) team provides targeted outreach, case management, </w:t>
                  </w:r>
                  <w:r w:rsidR="00795C83">
                    <w:rPr>
                      <w:bCs/>
                      <w:lang w:val="en-US"/>
                    </w:rPr>
                    <w:t>and peer support for individuals with SMI and who are experiencing homelessness.</w:t>
                  </w:r>
                </w:p>
                <w:p w14:paraId="5304868C" w14:textId="77777777" w:rsidR="000828A4" w:rsidRDefault="000828A4" w:rsidP="00B805EE">
                  <w:pPr>
                    <w:widowControl w:val="0"/>
                    <w:rPr>
                      <w:bCs/>
                      <w:lang w:val="en-US"/>
                    </w:rPr>
                  </w:pPr>
                </w:p>
                <w:p w14:paraId="45059363" w14:textId="086058BB" w:rsidR="00874026" w:rsidRPr="009824E2" w:rsidRDefault="000828A4" w:rsidP="00AE648B">
                  <w:pPr>
                    <w:widowControl w:val="0"/>
                    <w:rPr>
                      <w:bCs/>
                    </w:rPr>
                  </w:pPr>
                  <w:r>
                    <w:rPr>
                      <w:bCs/>
                      <w:lang w:val="en-US"/>
                    </w:rPr>
                    <w:t xml:space="preserve">Oaklawn also has an intensive case management team that operates under ACT-like procedures to provide </w:t>
                  </w:r>
                  <w:r w:rsidR="00AD7251">
                    <w:rPr>
                      <w:bCs/>
                      <w:lang w:val="en-US"/>
                    </w:rPr>
                    <w:t>team-based</w:t>
                  </w:r>
                  <w:r w:rsidR="00E7572A">
                    <w:rPr>
                      <w:bCs/>
                      <w:lang w:val="en-US"/>
                    </w:rPr>
                    <w:t xml:space="preserve"> care</w:t>
                  </w:r>
                  <w:r w:rsidR="008A10DD">
                    <w:rPr>
                      <w:bCs/>
                      <w:lang w:val="en-US"/>
                    </w:rPr>
                    <w:t xml:space="preserve"> to the most vulnerable in the community, with a </w:t>
                  </w:r>
                  <w:r w:rsidR="008A10DD">
                    <w:rPr>
                      <w:bCs/>
                      <w:lang w:val="en-US"/>
                    </w:rPr>
                    <w:lastRenderedPageBreak/>
                    <w:t xml:space="preserve">particular focus on those in times of transition. </w:t>
                  </w:r>
                  <w:r w:rsidR="00E25227">
                    <w:rPr>
                      <w:bCs/>
                      <w:lang w:val="en-US"/>
                    </w:rPr>
                    <w:t xml:space="preserve">When the State develops </w:t>
                  </w:r>
                  <w:r w:rsidR="00742F66">
                    <w:rPr>
                      <w:bCs/>
                      <w:lang w:val="en-US"/>
                    </w:rPr>
                    <w:t xml:space="preserve">definitions for targeted case management, Oaklawn will review </w:t>
                  </w:r>
                  <w:r w:rsidR="008A10DD">
                    <w:rPr>
                      <w:bCs/>
                      <w:lang w:val="en-US"/>
                    </w:rPr>
                    <w:t xml:space="preserve">and </w:t>
                  </w:r>
                  <w:r w:rsidR="00742F66">
                    <w:rPr>
                      <w:bCs/>
                      <w:lang w:val="en-US"/>
                    </w:rPr>
                    <w:t>revise the way this service operates if needed.</w:t>
                  </w:r>
                  <w:r w:rsidR="000B1E40">
                    <w:rPr>
                      <w:bCs/>
                      <w:lang w:val="en-US"/>
                    </w:rPr>
                    <w:t xml:space="preserve"> </w:t>
                  </w:r>
                </w:p>
              </w:tc>
              <w:tc>
                <w:tcPr>
                  <w:tcW w:w="1729" w:type="dxa"/>
                </w:tcPr>
                <w:p w14:paraId="01F417B5" w14:textId="0207B55B" w:rsidR="00DA53DB" w:rsidRPr="00A66BB9" w:rsidRDefault="00A66BB9">
                  <w:pPr>
                    <w:widowControl w:val="0"/>
                    <w:rPr>
                      <w:bCs/>
                    </w:rPr>
                  </w:pPr>
                  <w:r w:rsidRPr="00A66BB9">
                    <w:rPr>
                      <w:bCs/>
                    </w:rPr>
                    <w:lastRenderedPageBreak/>
                    <w:t>PD 345 Adult Case Management</w:t>
                  </w:r>
                </w:p>
              </w:tc>
            </w:tr>
            <w:tr w:rsidR="00466DF3" w14:paraId="75180F29" w14:textId="77777777" w:rsidTr="00AD01FC">
              <w:tc>
                <w:tcPr>
                  <w:tcW w:w="1585" w:type="dxa"/>
                </w:tcPr>
                <w:p w14:paraId="09773E7E" w14:textId="39264EE5" w:rsidR="00466DF3" w:rsidRDefault="006718FD">
                  <w:pPr>
                    <w:widowControl w:val="0"/>
                    <w:rPr>
                      <w:b/>
                    </w:rPr>
                  </w:pPr>
                  <w:r>
                    <w:rPr>
                      <w:b/>
                    </w:rPr>
                    <w:t>4.i.1</w:t>
                  </w:r>
                </w:p>
              </w:tc>
              <w:tc>
                <w:tcPr>
                  <w:tcW w:w="9450" w:type="dxa"/>
                </w:tcPr>
                <w:p w14:paraId="5FC13024" w14:textId="641C75BB" w:rsidR="00E75B81" w:rsidRPr="00E75B81" w:rsidRDefault="00E75B81" w:rsidP="00E75B81">
                  <w:pPr>
                    <w:widowControl w:val="0"/>
                    <w:rPr>
                      <w:bCs/>
                      <w:lang w:val="en-US"/>
                    </w:rPr>
                  </w:pPr>
                  <w:r w:rsidRPr="00E75B81">
                    <w:rPr>
                      <w:bCs/>
                      <w:lang w:val="en-US"/>
                    </w:rPr>
                    <w:t>Recovery services assist individuals and families working toward recovery from mental and/or substance use problems. They incorporate a full range of social, legal, and other services. that facilitate recovery, wellness, and linkage to and coordination among service providers, and other supports shown to improve quality of life for people (and their families) in and seeking recovery.</w:t>
                  </w:r>
                </w:p>
                <w:p w14:paraId="52986E4C" w14:textId="77777777" w:rsidR="00E75B81" w:rsidRDefault="00E75B81" w:rsidP="00E75B81">
                  <w:pPr>
                    <w:widowControl w:val="0"/>
                    <w:rPr>
                      <w:bCs/>
                      <w:lang w:val="en-US"/>
                    </w:rPr>
                  </w:pPr>
                </w:p>
                <w:p w14:paraId="1160BC68" w14:textId="6DC71811" w:rsidR="00E75B81" w:rsidRPr="00E75B81" w:rsidRDefault="00E75B81" w:rsidP="00E75B81">
                  <w:pPr>
                    <w:widowControl w:val="0"/>
                    <w:rPr>
                      <w:bCs/>
                      <w:lang w:val="en-US"/>
                    </w:rPr>
                  </w:pPr>
                  <w:r w:rsidRPr="00E75B81">
                    <w:rPr>
                      <w:bCs/>
                      <w:lang w:val="en-US"/>
                    </w:rPr>
                    <w:t>Oaklawn provides a continuum of evidence-based rehabilitation services that are culturally and linguistically appropriate for behavioral health disorders. They address the Social Determinants of Health and align with SAMHSA’s 4 Major Dimensions of Recovery:</w:t>
                  </w:r>
                </w:p>
                <w:p w14:paraId="4728A7C4" w14:textId="09F32805" w:rsidR="00E75B81" w:rsidRPr="00E75B81" w:rsidRDefault="00E75B81" w:rsidP="001434B1">
                  <w:pPr>
                    <w:widowControl w:val="0"/>
                    <w:numPr>
                      <w:ilvl w:val="0"/>
                      <w:numId w:val="55"/>
                    </w:numPr>
                    <w:rPr>
                      <w:bCs/>
                      <w:lang w:val="en-US"/>
                    </w:rPr>
                  </w:pPr>
                  <w:r w:rsidRPr="00E75B81">
                    <w:rPr>
                      <w:b/>
                      <w:bCs/>
                      <w:lang w:val="en-US"/>
                    </w:rPr>
                    <w:t>Health</w:t>
                  </w:r>
                  <w:r w:rsidRPr="00E75B81">
                    <w:rPr>
                      <w:bCs/>
                      <w:lang w:val="en-US"/>
                    </w:rPr>
                    <w:t>: Learning to overcome, manage, or more successfully live with symptoms and making healthy choices that support one’s physical and emotional wellbeing</w:t>
                  </w:r>
                </w:p>
                <w:p w14:paraId="7DB8D6B4" w14:textId="50530FF9" w:rsidR="00E75B81" w:rsidRPr="00E75B81" w:rsidRDefault="00E75B81" w:rsidP="001434B1">
                  <w:pPr>
                    <w:widowControl w:val="0"/>
                    <w:numPr>
                      <w:ilvl w:val="0"/>
                      <w:numId w:val="55"/>
                    </w:numPr>
                    <w:rPr>
                      <w:bCs/>
                      <w:lang w:val="en-US"/>
                    </w:rPr>
                  </w:pPr>
                  <w:r w:rsidRPr="00E75B81">
                    <w:rPr>
                      <w:b/>
                      <w:bCs/>
                      <w:lang w:val="en-US"/>
                    </w:rPr>
                    <w:t>Home</w:t>
                  </w:r>
                  <w:r w:rsidRPr="00E75B81">
                    <w:rPr>
                      <w:bCs/>
                      <w:lang w:val="en-US"/>
                    </w:rPr>
                    <w:t>: A stable and safe place to live</w:t>
                  </w:r>
                </w:p>
                <w:p w14:paraId="3711A2B0" w14:textId="1D989A3A" w:rsidR="00E75B81" w:rsidRPr="00E75B81" w:rsidRDefault="00E75B81" w:rsidP="001434B1">
                  <w:pPr>
                    <w:widowControl w:val="0"/>
                    <w:numPr>
                      <w:ilvl w:val="0"/>
                      <w:numId w:val="55"/>
                    </w:numPr>
                    <w:rPr>
                      <w:bCs/>
                      <w:lang w:val="en-US"/>
                    </w:rPr>
                  </w:pPr>
                  <w:r w:rsidRPr="00E75B81">
                    <w:rPr>
                      <w:b/>
                      <w:bCs/>
                      <w:lang w:val="en-US"/>
                    </w:rPr>
                    <w:t>Purpose</w:t>
                  </w:r>
                  <w:r w:rsidRPr="00E75B81">
                    <w:rPr>
                      <w:bCs/>
                      <w:lang w:val="en-US"/>
                    </w:rPr>
                    <w:t>: Meaningful daily activities, such as a job, school, volunteer work, or creative endeavors; increased ability to lead a self-directed life; and meaningful engagement in society</w:t>
                  </w:r>
                </w:p>
                <w:p w14:paraId="758C5BBB" w14:textId="02616396" w:rsidR="00466DF3" w:rsidRPr="00184D44" w:rsidRDefault="00E75B81" w:rsidP="001434B1">
                  <w:pPr>
                    <w:widowControl w:val="0"/>
                    <w:numPr>
                      <w:ilvl w:val="0"/>
                      <w:numId w:val="56"/>
                    </w:numPr>
                    <w:rPr>
                      <w:bCs/>
                    </w:rPr>
                  </w:pPr>
                  <w:r w:rsidRPr="00E75B81">
                    <w:rPr>
                      <w:b/>
                      <w:bCs/>
                      <w:lang w:val="en-US"/>
                    </w:rPr>
                    <w:t>Community</w:t>
                  </w:r>
                  <w:r w:rsidRPr="00E75B81">
                    <w:rPr>
                      <w:bCs/>
                      <w:lang w:val="en-US"/>
                    </w:rPr>
                    <w:t>: Relationships and social networks that provide support, connection and hope.</w:t>
                  </w:r>
                </w:p>
                <w:p w14:paraId="52D4FDE9" w14:textId="77777777" w:rsidR="00184D44" w:rsidRPr="00CB1391" w:rsidRDefault="00184D44" w:rsidP="00184D44">
                  <w:pPr>
                    <w:widowControl w:val="0"/>
                    <w:ind w:left="720"/>
                    <w:rPr>
                      <w:bCs/>
                    </w:rPr>
                  </w:pPr>
                </w:p>
                <w:p w14:paraId="15ED51AE" w14:textId="5FDAFAF0" w:rsidR="00CB1391" w:rsidRDefault="00CB1391" w:rsidP="00CB1391">
                  <w:pPr>
                    <w:widowControl w:val="0"/>
                    <w:rPr>
                      <w:b/>
                      <w:bCs/>
                      <w:lang w:val="en-US"/>
                    </w:rPr>
                  </w:pPr>
                  <w:r>
                    <w:rPr>
                      <w:b/>
                      <w:bCs/>
                      <w:lang w:val="en-US"/>
                    </w:rPr>
                    <w:t>Oaklawn’s Psychiatric Rehabilitative services include</w:t>
                  </w:r>
                  <w:r w:rsidR="00D8074E">
                    <w:rPr>
                      <w:b/>
                      <w:bCs/>
                      <w:lang w:val="en-US"/>
                    </w:rPr>
                    <w:t>:</w:t>
                  </w:r>
                </w:p>
                <w:p w14:paraId="440C8758" w14:textId="6ED9B59B" w:rsidR="006E68C7" w:rsidRPr="006E68C7" w:rsidRDefault="006E68C7" w:rsidP="006E68C7">
                  <w:pPr>
                    <w:widowControl w:val="0"/>
                    <w:rPr>
                      <w:b/>
                      <w:bCs/>
                      <w:lang w:val="en-US"/>
                    </w:rPr>
                  </w:pPr>
                  <w:r w:rsidRPr="006E68C7">
                    <w:rPr>
                      <w:bCs/>
                      <w:u w:val="single"/>
                      <w:lang w:val="en-US"/>
                    </w:rPr>
                    <w:t>Psychiatric Rehabilitation Services</w:t>
                  </w:r>
                </w:p>
                <w:p w14:paraId="2FB11FC0" w14:textId="3ECFBAC1" w:rsidR="006E68C7" w:rsidRPr="006E68C7" w:rsidRDefault="006E68C7" w:rsidP="001434B1">
                  <w:pPr>
                    <w:widowControl w:val="0"/>
                    <w:numPr>
                      <w:ilvl w:val="0"/>
                      <w:numId w:val="57"/>
                    </w:numPr>
                    <w:rPr>
                      <w:bCs/>
                      <w:lang w:val="en-US"/>
                    </w:rPr>
                  </w:pPr>
                  <w:r w:rsidRPr="006E68C7">
                    <w:rPr>
                      <w:bCs/>
                      <w:u w:val="single"/>
                      <w:lang w:val="en-US"/>
                    </w:rPr>
                    <w:t>Employment</w:t>
                  </w:r>
                  <w:r w:rsidRPr="006E68C7">
                    <w:rPr>
                      <w:bCs/>
                      <w:lang w:val="en-US"/>
                    </w:rPr>
                    <w:t xml:space="preserve">: on-going support to obtain and maintain competitive, integrated employment is provided by staff in ICT (Intensive Community Services), TIP (Transition to Independence), First Episode Psychosis, and through Oaklawn’s partnerships with local Clubhouses. Oaklawn also makes referrals to, and partners with, </w:t>
                  </w:r>
                  <w:r w:rsidR="005C76DE">
                    <w:rPr>
                      <w:bCs/>
                      <w:lang w:val="en-US"/>
                    </w:rPr>
                    <w:t>V</w:t>
                  </w:r>
                  <w:r w:rsidRPr="006E68C7">
                    <w:rPr>
                      <w:bCs/>
                      <w:lang w:val="en-US"/>
                    </w:rPr>
                    <w:t>ocational Rehabilitation when appropriate.</w:t>
                  </w:r>
                </w:p>
                <w:p w14:paraId="391BC7FD" w14:textId="6F49C00E" w:rsidR="006E68C7" w:rsidRPr="006E68C7" w:rsidRDefault="006E68C7" w:rsidP="001434B1">
                  <w:pPr>
                    <w:widowControl w:val="0"/>
                    <w:numPr>
                      <w:ilvl w:val="0"/>
                      <w:numId w:val="58"/>
                    </w:numPr>
                    <w:rPr>
                      <w:bCs/>
                      <w:lang w:val="en-US"/>
                    </w:rPr>
                  </w:pPr>
                  <w:r w:rsidRPr="006E68C7">
                    <w:rPr>
                      <w:bCs/>
                      <w:u w:val="single"/>
                    </w:rPr>
                    <w:t>Social inclusion and community connectedness</w:t>
                  </w:r>
                  <w:r w:rsidRPr="006E68C7">
                    <w:rPr>
                      <w:bCs/>
                    </w:rPr>
                    <w:t xml:space="preserve">: </w:t>
                  </w:r>
                  <w:r w:rsidRPr="006E68C7">
                    <w:rPr>
                      <w:bCs/>
                      <w:lang w:val="en-US"/>
                    </w:rPr>
                    <w:t>Clubhouse services are provided by three local organizations that offer opportunities for connection, employment, housing, education</w:t>
                  </w:r>
                  <w:r w:rsidR="00B2565C">
                    <w:rPr>
                      <w:bCs/>
                      <w:lang w:val="en-US"/>
                    </w:rPr>
                    <w:t>,</w:t>
                  </w:r>
                  <w:r w:rsidRPr="006E68C7">
                    <w:rPr>
                      <w:bCs/>
                      <w:lang w:val="en-US"/>
                    </w:rPr>
                    <w:t xml:space="preserve"> and access to medical and psychiatric services in a single caring and safe environment.</w:t>
                  </w:r>
                  <w:r w:rsidR="00992E8E">
                    <w:rPr>
                      <w:bCs/>
                      <w:lang w:val="en-US"/>
                    </w:rPr>
                    <w:t xml:space="preserve"> </w:t>
                  </w:r>
                  <w:r w:rsidR="00723006">
                    <w:rPr>
                      <w:bCs/>
                      <w:lang w:val="en-US"/>
                    </w:rPr>
                    <w:t xml:space="preserve">Oaklawn has partnerships and supports </w:t>
                  </w:r>
                  <w:r w:rsidR="00CB20E3">
                    <w:rPr>
                      <w:bCs/>
                      <w:lang w:val="en-US"/>
                    </w:rPr>
                    <w:t>three</w:t>
                  </w:r>
                  <w:r w:rsidR="00723006">
                    <w:rPr>
                      <w:bCs/>
                      <w:lang w:val="en-US"/>
                    </w:rPr>
                    <w:t xml:space="preserve"> local clubhouses.</w:t>
                  </w:r>
                </w:p>
                <w:p w14:paraId="79D41A6F" w14:textId="5201366E" w:rsidR="006E68C7" w:rsidRPr="006E68C7" w:rsidRDefault="006E68C7" w:rsidP="001434B1">
                  <w:pPr>
                    <w:widowControl w:val="0"/>
                    <w:numPr>
                      <w:ilvl w:val="0"/>
                      <w:numId w:val="59"/>
                    </w:numPr>
                    <w:rPr>
                      <w:bCs/>
                      <w:lang w:val="en-US"/>
                    </w:rPr>
                  </w:pPr>
                  <w:r w:rsidRPr="006E68C7">
                    <w:rPr>
                      <w:bCs/>
                      <w:u w:val="single"/>
                      <w:lang w:val="en-US"/>
                    </w:rPr>
                    <w:t>Intensive Community Services</w:t>
                  </w:r>
                  <w:r w:rsidRPr="006E68C7">
                    <w:rPr>
                      <w:bCs/>
                      <w:lang w:val="en-US"/>
                    </w:rPr>
                    <w:t xml:space="preserve">: intensive case management with weekly staffing that includes </w:t>
                  </w:r>
                  <w:r w:rsidR="00D11363">
                    <w:rPr>
                      <w:bCs/>
                      <w:lang w:val="en-US"/>
                    </w:rPr>
                    <w:t>p</w:t>
                  </w:r>
                  <w:r w:rsidRPr="006E68C7">
                    <w:rPr>
                      <w:bCs/>
                      <w:lang w:val="en-US"/>
                    </w:rPr>
                    <w:t xml:space="preserve">sychiatry, </w:t>
                  </w:r>
                  <w:r w:rsidR="001144DF">
                    <w:rPr>
                      <w:bCs/>
                      <w:lang w:val="en-US"/>
                    </w:rPr>
                    <w:t>c</w:t>
                  </w:r>
                  <w:r w:rsidRPr="006E68C7">
                    <w:rPr>
                      <w:bCs/>
                      <w:lang w:val="en-US"/>
                    </w:rPr>
                    <w:t xml:space="preserve">ase </w:t>
                  </w:r>
                  <w:r w:rsidR="001144DF">
                    <w:rPr>
                      <w:bCs/>
                      <w:lang w:val="en-US"/>
                    </w:rPr>
                    <w:t>m</w:t>
                  </w:r>
                  <w:r w:rsidRPr="006E68C7">
                    <w:rPr>
                      <w:bCs/>
                      <w:lang w:val="en-US"/>
                    </w:rPr>
                    <w:t xml:space="preserve">anagement, and peer support. Staff refer each client to a PCP, preferably through Oaklawn’s integrated care clinic. Treatment planning includes connecting clients with any available supports to meet their needs. Staff caseloads are smaller than in traditional Adult Case Management so staff can increase frequency of </w:t>
                  </w:r>
                  <w:r w:rsidRPr="006E68C7">
                    <w:rPr>
                      <w:bCs/>
                      <w:lang w:val="en-US"/>
                    </w:rPr>
                    <w:lastRenderedPageBreak/>
                    <w:t>services to meet the client's needs.</w:t>
                  </w:r>
                </w:p>
                <w:p w14:paraId="5907193F" w14:textId="591CC6D0" w:rsidR="006E68C7" w:rsidRPr="006E68C7" w:rsidRDefault="006E68C7" w:rsidP="001434B1">
                  <w:pPr>
                    <w:widowControl w:val="0"/>
                    <w:numPr>
                      <w:ilvl w:val="0"/>
                      <w:numId w:val="60"/>
                    </w:numPr>
                    <w:rPr>
                      <w:bCs/>
                      <w:lang w:val="en-US"/>
                    </w:rPr>
                  </w:pPr>
                  <w:r w:rsidRPr="006E68C7">
                    <w:rPr>
                      <w:bCs/>
                      <w:u w:val="single"/>
                    </w:rPr>
                    <w:t>Supported education and other educational services</w:t>
                  </w:r>
                  <w:r w:rsidRPr="006E68C7">
                    <w:rPr>
                      <w:bCs/>
                    </w:rPr>
                    <w:t>: Oaklawn provides a continuum of stable housing based on the person's needs.</w:t>
                  </w:r>
                </w:p>
                <w:p w14:paraId="006068B9" w14:textId="64CF6523" w:rsidR="006E68C7" w:rsidRPr="006E68C7" w:rsidRDefault="006E68C7" w:rsidP="001434B1">
                  <w:pPr>
                    <w:widowControl w:val="0"/>
                    <w:numPr>
                      <w:ilvl w:val="0"/>
                      <w:numId w:val="61"/>
                    </w:numPr>
                    <w:rPr>
                      <w:bCs/>
                      <w:lang w:val="en-US"/>
                    </w:rPr>
                  </w:pPr>
                  <w:r w:rsidRPr="006E68C7">
                    <w:rPr>
                      <w:bCs/>
                      <w:u w:val="single"/>
                    </w:rPr>
                    <w:t>Medication</w:t>
                  </w:r>
                  <w:r w:rsidRPr="00655645">
                    <w:rPr>
                      <w:bCs/>
                      <w:u w:val="single"/>
                    </w:rPr>
                    <w:t xml:space="preserve"> education</w:t>
                  </w:r>
                  <w:r w:rsidRPr="006E68C7">
                    <w:rPr>
                      <w:bCs/>
                    </w:rPr>
                    <w:t>, self-management, and/or individual and family/caregiver psycho-education</w:t>
                  </w:r>
                </w:p>
                <w:p w14:paraId="06F3AACC" w14:textId="68B65AF4" w:rsidR="006E68C7" w:rsidRPr="006E68C7" w:rsidRDefault="006E68C7" w:rsidP="001434B1">
                  <w:pPr>
                    <w:widowControl w:val="0"/>
                    <w:numPr>
                      <w:ilvl w:val="0"/>
                      <w:numId w:val="62"/>
                    </w:numPr>
                    <w:rPr>
                      <w:bCs/>
                      <w:lang w:val="en-US"/>
                    </w:rPr>
                  </w:pPr>
                  <w:r w:rsidRPr="006E68C7">
                    <w:rPr>
                      <w:bCs/>
                      <w:u w:val="single"/>
                    </w:rPr>
                    <w:t>Obtain and maintain safe and stable housing</w:t>
                  </w:r>
                  <w:r w:rsidRPr="006E68C7">
                    <w:rPr>
                      <w:bCs/>
                    </w:rPr>
                    <w:t xml:space="preserve">: Oaklawn provides a continuum of stable housing based on the person's needs. </w:t>
                  </w:r>
                </w:p>
                <w:p w14:paraId="4CEC10EF" w14:textId="584754A0" w:rsidR="006E68C7" w:rsidRDefault="006E68C7" w:rsidP="001434B1">
                  <w:pPr>
                    <w:pStyle w:val="ListParagraph"/>
                    <w:widowControl w:val="0"/>
                    <w:numPr>
                      <w:ilvl w:val="0"/>
                      <w:numId w:val="62"/>
                    </w:numPr>
                    <w:rPr>
                      <w:bCs/>
                      <w:lang w:val="en-US"/>
                    </w:rPr>
                  </w:pPr>
                  <w:r w:rsidRPr="00C868E8">
                    <w:rPr>
                      <w:bCs/>
                      <w:u w:val="single"/>
                      <w:lang w:val="en-US"/>
                    </w:rPr>
                    <w:t>Family/caregiver support Services</w:t>
                  </w:r>
                  <w:r w:rsidRPr="00C868E8">
                    <w:rPr>
                      <w:bCs/>
                      <w:lang w:val="en-US"/>
                    </w:rPr>
                    <w:t xml:space="preserve"> may include: community resources education; navigation support; behavioral health and crisis support; parent/caregiver training and education; and family-to-family caregiver support.</w:t>
                  </w:r>
                </w:p>
                <w:p w14:paraId="0B1F6552" w14:textId="132C36F9" w:rsidR="757DB029" w:rsidRDefault="757DB029" w:rsidP="757DB029">
                  <w:pPr>
                    <w:widowControl w:val="0"/>
                    <w:rPr>
                      <w:lang w:val="en-US"/>
                    </w:rPr>
                  </w:pPr>
                </w:p>
                <w:p w14:paraId="3EA52AFC" w14:textId="40B66C36" w:rsidR="00D411F9" w:rsidRPr="009824E2" w:rsidRDefault="00C868E8" w:rsidP="00D446C2">
                  <w:pPr>
                    <w:widowControl w:val="0"/>
                    <w:rPr>
                      <w:bCs/>
                    </w:rPr>
                  </w:pPr>
                  <w:r>
                    <w:rPr>
                      <w:bCs/>
                      <w:lang w:val="en-US"/>
                    </w:rPr>
                    <w:t xml:space="preserve">Other </w:t>
                  </w:r>
                  <w:r w:rsidR="00AA5E8E">
                    <w:rPr>
                      <w:bCs/>
                      <w:lang w:val="en-US"/>
                    </w:rPr>
                    <w:t xml:space="preserve">psychiatric rehabilitation </w:t>
                  </w:r>
                  <w:r w:rsidR="00952AF0">
                    <w:rPr>
                      <w:bCs/>
                      <w:lang w:val="en-US"/>
                    </w:rPr>
                    <w:t xml:space="preserve">services </w:t>
                  </w:r>
                  <w:r w:rsidR="009E0A38">
                    <w:rPr>
                      <w:bCs/>
                      <w:lang w:val="en-US"/>
                    </w:rPr>
                    <w:t>Oaklawn provides</w:t>
                  </w:r>
                  <w:r w:rsidR="00952AF0">
                    <w:rPr>
                      <w:bCs/>
                      <w:lang w:val="en-US"/>
                    </w:rPr>
                    <w:t xml:space="preserve"> include: </w:t>
                  </w:r>
                  <w:r w:rsidR="00A72186">
                    <w:rPr>
                      <w:bCs/>
                      <w:lang w:val="en-US"/>
                    </w:rPr>
                    <w:t>a</w:t>
                  </w:r>
                  <w:r w:rsidR="00ED65F5">
                    <w:rPr>
                      <w:bCs/>
                      <w:lang w:val="en-US"/>
                    </w:rPr>
                    <w:t xml:space="preserve">ssistance </w:t>
                  </w:r>
                  <w:r w:rsidR="003048C4">
                    <w:rPr>
                      <w:bCs/>
                      <w:lang w:val="en-US"/>
                    </w:rPr>
                    <w:t xml:space="preserve">navigating healthcare systems, </w:t>
                  </w:r>
                  <w:r w:rsidR="005C7BE5">
                    <w:rPr>
                      <w:bCs/>
                      <w:lang w:val="en-US"/>
                    </w:rPr>
                    <w:t xml:space="preserve">cognitive remediation, </w:t>
                  </w:r>
                  <w:r w:rsidR="00361B70">
                    <w:rPr>
                      <w:bCs/>
                      <w:lang w:val="en-US"/>
                    </w:rPr>
                    <w:t xml:space="preserve">dietary and wellness education, </w:t>
                  </w:r>
                  <w:r w:rsidR="00173414">
                    <w:rPr>
                      <w:bCs/>
                      <w:lang w:val="en-US"/>
                    </w:rPr>
                    <w:t xml:space="preserve">facilitated engagement in </w:t>
                  </w:r>
                  <w:r w:rsidR="00D446C2">
                    <w:rPr>
                      <w:bCs/>
                      <w:lang w:val="en-US"/>
                    </w:rPr>
                    <w:t xml:space="preserve">substance use disorder </w:t>
                  </w:r>
                  <w:r w:rsidR="00173414">
                    <w:rPr>
                      <w:bCs/>
                      <w:lang w:val="en-US"/>
                    </w:rPr>
                    <w:t>mut</w:t>
                  </w:r>
                  <w:r w:rsidR="006D0FE6">
                    <w:rPr>
                      <w:bCs/>
                      <w:lang w:val="en-US"/>
                    </w:rPr>
                    <w:t xml:space="preserve">ual self-help groups and community supports, </w:t>
                  </w:r>
                  <w:r w:rsidR="002C39AE">
                    <w:rPr>
                      <w:bCs/>
                      <w:lang w:val="en-US"/>
                    </w:rPr>
                    <w:t xml:space="preserve">financial management, </w:t>
                  </w:r>
                  <w:r w:rsidR="00CB3313">
                    <w:rPr>
                      <w:bCs/>
                      <w:lang w:val="en-US"/>
                    </w:rPr>
                    <w:t>Illness Management &amp; Recove</w:t>
                  </w:r>
                  <w:r w:rsidR="00F023C8">
                    <w:rPr>
                      <w:bCs/>
                      <w:lang w:val="en-US"/>
                    </w:rPr>
                    <w:t>ry,</w:t>
                  </w:r>
                  <w:r w:rsidR="00C91D81">
                    <w:rPr>
                      <w:bCs/>
                      <w:lang w:val="en-US"/>
                    </w:rPr>
                    <w:t xml:space="preserve"> </w:t>
                  </w:r>
                  <w:r w:rsidR="00040998">
                    <w:rPr>
                      <w:bCs/>
                      <w:lang w:val="en-US"/>
                    </w:rPr>
                    <w:t xml:space="preserve">and </w:t>
                  </w:r>
                  <w:r w:rsidR="00B72F0D">
                    <w:rPr>
                      <w:bCs/>
                      <w:lang w:val="en-US"/>
                    </w:rPr>
                    <w:t xml:space="preserve">basic </w:t>
                  </w:r>
                  <w:r w:rsidR="00CA2DDB">
                    <w:rPr>
                      <w:bCs/>
                      <w:lang w:val="en-US"/>
                    </w:rPr>
                    <w:t>activities of daily living</w:t>
                  </w:r>
                  <w:r w:rsidR="00B72F0D">
                    <w:rPr>
                      <w:bCs/>
                      <w:lang w:val="en-US"/>
                    </w:rPr>
                    <w:t xml:space="preserve">. </w:t>
                  </w:r>
                </w:p>
              </w:tc>
              <w:tc>
                <w:tcPr>
                  <w:tcW w:w="1729" w:type="dxa"/>
                </w:tcPr>
                <w:p w14:paraId="616EDCC3" w14:textId="27C59246" w:rsidR="00466DF3" w:rsidRPr="0000150F" w:rsidRDefault="0000150F">
                  <w:pPr>
                    <w:widowControl w:val="0"/>
                    <w:rPr>
                      <w:bCs/>
                    </w:rPr>
                  </w:pPr>
                  <w:r w:rsidRPr="0000150F">
                    <w:rPr>
                      <w:bCs/>
                    </w:rPr>
                    <w:lastRenderedPageBreak/>
                    <w:t>PD Rehabilitative Services</w:t>
                  </w:r>
                </w:p>
              </w:tc>
            </w:tr>
            <w:tr w:rsidR="00466DF3" w14:paraId="23C4E494" w14:textId="77777777" w:rsidTr="00AD01FC">
              <w:tc>
                <w:tcPr>
                  <w:tcW w:w="1585" w:type="dxa"/>
                </w:tcPr>
                <w:p w14:paraId="6BE925B6" w14:textId="6E493DEE" w:rsidR="00466DF3" w:rsidRDefault="00477A59">
                  <w:pPr>
                    <w:widowControl w:val="0"/>
                    <w:rPr>
                      <w:b/>
                    </w:rPr>
                  </w:pPr>
                  <w:r>
                    <w:rPr>
                      <w:b/>
                    </w:rPr>
                    <w:t>4.j.1</w:t>
                  </w:r>
                </w:p>
              </w:tc>
              <w:tc>
                <w:tcPr>
                  <w:tcW w:w="9450" w:type="dxa"/>
                </w:tcPr>
                <w:p w14:paraId="717CEC25" w14:textId="1CBDB413" w:rsidR="00466DF3" w:rsidRDefault="00EE57A4">
                  <w:pPr>
                    <w:widowControl w:val="0"/>
                    <w:rPr>
                      <w:bCs/>
                    </w:rPr>
                  </w:pPr>
                  <w:r>
                    <w:rPr>
                      <w:bCs/>
                    </w:rPr>
                    <w:t xml:space="preserve">Peer Support Professionals </w:t>
                  </w:r>
                  <w:r w:rsidR="00C15D55">
                    <w:rPr>
                      <w:bCs/>
                    </w:rPr>
                    <w:t>(PSPs)</w:t>
                  </w:r>
                  <w:r w:rsidR="001E5B18">
                    <w:rPr>
                      <w:bCs/>
                    </w:rPr>
                    <w:t xml:space="preserve"> </w:t>
                  </w:r>
                  <w:r>
                    <w:rPr>
                      <w:bCs/>
                    </w:rPr>
                    <w:t xml:space="preserve">are </w:t>
                  </w:r>
                  <w:r w:rsidR="00AD516F">
                    <w:rPr>
                      <w:bCs/>
                    </w:rPr>
                    <w:t>fully embraced at Oaklawn.</w:t>
                  </w:r>
                  <w:r w:rsidR="00A72739">
                    <w:rPr>
                      <w:bCs/>
                    </w:rPr>
                    <w:t xml:space="preserve"> </w:t>
                  </w:r>
                  <w:r w:rsidR="00161FD1">
                    <w:rPr>
                      <w:bCs/>
                    </w:rPr>
                    <w:t xml:space="preserve">We currently employ </w:t>
                  </w:r>
                  <w:r w:rsidR="00351B07">
                    <w:rPr>
                      <w:bCs/>
                    </w:rPr>
                    <w:t>23 PSPs</w:t>
                  </w:r>
                  <w:r w:rsidR="00E87956">
                    <w:rPr>
                      <w:bCs/>
                    </w:rPr>
                    <w:t xml:space="preserve"> that are embedded on teams</w:t>
                  </w:r>
                  <w:r w:rsidR="00351B07">
                    <w:rPr>
                      <w:bCs/>
                    </w:rPr>
                    <w:t xml:space="preserve"> across the organization who </w:t>
                  </w:r>
                  <w:r w:rsidR="00D11956">
                    <w:rPr>
                      <w:bCs/>
                    </w:rPr>
                    <w:t>are involved with crisis services (mobile crisis team), Oaklawn</w:t>
                  </w:r>
                  <w:r w:rsidR="005D4D6D">
                    <w:rPr>
                      <w:bCs/>
                    </w:rPr>
                    <w:t>’</w:t>
                  </w:r>
                  <w:r w:rsidR="00D11956">
                    <w:rPr>
                      <w:bCs/>
                    </w:rPr>
                    <w:t>s PATH program, our Mobile Opiate Team,</w:t>
                  </w:r>
                  <w:r w:rsidR="00AD01E5">
                    <w:rPr>
                      <w:bCs/>
                    </w:rPr>
                    <w:t xml:space="preserve"> Case Management, Addiction Services,</w:t>
                  </w:r>
                  <w:r w:rsidR="00D11956">
                    <w:rPr>
                      <w:bCs/>
                    </w:rPr>
                    <w:t xml:space="preserve"> Transition to </w:t>
                  </w:r>
                  <w:r w:rsidR="00BA09D7">
                    <w:rPr>
                      <w:bCs/>
                    </w:rPr>
                    <w:t>Independence Process</w:t>
                  </w:r>
                  <w:r w:rsidR="005D4D6D">
                    <w:rPr>
                      <w:bCs/>
                    </w:rPr>
                    <w:t xml:space="preserve"> (TIP)</w:t>
                  </w:r>
                  <w:r w:rsidR="00BA09D7">
                    <w:rPr>
                      <w:bCs/>
                    </w:rPr>
                    <w:t>, and within our System of Care</w:t>
                  </w:r>
                  <w:r w:rsidR="005D4D6D">
                    <w:rPr>
                      <w:bCs/>
                    </w:rPr>
                    <w:t xml:space="preserve"> as family peer support professionals</w:t>
                  </w:r>
                  <w:r w:rsidR="00BA09D7">
                    <w:rPr>
                      <w:bCs/>
                    </w:rPr>
                    <w:t>.</w:t>
                  </w:r>
                  <w:r w:rsidR="004A2848">
                    <w:rPr>
                      <w:bCs/>
                    </w:rPr>
                    <w:t xml:space="preserve"> Additional peers </w:t>
                  </w:r>
                  <w:r w:rsidR="00684A9F">
                    <w:rPr>
                      <w:bCs/>
                    </w:rPr>
                    <w:t>are co</w:t>
                  </w:r>
                  <w:r w:rsidR="00BC7613">
                    <w:rPr>
                      <w:bCs/>
                    </w:rPr>
                    <w:t>-</w:t>
                  </w:r>
                  <w:r w:rsidR="00684A9F">
                    <w:rPr>
                      <w:bCs/>
                    </w:rPr>
                    <w:t>located in the jail and court services.</w:t>
                  </w:r>
                  <w:r w:rsidR="00BA09D7">
                    <w:rPr>
                      <w:bCs/>
                    </w:rPr>
                    <w:t xml:space="preserve"> </w:t>
                  </w:r>
                  <w:r w:rsidR="006124E8">
                    <w:rPr>
                      <w:bCs/>
                    </w:rPr>
                    <w:t xml:space="preserve">The services that </w:t>
                  </w:r>
                  <w:r w:rsidR="00BA09D7">
                    <w:rPr>
                      <w:bCs/>
                    </w:rPr>
                    <w:t>peer</w:t>
                  </w:r>
                  <w:r w:rsidR="006124E8">
                    <w:rPr>
                      <w:bCs/>
                    </w:rPr>
                    <w:t xml:space="preserve"> provide are reflective of our community needs assessment</w:t>
                  </w:r>
                  <w:r w:rsidR="00AD0F2E">
                    <w:rPr>
                      <w:bCs/>
                    </w:rPr>
                    <w:t>. Peers are involved in the</w:t>
                  </w:r>
                  <w:r w:rsidR="00794652">
                    <w:rPr>
                      <w:bCs/>
                    </w:rPr>
                    <w:t xml:space="preserve"> </w:t>
                  </w:r>
                  <w:r w:rsidR="002D59AF">
                    <w:rPr>
                      <w:bCs/>
                    </w:rPr>
                    <w:t>client</w:t>
                  </w:r>
                  <w:r w:rsidR="000F6D6C">
                    <w:rPr>
                      <w:bCs/>
                    </w:rPr>
                    <w:t>’s</w:t>
                  </w:r>
                  <w:r w:rsidR="00AD0F2E">
                    <w:rPr>
                      <w:bCs/>
                    </w:rPr>
                    <w:t xml:space="preserve"> </w:t>
                  </w:r>
                  <w:r w:rsidR="00220F53">
                    <w:rPr>
                      <w:bCs/>
                    </w:rPr>
                    <w:t>interdisciplinary</w:t>
                  </w:r>
                  <w:r w:rsidR="00AD0F2E">
                    <w:rPr>
                      <w:bCs/>
                    </w:rPr>
                    <w:t xml:space="preserve"> team, crisis prevention planning, treatment planning, and all other </w:t>
                  </w:r>
                  <w:r w:rsidR="005810BA">
                    <w:rPr>
                      <w:bCs/>
                    </w:rPr>
                    <w:t>related activitie</w:t>
                  </w:r>
                  <w:r w:rsidR="000D624F">
                    <w:rPr>
                      <w:bCs/>
                    </w:rPr>
                    <w:t xml:space="preserve">s that are related to </w:t>
                  </w:r>
                  <w:r w:rsidR="009958DE">
                    <w:rPr>
                      <w:bCs/>
                    </w:rPr>
                    <w:t>engagement and outreach.</w:t>
                  </w:r>
                </w:p>
                <w:p w14:paraId="0D78A257" w14:textId="77777777" w:rsidR="00151933" w:rsidRDefault="00151933">
                  <w:pPr>
                    <w:widowControl w:val="0"/>
                    <w:rPr>
                      <w:bCs/>
                    </w:rPr>
                  </w:pPr>
                </w:p>
                <w:p w14:paraId="11E62212" w14:textId="77777777" w:rsidR="00544C6D" w:rsidRDefault="00544C6D">
                  <w:pPr>
                    <w:widowControl w:val="0"/>
                    <w:rPr>
                      <w:bCs/>
                    </w:rPr>
                  </w:pPr>
                  <w:r>
                    <w:rPr>
                      <w:bCs/>
                    </w:rPr>
                    <w:t xml:space="preserve">Peer services </w:t>
                  </w:r>
                  <w:r w:rsidR="00151933">
                    <w:rPr>
                      <w:bCs/>
                    </w:rPr>
                    <w:t>include</w:t>
                  </w:r>
                  <w:r>
                    <w:rPr>
                      <w:bCs/>
                    </w:rPr>
                    <w:t xml:space="preserve"> peer counseling, peer recovery services, peer-run wellness and </w:t>
                  </w:r>
                  <w:r w:rsidR="00151933">
                    <w:rPr>
                      <w:bCs/>
                    </w:rPr>
                    <w:t>recovery</w:t>
                  </w:r>
                  <w:r>
                    <w:rPr>
                      <w:bCs/>
                    </w:rPr>
                    <w:t xml:space="preserve"> centers, peer-run crisis respites, warmlines and/or crisis planning, forensic peer support, family/caregiver supports,</w:t>
                  </w:r>
                  <w:r w:rsidR="00FB4BA0">
                    <w:rPr>
                      <w:bCs/>
                    </w:rPr>
                    <w:t xml:space="preserve"> </w:t>
                  </w:r>
                  <w:r w:rsidR="00151933">
                    <w:rPr>
                      <w:bCs/>
                    </w:rPr>
                    <w:t xml:space="preserve">and </w:t>
                  </w:r>
                  <w:r w:rsidR="00FB4BA0">
                    <w:rPr>
                      <w:bCs/>
                    </w:rPr>
                    <w:t>youth/young adult peer support</w:t>
                  </w:r>
                  <w:r w:rsidR="00151933">
                    <w:rPr>
                      <w:bCs/>
                    </w:rPr>
                    <w:t>.</w:t>
                  </w:r>
                </w:p>
                <w:p w14:paraId="0CCA9D29" w14:textId="77777777" w:rsidR="00151933" w:rsidRDefault="00151933">
                  <w:pPr>
                    <w:widowControl w:val="0"/>
                    <w:rPr>
                      <w:bCs/>
                    </w:rPr>
                  </w:pPr>
                </w:p>
                <w:p w14:paraId="6A58A3E9" w14:textId="19DA0E1F" w:rsidR="00151933" w:rsidRPr="009824E2" w:rsidRDefault="00151933">
                  <w:pPr>
                    <w:widowControl w:val="0"/>
                    <w:rPr>
                      <w:bCs/>
                    </w:rPr>
                  </w:pPr>
                  <w:r>
                    <w:rPr>
                      <w:bCs/>
                    </w:rPr>
                    <w:t>Additionally, Oaklawn has an internal Peer Task Force that meets to discuss special considerations when hiring, onboarding</w:t>
                  </w:r>
                  <w:r w:rsidR="00965A47">
                    <w:rPr>
                      <w:bCs/>
                    </w:rPr>
                    <w:t>,</w:t>
                  </w:r>
                  <w:r>
                    <w:rPr>
                      <w:bCs/>
                    </w:rPr>
                    <w:t xml:space="preserve"> and</w:t>
                  </w:r>
                  <w:r w:rsidR="005D4068">
                    <w:rPr>
                      <w:bCs/>
                    </w:rPr>
                    <w:t xml:space="preserve"> supervising peers</w:t>
                  </w:r>
                  <w:r w:rsidR="00B94139">
                    <w:rPr>
                      <w:bCs/>
                    </w:rPr>
                    <w:t xml:space="preserve"> as well as</w:t>
                  </w:r>
                  <w:r w:rsidR="003C10DF">
                    <w:rPr>
                      <w:bCs/>
                    </w:rPr>
                    <w:t xml:space="preserve"> related</w:t>
                  </w:r>
                  <w:r w:rsidR="00B94139">
                    <w:rPr>
                      <w:bCs/>
                    </w:rPr>
                    <w:t xml:space="preserve"> </w:t>
                  </w:r>
                  <w:r w:rsidR="005D4068">
                    <w:rPr>
                      <w:bCs/>
                    </w:rPr>
                    <w:t>trainings and certification</w:t>
                  </w:r>
                  <w:r w:rsidR="00B94139">
                    <w:rPr>
                      <w:bCs/>
                    </w:rPr>
                    <w:t>s.</w:t>
                  </w:r>
                </w:p>
              </w:tc>
              <w:tc>
                <w:tcPr>
                  <w:tcW w:w="1729" w:type="dxa"/>
                </w:tcPr>
                <w:p w14:paraId="2B427C81" w14:textId="2CFCBB71" w:rsidR="00466DF3" w:rsidRPr="00AD061E" w:rsidRDefault="00A91528" w:rsidP="00A72739">
                  <w:pPr>
                    <w:widowControl w:val="0"/>
                    <w:rPr>
                      <w:bCs/>
                    </w:rPr>
                  </w:pPr>
                  <w:r w:rsidRPr="00AD061E">
                    <w:rPr>
                      <w:bCs/>
                    </w:rPr>
                    <w:t xml:space="preserve">Peer Support </w:t>
                  </w:r>
                  <w:r w:rsidR="00AD061E" w:rsidRPr="00AD061E">
                    <w:rPr>
                      <w:bCs/>
                    </w:rPr>
                    <w:t>Professionals Task</w:t>
                  </w:r>
                  <w:r w:rsidRPr="00AD061E">
                    <w:rPr>
                      <w:bCs/>
                    </w:rPr>
                    <w:t xml:space="preserve"> Force</w:t>
                  </w:r>
                </w:p>
                <w:p w14:paraId="4D85BBE6" w14:textId="77777777" w:rsidR="004C391E" w:rsidRPr="00AD061E" w:rsidRDefault="004C391E" w:rsidP="00A72739">
                  <w:pPr>
                    <w:widowControl w:val="0"/>
                    <w:rPr>
                      <w:bCs/>
                    </w:rPr>
                  </w:pPr>
                </w:p>
                <w:p w14:paraId="4E1FBF6F" w14:textId="77777777" w:rsidR="004C391E" w:rsidRPr="00AD061E" w:rsidRDefault="00351B07" w:rsidP="00A72739">
                  <w:pPr>
                    <w:widowControl w:val="0"/>
                    <w:rPr>
                      <w:bCs/>
                    </w:rPr>
                  </w:pPr>
                  <w:r w:rsidRPr="00AD061E">
                    <w:rPr>
                      <w:bCs/>
                    </w:rPr>
                    <w:t>Position Description for Peer Support Professionals</w:t>
                  </w:r>
                </w:p>
                <w:p w14:paraId="1BBF8FD7" w14:textId="77777777" w:rsidR="00AD061E" w:rsidRPr="00AD061E" w:rsidRDefault="00AD061E" w:rsidP="00A72739">
                  <w:pPr>
                    <w:widowControl w:val="0"/>
                    <w:rPr>
                      <w:bCs/>
                    </w:rPr>
                  </w:pPr>
                </w:p>
                <w:p w14:paraId="659517F4" w14:textId="13B0CC22" w:rsidR="00AD061E" w:rsidRDefault="00AD061E" w:rsidP="00A72739">
                  <w:pPr>
                    <w:widowControl w:val="0"/>
                    <w:rPr>
                      <w:b/>
                    </w:rPr>
                  </w:pPr>
                  <w:r w:rsidRPr="00AD061E">
                    <w:rPr>
                      <w:bCs/>
                    </w:rPr>
                    <w:t>HR 495 Peer Support Staff</w:t>
                  </w:r>
                </w:p>
              </w:tc>
            </w:tr>
            <w:tr w:rsidR="00466DF3" w14:paraId="20EEA896" w14:textId="77777777" w:rsidTr="00AD01FC">
              <w:tc>
                <w:tcPr>
                  <w:tcW w:w="1585" w:type="dxa"/>
                </w:tcPr>
                <w:p w14:paraId="330B2740" w14:textId="3ECBA1D6" w:rsidR="00466DF3" w:rsidRDefault="00477A59">
                  <w:pPr>
                    <w:widowControl w:val="0"/>
                    <w:rPr>
                      <w:b/>
                    </w:rPr>
                  </w:pPr>
                  <w:r>
                    <w:rPr>
                      <w:b/>
                    </w:rPr>
                    <w:t>4.k.1</w:t>
                  </w:r>
                </w:p>
              </w:tc>
              <w:tc>
                <w:tcPr>
                  <w:tcW w:w="9450" w:type="dxa"/>
                </w:tcPr>
                <w:p w14:paraId="594DBBFA" w14:textId="291E7751" w:rsidR="00466DF3" w:rsidRDefault="0053514E">
                  <w:pPr>
                    <w:widowControl w:val="0"/>
                    <w:rPr>
                      <w:bCs/>
                    </w:rPr>
                  </w:pPr>
                  <w:r>
                    <w:rPr>
                      <w:bCs/>
                    </w:rPr>
                    <w:t>As a CCBHC, Oaklawn provides intensive, community based behavioral health care for U.S</w:t>
                  </w:r>
                  <w:r w:rsidR="007B6915">
                    <w:rPr>
                      <w:bCs/>
                    </w:rPr>
                    <w:t>.</w:t>
                  </w:r>
                  <w:r>
                    <w:rPr>
                      <w:bCs/>
                    </w:rPr>
                    <w:t xml:space="preserve"> Armed Forces and veteran</w:t>
                  </w:r>
                  <w:r w:rsidR="00A01BC5">
                    <w:rPr>
                      <w:bCs/>
                    </w:rPr>
                    <w:t xml:space="preserve">s. </w:t>
                  </w:r>
                  <w:r w:rsidR="003642E6">
                    <w:rPr>
                      <w:bCs/>
                    </w:rPr>
                    <w:t xml:space="preserve">The initial assessment that all </w:t>
                  </w:r>
                  <w:r w:rsidR="000D6837">
                    <w:rPr>
                      <w:bCs/>
                    </w:rPr>
                    <w:t>individuals</w:t>
                  </w:r>
                  <w:r w:rsidR="003642E6">
                    <w:rPr>
                      <w:bCs/>
                    </w:rPr>
                    <w:t xml:space="preserve"> complete </w:t>
                  </w:r>
                  <w:r w:rsidR="00E5758D">
                    <w:rPr>
                      <w:bCs/>
                    </w:rPr>
                    <w:t>in</w:t>
                  </w:r>
                  <w:r w:rsidR="003642E6">
                    <w:rPr>
                      <w:bCs/>
                    </w:rPr>
                    <w:t xml:space="preserve"> our Open Access clinic </w:t>
                  </w:r>
                  <w:r w:rsidR="000D6837">
                    <w:rPr>
                      <w:bCs/>
                    </w:rPr>
                    <w:t xml:space="preserve">includes a question about whether they are </w:t>
                  </w:r>
                  <w:r w:rsidR="009B6164">
                    <w:rPr>
                      <w:bCs/>
                    </w:rPr>
                    <w:t>presently or</w:t>
                  </w:r>
                  <w:r w:rsidR="000D6837">
                    <w:rPr>
                      <w:bCs/>
                    </w:rPr>
                    <w:t xml:space="preserve"> have even been a member of the U</w:t>
                  </w:r>
                  <w:ins w:id="9" w:author="Author">
                    <w:r w:rsidR="005B07C9">
                      <w:rPr>
                        <w:bCs/>
                      </w:rPr>
                      <w:t>.</w:t>
                    </w:r>
                  </w:ins>
                  <w:r w:rsidR="000D6837">
                    <w:rPr>
                      <w:bCs/>
                    </w:rPr>
                    <w:t>S</w:t>
                  </w:r>
                  <w:ins w:id="10" w:author="Author">
                    <w:r w:rsidR="005B07C9">
                      <w:rPr>
                        <w:bCs/>
                      </w:rPr>
                      <w:t>.</w:t>
                    </w:r>
                  </w:ins>
                  <w:r w:rsidR="000D6837">
                    <w:rPr>
                      <w:bCs/>
                    </w:rPr>
                    <w:t xml:space="preserve"> Armed Services. </w:t>
                  </w:r>
                </w:p>
                <w:p w14:paraId="7A080C34" w14:textId="77777777" w:rsidR="009B6164" w:rsidRDefault="009B6164">
                  <w:pPr>
                    <w:widowControl w:val="0"/>
                    <w:rPr>
                      <w:bCs/>
                    </w:rPr>
                  </w:pPr>
                </w:p>
                <w:p w14:paraId="4DED920C" w14:textId="055B71A5" w:rsidR="009B6164" w:rsidRPr="00634511" w:rsidRDefault="006F2A2C" w:rsidP="00634511">
                  <w:pPr>
                    <w:widowControl w:val="0"/>
                    <w:rPr>
                      <w:bCs/>
                      <w:lang w:val="en-US"/>
                    </w:rPr>
                  </w:pPr>
                  <w:r>
                    <w:rPr>
                      <w:bCs/>
                    </w:rPr>
                    <w:t xml:space="preserve">Consistent with the </w:t>
                  </w:r>
                  <w:r w:rsidR="00BA7E88">
                    <w:rPr>
                      <w:bCs/>
                    </w:rPr>
                    <w:t xml:space="preserve">minimum clinical mental health </w:t>
                  </w:r>
                  <w:r w:rsidR="0023740E">
                    <w:rPr>
                      <w:bCs/>
                    </w:rPr>
                    <w:t>guidelines</w:t>
                  </w:r>
                  <w:r w:rsidR="00BA7E88">
                    <w:rPr>
                      <w:bCs/>
                    </w:rPr>
                    <w:t xml:space="preserve"> provided by the Veterans </w:t>
                  </w:r>
                  <w:r w:rsidR="00EA78D4">
                    <w:rPr>
                      <w:bCs/>
                    </w:rPr>
                    <w:t>Health Administration</w:t>
                  </w:r>
                  <w:r w:rsidR="00370D55">
                    <w:rPr>
                      <w:bCs/>
                    </w:rPr>
                    <w:t xml:space="preserve">, and specifically the </w:t>
                  </w:r>
                  <w:r w:rsidR="005545F4" w:rsidRPr="005545F4">
                    <w:rPr>
                      <w:bCs/>
                      <w:i/>
                      <w:iCs/>
                      <w:lang w:val="en-US"/>
                    </w:rPr>
                    <w:t>Uniform Mental Health Services Handbook</w:t>
                  </w:r>
                  <w:r w:rsidR="005545F4">
                    <w:rPr>
                      <w:bCs/>
                      <w:lang w:val="en-US"/>
                    </w:rPr>
                    <w:t xml:space="preserve">, Oaklawn provides the </w:t>
                  </w:r>
                  <w:r w:rsidR="00CE0140">
                    <w:rPr>
                      <w:bCs/>
                      <w:lang w:val="en-US"/>
                    </w:rPr>
                    <w:t>services that include</w:t>
                  </w:r>
                  <w:r w:rsidR="005545F4" w:rsidRPr="005545F4">
                    <w:rPr>
                      <w:bCs/>
                      <w:lang w:val="en-US"/>
                    </w:rPr>
                    <w:t xml:space="preserve"> coordination of</w:t>
                  </w:r>
                  <w:r w:rsidR="005545F4">
                    <w:rPr>
                      <w:bCs/>
                      <w:lang w:val="en-US"/>
                    </w:rPr>
                    <w:t xml:space="preserve"> </w:t>
                  </w:r>
                  <w:r w:rsidR="005545F4" w:rsidRPr="005545F4">
                    <w:rPr>
                      <w:bCs/>
                      <w:lang w:val="en-US"/>
                    </w:rPr>
                    <w:t>care, access to psychiatric services, outpatient services, and psychosocial rehabilitation</w:t>
                  </w:r>
                  <w:r w:rsidR="005545F4">
                    <w:rPr>
                      <w:bCs/>
                      <w:lang w:val="en-US"/>
                    </w:rPr>
                    <w:t xml:space="preserve"> </w:t>
                  </w:r>
                  <w:r w:rsidR="005545F4" w:rsidRPr="005545F4">
                    <w:rPr>
                      <w:bCs/>
                      <w:lang w:val="en-US"/>
                    </w:rPr>
                    <w:t>services—all provided within a recovery framework.</w:t>
                  </w:r>
                </w:p>
              </w:tc>
              <w:tc>
                <w:tcPr>
                  <w:tcW w:w="1729" w:type="dxa"/>
                </w:tcPr>
                <w:p w14:paraId="48DCF7CE" w14:textId="77777777" w:rsidR="00466DF3" w:rsidRPr="00726E7C" w:rsidRDefault="00E658E3">
                  <w:pPr>
                    <w:widowControl w:val="0"/>
                    <w:rPr>
                      <w:bCs/>
                    </w:rPr>
                  </w:pPr>
                  <w:r w:rsidRPr="00726E7C">
                    <w:rPr>
                      <w:bCs/>
                    </w:rPr>
                    <w:lastRenderedPageBreak/>
                    <w:t>CS 120 Access to Services</w:t>
                  </w:r>
                </w:p>
                <w:p w14:paraId="17B8CAF4" w14:textId="77777777" w:rsidR="00726E7C" w:rsidRPr="00726E7C" w:rsidRDefault="00726E7C">
                  <w:pPr>
                    <w:widowControl w:val="0"/>
                    <w:rPr>
                      <w:bCs/>
                    </w:rPr>
                  </w:pPr>
                </w:p>
                <w:p w14:paraId="274EB94D" w14:textId="77777777" w:rsidR="00726E7C" w:rsidRPr="00726E7C" w:rsidRDefault="00726E7C" w:rsidP="00726E7C">
                  <w:pPr>
                    <w:widowControl w:val="0"/>
                    <w:rPr>
                      <w:bCs/>
                      <w:lang w:val="en-US"/>
                    </w:rPr>
                  </w:pPr>
                  <w:r w:rsidRPr="00726E7C">
                    <w:rPr>
                      <w:bCs/>
                      <w:lang w:val="en-US"/>
                    </w:rPr>
                    <w:t xml:space="preserve">HI 110 Initial </w:t>
                  </w:r>
                  <w:r w:rsidRPr="00726E7C">
                    <w:rPr>
                      <w:bCs/>
                      <w:lang w:val="en-US"/>
                    </w:rPr>
                    <w:lastRenderedPageBreak/>
                    <w:t>Assessment</w:t>
                  </w:r>
                </w:p>
                <w:p w14:paraId="12277D77" w14:textId="77777777" w:rsidR="00726E7C" w:rsidRPr="00726E7C" w:rsidRDefault="00726E7C" w:rsidP="00726E7C">
                  <w:pPr>
                    <w:widowControl w:val="0"/>
                    <w:rPr>
                      <w:bCs/>
                      <w:lang w:val="en-US"/>
                    </w:rPr>
                  </w:pPr>
                </w:p>
                <w:p w14:paraId="72D95846" w14:textId="77777777" w:rsidR="00726E7C" w:rsidRDefault="00726E7C" w:rsidP="00726E7C">
                  <w:pPr>
                    <w:widowControl w:val="0"/>
                    <w:rPr>
                      <w:bCs/>
                      <w:lang w:val="en-US"/>
                    </w:rPr>
                  </w:pPr>
                  <w:r w:rsidRPr="00726E7C">
                    <w:rPr>
                      <w:bCs/>
                      <w:lang w:val="en-US"/>
                    </w:rPr>
                    <w:t>Intake forms</w:t>
                  </w:r>
                </w:p>
                <w:p w14:paraId="38586AEE" w14:textId="77777777" w:rsidR="00726E7C" w:rsidRDefault="00726E7C" w:rsidP="00726E7C">
                  <w:pPr>
                    <w:widowControl w:val="0"/>
                    <w:rPr>
                      <w:bCs/>
                      <w:lang w:val="en-US"/>
                    </w:rPr>
                  </w:pPr>
                </w:p>
                <w:p w14:paraId="2E08C15C" w14:textId="02D1BCA2" w:rsidR="00726E7C" w:rsidRPr="00512FA1" w:rsidRDefault="00512FA1" w:rsidP="00726E7C">
                  <w:pPr>
                    <w:widowControl w:val="0"/>
                  </w:pPr>
                  <w:r w:rsidRPr="00512FA1">
                    <w:rPr>
                      <w:bCs/>
                    </w:rPr>
                    <w:t>RI 140 Cultural and Linguistic Appropriate Services</w:t>
                  </w:r>
                </w:p>
              </w:tc>
            </w:tr>
            <w:tr w:rsidR="00466DF3" w14:paraId="44B45D25" w14:textId="77777777" w:rsidTr="00AD01FC">
              <w:tc>
                <w:tcPr>
                  <w:tcW w:w="1585" w:type="dxa"/>
                </w:tcPr>
                <w:p w14:paraId="6AC09C0E" w14:textId="3DE0EDE4" w:rsidR="00466DF3" w:rsidRDefault="00477A59">
                  <w:pPr>
                    <w:widowControl w:val="0"/>
                    <w:rPr>
                      <w:b/>
                    </w:rPr>
                  </w:pPr>
                  <w:r>
                    <w:rPr>
                      <w:b/>
                    </w:rPr>
                    <w:lastRenderedPageBreak/>
                    <w:t>4.k.2.</w:t>
                  </w:r>
                </w:p>
              </w:tc>
              <w:tc>
                <w:tcPr>
                  <w:tcW w:w="9450" w:type="dxa"/>
                </w:tcPr>
                <w:p w14:paraId="0BCE900A" w14:textId="77777777" w:rsidR="00466DF3" w:rsidRDefault="00CA78FE">
                  <w:pPr>
                    <w:widowControl w:val="0"/>
                    <w:rPr>
                      <w:bCs/>
                    </w:rPr>
                  </w:pPr>
                  <w:r>
                    <w:rPr>
                      <w:bCs/>
                    </w:rPr>
                    <w:t xml:space="preserve">As stated </w:t>
                  </w:r>
                  <w:r w:rsidR="0065433F">
                    <w:rPr>
                      <w:bCs/>
                    </w:rPr>
                    <w:t>above</w:t>
                  </w:r>
                  <w:r>
                    <w:rPr>
                      <w:bCs/>
                    </w:rPr>
                    <w:t xml:space="preserve">, all </w:t>
                  </w:r>
                  <w:r w:rsidR="0065433F">
                    <w:rPr>
                      <w:bCs/>
                    </w:rPr>
                    <w:t>individuals</w:t>
                  </w:r>
                  <w:r>
                    <w:rPr>
                      <w:bCs/>
                    </w:rPr>
                    <w:t xml:space="preserve"> inquiring</w:t>
                  </w:r>
                  <w:r w:rsidR="0065433F">
                    <w:rPr>
                      <w:bCs/>
                    </w:rPr>
                    <w:t xml:space="preserve"> about services are asked wither they have either served in the U.S. military or if they are currently serving. </w:t>
                  </w:r>
                </w:p>
                <w:p w14:paraId="3FA6C237" w14:textId="77777777" w:rsidR="00634511" w:rsidRDefault="00634511">
                  <w:pPr>
                    <w:widowControl w:val="0"/>
                    <w:rPr>
                      <w:bCs/>
                    </w:rPr>
                  </w:pPr>
                </w:p>
                <w:p w14:paraId="14132AA6" w14:textId="0DF19685" w:rsidR="002519F3" w:rsidRPr="002519F3" w:rsidRDefault="00634511" w:rsidP="002519F3">
                  <w:pPr>
                    <w:widowControl w:val="0"/>
                    <w:rPr>
                      <w:bCs/>
                      <w:lang w:val="en-US"/>
                    </w:rPr>
                  </w:pPr>
                  <w:r>
                    <w:rPr>
                      <w:bCs/>
                    </w:rPr>
                    <w:t xml:space="preserve">If </w:t>
                  </w:r>
                  <w:r w:rsidR="007138DE">
                    <w:rPr>
                      <w:bCs/>
                    </w:rPr>
                    <w:t>the individual responds ‘yes’ to ei</w:t>
                  </w:r>
                  <w:r w:rsidR="007605D1">
                    <w:rPr>
                      <w:bCs/>
                    </w:rPr>
                    <w:t>ther current military personnel or to being a veteran</w:t>
                  </w:r>
                  <w:r w:rsidR="006D2ADB">
                    <w:rPr>
                      <w:bCs/>
                    </w:rPr>
                    <w:t>, assistance is offered</w:t>
                  </w:r>
                  <w:r w:rsidR="00755A39">
                    <w:rPr>
                      <w:bCs/>
                    </w:rPr>
                    <w:t xml:space="preserve"> in accordance with the requirements listed in this criterion. </w:t>
                  </w:r>
                </w:p>
                <w:p w14:paraId="0669BFA5" w14:textId="77777777" w:rsidR="00E022AD" w:rsidRDefault="00E022AD" w:rsidP="002519F3">
                  <w:pPr>
                    <w:widowControl w:val="0"/>
                    <w:rPr>
                      <w:bCs/>
                      <w:lang w:val="en-US"/>
                    </w:rPr>
                  </w:pPr>
                </w:p>
                <w:p w14:paraId="3E57DA94" w14:textId="0828203F" w:rsidR="002519F3" w:rsidRPr="002519F3" w:rsidRDefault="002519F3" w:rsidP="002519F3">
                  <w:pPr>
                    <w:widowControl w:val="0"/>
                    <w:rPr>
                      <w:bCs/>
                      <w:lang w:val="en-US"/>
                    </w:rPr>
                  </w:pPr>
                  <w:r w:rsidRPr="002519F3">
                    <w:rPr>
                      <w:bCs/>
                      <w:lang w:val="en-US"/>
                    </w:rPr>
                    <w:t>Oaklawn assists those who need it to connect with the VHA eligibility workers at the area</w:t>
                  </w:r>
                </w:p>
                <w:p w14:paraId="063D8245" w14:textId="3FE09C1A" w:rsidR="00582098" w:rsidRPr="00E022AD" w:rsidRDefault="002519F3" w:rsidP="00582098">
                  <w:pPr>
                    <w:widowControl w:val="0"/>
                    <w:rPr>
                      <w:bCs/>
                    </w:rPr>
                  </w:pPr>
                  <w:r w:rsidRPr="002519F3">
                    <w:rPr>
                      <w:bCs/>
                      <w:lang w:val="en-US"/>
                    </w:rPr>
                    <w:t>CBOCs.</w:t>
                  </w:r>
                  <w:r w:rsidR="00E022AD">
                    <w:rPr>
                      <w:bCs/>
                    </w:rPr>
                    <w:t xml:space="preserve"> While Oaklawn does </w:t>
                  </w:r>
                  <w:r w:rsidR="004B3D56">
                    <w:rPr>
                      <w:bCs/>
                      <w:lang w:val="en-US"/>
                    </w:rPr>
                    <w:t xml:space="preserve">provide services directly to veterans, </w:t>
                  </w:r>
                  <w:r w:rsidR="00E022AD">
                    <w:rPr>
                      <w:bCs/>
                      <w:lang w:val="en-US"/>
                    </w:rPr>
                    <w:t>we</w:t>
                  </w:r>
                  <w:r w:rsidR="004B3D56">
                    <w:rPr>
                      <w:bCs/>
                      <w:lang w:val="en-US"/>
                    </w:rPr>
                    <w:t xml:space="preserve"> also</w:t>
                  </w:r>
                  <w:r w:rsidR="00582098" w:rsidRPr="00582098">
                    <w:rPr>
                      <w:bCs/>
                      <w:lang w:val="en-US"/>
                    </w:rPr>
                    <w:t xml:space="preserve"> recognize the Veterans Affairs as the subject matter experts. We are developing a care coordination agreement with our local VA office to assist those who come in for services with access to benefits through the VA, if they are not already</w:t>
                  </w:r>
                  <w:r w:rsidR="00580611">
                    <w:rPr>
                      <w:bCs/>
                      <w:lang w:val="en-US"/>
                    </w:rPr>
                    <w:t xml:space="preserve"> connected</w:t>
                  </w:r>
                  <w:r w:rsidR="00582098" w:rsidRPr="00582098">
                    <w:rPr>
                      <w:bCs/>
                      <w:lang w:val="en-US"/>
                    </w:rPr>
                    <w:t xml:space="preserve">. To do this, we are coordinating with the Compact Act Social Worker to help determine eligibility for both inpatient and outpatient mental health services. </w:t>
                  </w:r>
                  <w:r w:rsidR="000132ED">
                    <w:rPr>
                      <w:bCs/>
                      <w:lang w:val="en-US"/>
                    </w:rPr>
                    <w:t xml:space="preserve">Oaklawn screens and provides assessment to all veterans requesting services and coordinates care through the </w:t>
                  </w:r>
                  <w:r w:rsidR="00D378A7">
                    <w:rPr>
                      <w:bCs/>
                      <w:lang w:val="en-US"/>
                    </w:rPr>
                    <w:t>C</w:t>
                  </w:r>
                  <w:r w:rsidR="000132ED">
                    <w:rPr>
                      <w:bCs/>
                      <w:lang w:val="en-US"/>
                    </w:rPr>
                    <w:t xml:space="preserve">ompact </w:t>
                  </w:r>
                  <w:r w:rsidR="00D378A7">
                    <w:rPr>
                      <w:bCs/>
                      <w:lang w:val="en-US"/>
                    </w:rPr>
                    <w:t>A</w:t>
                  </w:r>
                  <w:r w:rsidR="000132ED">
                    <w:rPr>
                      <w:bCs/>
                      <w:lang w:val="en-US"/>
                    </w:rPr>
                    <w:t xml:space="preserve">ct </w:t>
                  </w:r>
                  <w:r w:rsidR="00D378A7">
                    <w:rPr>
                      <w:bCs/>
                      <w:lang w:val="en-US"/>
                    </w:rPr>
                    <w:t>S</w:t>
                  </w:r>
                  <w:r w:rsidR="000132ED">
                    <w:rPr>
                      <w:bCs/>
                      <w:lang w:val="en-US"/>
                    </w:rPr>
                    <w:t xml:space="preserve">ocial </w:t>
                  </w:r>
                  <w:r w:rsidR="00D378A7">
                    <w:rPr>
                      <w:bCs/>
                      <w:lang w:val="en-US"/>
                    </w:rPr>
                    <w:t>W</w:t>
                  </w:r>
                  <w:r w:rsidR="000132ED">
                    <w:rPr>
                      <w:bCs/>
                      <w:lang w:val="en-US"/>
                    </w:rPr>
                    <w:t>orker.</w:t>
                  </w:r>
                </w:p>
                <w:p w14:paraId="13EE47AC" w14:textId="77777777" w:rsidR="00755A39" w:rsidRDefault="00755A39" w:rsidP="00582098">
                  <w:pPr>
                    <w:widowControl w:val="0"/>
                    <w:rPr>
                      <w:bCs/>
                      <w:lang w:val="en-US"/>
                    </w:rPr>
                  </w:pPr>
                </w:p>
                <w:p w14:paraId="7A2FA3A4" w14:textId="2E8343C1" w:rsidR="00634511" w:rsidRPr="009824E2" w:rsidRDefault="003E2583" w:rsidP="005F7238">
                  <w:pPr>
                    <w:widowControl w:val="0"/>
                    <w:rPr>
                      <w:bCs/>
                    </w:rPr>
                  </w:pPr>
                  <w:r>
                    <w:rPr>
                      <w:bCs/>
                      <w:lang w:val="en-US"/>
                    </w:rPr>
                    <w:t xml:space="preserve">Oaklawn is </w:t>
                  </w:r>
                  <w:r w:rsidR="00EE4ABC">
                    <w:rPr>
                      <w:bCs/>
                      <w:lang w:val="en-US"/>
                    </w:rPr>
                    <w:t xml:space="preserve">a </w:t>
                  </w:r>
                  <w:r>
                    <w:rPr>
                      <w:bCs/>
                      <w:lang w:val="en-US"/>
                    </w:rPr>
                    <w:t>TRICARE-authorized provider</w:t>
                  </w:r>
                  <w:r w:rsidR="001D0FC4">
                    <w:rPr>
                      <w:bCs/>
                      <w:lang w:val="en-US"/>
                    </w:rPr>
                    <w:t>;</w:t>
                  </w:r>
                  <w:r w:rsidR="003A4487">
                    <w:rPr>
                      <w:bCs/>
                      <w:lang w:val="en-US"/>
                    </w:rPr>
                    <w:t xml:space="preserve"> in FY2022</w:t>
                  </w:r>
                  <w:r w:rsidR="00441B84">
                    <w:rPr>
                      <w:bCs/>
                      <w:lang w:val="en-US"/>
                    </w:rPr>
                    <w:t xml:space="preserve">, 0.5% of </w:t>
                  </w:r>
                  <w:r w:rsidR="000D0B55">
                    <w:rPr>
                      <w:bCs/>
                      <w:lang w:val="en-US"/>
                    </w:rPr>
                    <w:t xml:space="preserve">Oaklawn </w:t>
                  </w:r>
                  <w:r w:rsidR="00441B84">
                    <w:rPr>
                      <w:bCs/>
                      <w:lang w:val="en-US"/>
                    </w:rPr>
                    <w:t>clients had TRICARE as their payor source.</w:t>
                  </w:r>
                </w:p>
              </w:tc>
              <w:tc>
                <w:tcPr>
                  <w:tcW w:w="1729" w:type="dxa"/>
                </w:tcPr>
                <w:p w14:paraId="28074583" w14:textId="3C17E51F" w:rsidR="00396F13" w:rsidRDefault="00396F13" w:rsidP="00396F13">
                  <w:pPr>
                    <w:widowControl w:val="0"/>
                    <w:rPr>
                      <w:bCs/>
                      <w:lang w:val="en-US"/>
                    </w:rPr>
                  </w:pPr>
                  <w:r w:rsidRPr="00396F13">
                    <w:rPr>
                      <w:bCs/>
                      <w:lang w:val="en-US"/>
                    </w:rPr>
                    <w:t>HI 110 Initial Assessment</w:t>
                  </w:r>
                </w:p>
                <w:p w14:paraId="70DF1E22" w14:textId="77777777" w:rsidR="00396F13" w:rsidRPr="00396F13" w:rsidRDefault="00396F13" w:rsidP="00396F13">
                  <w:pPr>
                    <w:widowControl w:val="0"/>
                    <w:rPr>
                      <w:bCs/>
                      <w:lang w:val="en-US"/>
                    </w:rPr>
                  </w:pPr>
                </w:p>
                <w:p w14:paraId="1DE1D347" w14:textId="77777777" w:rsidR="00466DF3" w:rsidRDefault="00396F13" w:rsidP="00396F13">
                  <w:pPr>
                    <w:widowControl w:val="0"/>
                    <w:rPr>
                      <w:bCs/>
                      <w:lang w:val="en-US"/>
                    </w:rPr>
                  </w:pPr>
                  <w:r w:rsidRPr="00396F13">
                    <w:rPr>
                      <w:bCs/>
                      <w:lang w:val="en-US"/>
                    </w:rPr>
                    <w:t>Intake forms</w:t>
                  </w:r>
                </w:p>
                <w:p w14:paraId="07F2D353" w14:textId="77777777" w:rsidR="00726E7C" w:rsidRDefault="00726E7C" w:rsidP="00396F13">
                  <w:pPr>
                    <w:widowControl w:val="0"/>
                    <w:rPr>
                      <w:bCs/>
                      <w:lang w:val="en-US"/>
                    </w:rPr>
                  </w:pPr>
                </w:p>
                <w:p w14:paraId="615A9B22" w14:textId="77777777" w:rsidR="00512FA1" w:rsidRPr="00512FA1" w:rsidRDefault="00512FA1" w:rsidP="00512FA1">
                  <w:pPr>
                    <w:widowControl w:val="0"/>
                    <w:rPr>
                      <w:bCs/>
                    </w:rPr>
                  </w:pPr>
                  <w:r w:rsidRPr="00512FA1">
                    <w:rPr>
                      <w:bCs/>
                    </w:rPr>
                    <w:t>RI 140 Cultural and Linguistic Appropriate Services</w:t>
                  </w:r>
                </w:p>
                <w:p w14:paraId="2B60636A" w14:textId="77777777" w:rsidR="00726E7C" w:rsidRDefault="00726E7C" w:rsidP="00396F13">
                  <w:pPr>
                    <w:widowControl w:val="0"/>
                    <w:rPr>
                      <w:bCs/>
                    </w:rPr>
                  </w:pPr>
                </w:p>
                <w:p w14:paraId="10A5D3A0" w14:textId="2F61ABC0" w:rsidR="00D01781" w:rsidRDefault="00D01781" w:rsidP="00396F13">
                  <w:pPr>
                    <w:widowControl w:val="0"/>
                    <w:rPr>
                      <w:b/>
                    </w:rPr>
                  </w:pPr>
                  <w:r>
                    <w:rPr>
                      <w:bCs/>
                    </w:rPr>
                    <w:t>Community Partners- Agreements</w:t>
                  </w:r>
                </w:p>
              </w:tc>
            </w:tr>
            <w:tr w:rsidR="00477A59" w14:paraId="06F5B7BA" w14:textId="77777777" w:rsidTr="00AD01FC">
              <w:tc>
                <w:tcPr>
                  <w:tcW w:w="1585" w:type="dxa"/>
                </w:tcPr>
                <w:p w14:paraId="6726D496" w14:textId="42AA77F6" w:rsidR="00477A59" w:rsidRDefault="00D13F97">
                  <w:pPr>
                    <w:widowControl w:val="0"/>
                    <w:rPr>
                      <w:b/>
                    </w:rPr>
                  </w:pPr>
                  <w:r>
                    <w:rPr>
                      <w:b/>
                    </w:rPr>
                    <w:t>4.k.3.</w:t>
                  </w:r>
                </w:p>
              </w:tc>
              <w:tc>
                <w:tcPr>
                  <w:tcW w:w="9450" w:type="dxa"/>
                </w:tcPr>
                <w:p w14:paraId="57B65D0D" w14:textId="2D9ECF71" w:rsidR="005F77F9" w:rsidRPr="00083A8B" w:rsidRDefault="00381E80" w:rsidP="001A1D6B">
                  <w:pPr>
                    <w:widowControl w:val="0"/>
                    <w:rPr>
                      <w:bCs/>
                    </w:rPr>
                  </w:pPr>
                  <w:r>
                    <w:rPr>
                      <w:bCs/>
                    </w:rPr>
                    <w:t xml:space="preserve">Oaklawn provides both mental health and substance </w:t>
                  </w:r>
                  <w:r w:rsidR="007E72F7">
                    <w:rPr>
                      <w:bCs/>
                    </w:rPr>
                    <w:t xml:space="preserve">use disorder services </w:t>
                  </w:r>
                  <w:r w:rsidR="006465C4">
                    <w:rPr>
                      <w:bCs/>
                    </w:rPr>
                    <w:t>to veterans.</w:t>
                  </w:r>
                  <w:r w:rsidR="007E72F7">
                    <w:rPr>
                      <w:bCs/>
                    </w:rPr>
                    <w:t xml:space="preserve"> </w:t>
                  </w:r>
                  <w:r w:rsidR="00083A8B">
                    <w:rPr>
                      <w:bCs/>
                    </w:rPr>
                    <w:t xml:space="preserve">Additionally, </w:t>
                  </w:r>
                  <w:r w:rsidR="005F77F9" w:rsidRPr="005F77F9">
                    <w:rPr>
                      <w:bCs/>
                      <w:lang w:val="en-US"/>
                    </w:rPr>
                    <w:t>Oaklawn serves veterans and members of the Armed Forces</w:t>
                  </w:r>
                  <w:r w:rsidR="001A1D6B">
                    <w:rPr>
                      <w:bCs/>
                      <w:lang w:val="en-US"/>
                    </w:rPr>
                    <w:t xml:space="preserve"> </w:t>
                  </w:r>
                  <w:r w:rsidR="005F77F9" w:rsidRPr="005F77F9">
                    <w:rPr>
                      <w:bCs/>
                      <w:lang w:val="en-US"/>
                    </w:rPr>
                    <w:t>who are involved in the justice system through the Veterans Court, a specialty court</w:t>
                  </w:r>
                  <w:r w:rsidR="001A1D6B">
                    <w:rPr>
                      <w:bCs/>
                      <w:lang w:val="en-US"/>
                    </w:rPr>
                    <w:t xml:space="preserve"> </w:t>
                  </w:r>
                  <w:r w:rsidR="002421F6">
                    <w:rPr>
                      <w:bCs/>
                      <w:lang w:val="en-US"/>
                    </w:rPr>
                    <w:t>providing diversion</w:t>
                  </w:r>
                  <w:r w:rsidR="00E374CB">
                    <w:rPr>
                      <w:bCs/>
                      <w:lang w:val="en-US"/>
                    </w:rPr>
                    <w:t>, with linkages to assessment and treatment</w:t>
                  </w:r>
                  <w:r w:rsidR="001A1D6B" w:rsidRPr="001A1D6B">
                    <w:rPr>
                      <w:bCs/>
                      <w:lang w:val="en-US"/>
                    </w:rPr>
                    <w:t xml:space="preserve">. Services are provided </w:t>
                  </w:r>
                  <w:r w:rsidR="001F7B73">
                    <w:rPr>
                      <w:bCs/>
                      <w:lang w:val="en-US"/>
                    </w:rPr>
                    <w:t>at</w:t>
                  </w:r>
                  <w:r w:rsidR="001A1D6B" w:rsidRPr="001A1D6B">
                    <w:rPr>
                      <w:bCs/>
                      <w:lang w:val="en-US"/>
                    </w:rPr>
                    <w:t xml:space="preserve"> an intensity level determined by the</w:t>
                  </w:r>
                  <w:r w:rsidR="001A1D6B">
                    <w:rPr>
                      <w:bCs/>
                      <w:lang w:val="en-US"/>
                    </w:rPr>
                    <w:t xml:space="preserve"> </w:t>
                  </w:r>
                  <w:r w:rsidR="001A1D6B" w:rsidRPr="001A1D6B">
                    <w:rPr>
                      <w:bCs/>
                      <w:lang w:val="en-US"/>
                    </w:rPr>
                    <w:t>person-centered assessment and treatment planning process.</w:t>
                  </w:r>
                  <w:r w:rsidR="00BD0673">
                    <w:rPr>
                      <w:bCs/>
                      <w:lang w:val="en-US"/>
                    </w:rPr>
                    <w:t xml:space="preserve"> Oaklawn has peer support professionals embedded in this process</w:t>
                  </w:r>
                  <w:r w:rsidR="00471279">
                    <w:rPr>
                      <w:bCs/>
                      <w:lang w:val="en-US"/>
                    </w:rPr>
                    <w:t xml:space="preserve"> to help those involved in Veterans Court get connected to services at </w:t>
                  </w:r>
                  <w:r w:rsidR="00AF7461">
                    <w:rPr>
                      <w:bCs/>
                      <w:lang w:val="en-US"/>
                    </w:rPr>
                    <w:t>Oaklawn</w:t>
                  </w:r>
                  <w:r w:rsidR="00471279">
                    <w:rPr>
                      <w:bCs/>
                      <w:lang w:val="en-US"/>
                    </w:rPr>
                    <w:t>.</w:t>
                  </w:r>
                </w:p>
              </w:tc>
              <w:tc>
                <w:tcPr>
                  <w:tcW w:w="1729" w:type="dxa"/>
                </w:tcPr>
                <w:p w14:paraId="37CE9A4B" w14:textId="28DD3D64" w:rsidR="00477A59" w:rsidRPr="00C325A6" w:rsidRDefault="00C325A6" w:rsidP="005036B1">
                  <w:pPr>
                    <w:widowControl w:val="0"/>
                  </w:pPr>
                  <w:r w:rsidRPr="00C325A6">
                    <w:t>Community Partners-Agreements</w:t>
                  </w:r>
                </w:p>
                <w:p w14:paraId="0A1C9E68" w14:textId="30FC8341" w:rsidR="005036B1" w:rsidRPr="00987F78" w:rsidRDefault="005036B1" w:rsidP="005036B1">
                  <w:pPr>
                    <w:widowControl w:val="0"/>
                    <w:rPr>
                      <w:b/>
                      <w:highlight w:val="green"/>
                    </w:rPr>
                  </w:pPr>
                </w:p>
              </w:tc>
            </w:tr>
            <w:tr w:rsidR="00477A59" w14:paraId="12184022" w14:textId="77777777" w:rsidTr="00AD01FC">
              <w:tc>
                <w:tcPr>
                  <w:tcW w:w="1585" w:type="dxa"/>
                </w:tcPr>
                <w:p w14:paraId="4EAB0247" w14:textId="02553715" w:rsidR="00477A59" w:rsidRDefault="00D13F97">
                  <w:pPr>
                    <w:widowControl w:val="0"/>
                    <w:rPr>
                      <w:b/>
                    </w:rPr>
                  </w:pPr>
                  <w:r>
                    <w:rPr>
                      <w:b/>
                    </w:rPr>
                    <w:t>4.k.4</w:t>
                  </w:r>
                </w:p>
              </w:tc>
              <w:tc>
                <w:tcPr>
                  <w:tcW w:w="9450" w:type="dxa"/>
                </w:tcPr>
                <w:p w14:paraId="02914762" w14:textId="77777777" w:rsidR="006F0A92" w:rsidRPr="006F0A92" w:rsidRDefault="006F0A92" w:rsidP="006F0A92">
                  <w:pPr>
                    <w:widowControl w:val="0"/>
                    <w:rPr>
                      <w:bCs/>
                      <w:lang w:val="en-US"/>
                    </w:rPr>
                  </w:pPr>
                  <w:r w:rsidRPr="006F0A92">
                    <w:rPr>
                      <w:bCs/>
                      <w:lang w:val="en-US"/>
                    </w:rPr>
                    <w:t>The veterans and active-duty military personnel have access to services in the Oaklawn</w:t>
                  </w:r>
                </w:p>
                <w:p w14:paraId="42DA4AD2" w14:textId="2DA165B0" w:rsidR="006F0A92" w:rsidRPr="006F0A92" w:rsidRDefault="006F0A92" w:rsidP="006F0A92">
                  <w:pPr>
                    <w:widowControl w:val="0"/>
                    <w:rPr>
                      <w:bCs/>
                      <w:lang w:val="en-US"/>
                    </w:rPr>
                  </w:pPr>
                  <w:r w:rsidRPr="006F0A92">
                    <w:rPr>
                      <w:bCs/>
                      <w:lang w:val="en-US"/>
                    </w:rPr>
                    <w:t xml:space="preserve">service area of St. Joseph and Elkhart counties. St. Joseph County has a full-service </w:t>
                  </w:r>
                  <w:r w:rsidR="00744C26" w:rsidRPr="006F0A92">
                    <w:rPr>
                      <w:bCs/>
                      <w:lang w:val="en-US"/>
                    </w:rPr>
                    <w:t>super community</w:t>
                  </w:r>
                  <w:r w:rsidRPr="006F0A92">
                    <w:rPr>
                      <w:bCs/>
                      <w:lang w:val="en-US"/>
                    </w:rPr>
                    <w:t>-based outpatient clinic (CBOC), and Elkhart County also has a CBOC.</w:t>
                  </w:r>
                </w:p>
                <w:p w14:paraId="4B752CDC" w14:textId="423A5C57" w:rsidR="006F0A92" w:rsidRPr="006F0A92" w:rsidRDefault="006F0A92" w:rsidP="006F0A92">
                  <w:pPr>
                    <w:widowControl w:val="0"/>
                    <w:rPr>
                      <w:bCs/>
                      <w:lang w:val="en-US"/>
                    </w:rPr>
                  </w:pPr>
                  <w:r w:rsidRPr="006F0A92">
                    <w:rPr>
                      <w:bCs/>
                      <w:lang w:val="en-US"/>
                    </w:rPr>
                    <w:t xml:space="preserve">Additionally, a </w:t>
                  </w:r>
                  <w:r w:rsidR="00B004B3">
                    <w:rPr>
                      <w:bCs/>
                      <w:lang w:val="en-US"/>
                    </w:rPr>
                    <w:t>V</w:t>
                  </w:r>
                  <w:r w:rsidRPr="006F0A92">
                    <w:rPr>
                      <w:bCs/>
                      <w:lang w:val="en-US"/>
                    </w:rPr>
                    <w:t xml:space="preserve">et </w:t>
                  </w:r>
                  <w:r w:rsidR="00B004B3">
                    <w:rPr>
                      <w:bCs/>
                      <w:lang w:val="en-US"/>
                    </w:rPr>
                    <w:t>C</w:t>
                  </w:r>
                  <w:r w:rsidRPr="006F0A92">
                    <w:rPr>
                      <w:bCs/>
                      <w:lang w:val="en-US"/>
                    </w:rPr>
                    <w:t>enter in St. Joseph County serves the entire Oaklawn service area.</w:t>
                  </w:r>
                </w:p>
                <w:p w14:paraId="6946D434" w14:textId="77777777" w:rsidR="006F0A92" w:rsidRPr="006F0A92" w:rsidRDefault="006F0A92" w:rsidP="006F0A92">
                  <w:pPr>
                    <w:widowControl w:val="0"/>
                    <w:rPr>
                      <w:bCs/>
                      <w:lang w:val="en-US"/>
                    </w:rPr>
                  </w:pPr>
                  <w:r w:rsidRPr="006F0A92">
                    <w:rPr>
                      <w:bCs/>
                      <w:lang w:val="en-US"/>
                    </w:rPr>
                    <w:lastRenderedPageBreak/>
                    <w:t>Oaklawn coordinates services with the assigned Veteran Justice Officer (VJO) to make</w:t>
                  </w:r>
                </w:p>
                <w:p w14:paraId="205151A4" w14:textId="32B00BF6" w:rsidR="00477A59" w:rsidRDefault="006F0A92" w:rsidP="006F0A92">
                  <w:pPr>
                    <w:widowControl w:val="0"/>
                    <w:rPr>
                      <w:bCs/>
                      <w:lang w:val="en-US"/>
                    </w:rPr>
                  </w:pPr>
                  <w:r w:rsidRPr="006F0A92">
                    <w:rPr>
                      <w:bCs/>
                      <w:lang w:val="en-US"/>
                    </w:rPr>
                    <w:t>sure each veteran has a Principal Behavioral Health Provider.</w:t>
                  </w:r>
                  <w:r w:rsidR="00B91D3E">
                    <w:rPr>
                      <w:bCs/>
                      <w:lang w:val="en-US"/>
                    </w:rPr>
                    <w:t xml:space="preserve"> The Principal Behavioral Healt</w:t>
                  </w:r>
                  <w:r w:rsidR="0047235F">
                    <w:rPr>
                      <w:bCs/>
                      <w:lang w:val="en-US"/>
                    </w:rPr>
                    <w:t xml:space="preserve">h </w:t>
                  </w:r>
                  <w:r w:rsidR="00607E75">
                    <w:rPr>
                      <w:bCs/>
                      <w:lang w:val="en-US"/>
                    </w:rPr>
                    <w:t xml:space="preserve">Provider </w:t>
                  </w:r>
                  <w:r w:rsidR="000051AE">
                    <w:rPr>
                      <w:bCs/>
                      <w:lang w:val="en-US"/>
                    </w:rPr>
                    <w:t>ensures all requirements are fulfilled</w:t>
                  </w:r>
                  <w:r w:rsidR="00471F55">
                    <w:rPr>
                      <w:bCs/>
                      <w:lang w:val="en-US"/>
                    </w:rPr>
                    <w:t xml:space="preserve"> and that care coordination efforts, as outline</w:t>
                  </w:r>
                  <w:r w:rsidR="00F670F3">
                    <w:rPr>
                      <w:bCs/>
                      <w:lang w:val="en-US"/>
                    </w:rPr>
                    <w:t>d</w:t>
                  </w:r>
                  <w:r w:rsidR="00471F55">
                    <w:rPr>
                      <w:bCs/>
                      <w:lang w:val="en-US"/>
                    </w:rPr>
                    <w:t xml:space="preserve"> in program requirement 3 and in the care coordination </w:t>
                  </w:r>
                  <w:r w:rsidR="00CA4367">
                    <w:rPr>
                      <w:bCs/>
                      <w:lang w:val="en-US"/>
                    </w:rPr>
                    <w:t xml:space="preserve">agreement Oaklawn is creating with the </w:t>
                  </w:r>
                  <w:r w:rsidR="009C1A55">
                    <w:rPr>
                      <w:bCs/>
                      <w:lang w:val="en-US"/>
                    </w:rPr>
                    <w:t>VA</w:t>
                  </w:r>
                  <w:r w:rsidR="002226E7">
                    <w:rPr>
                      <w:bCs/>
                      <w:lang w:val="en-US"/>
                    </w:rPr>
                    <w:t>,</w:t>
                  </w:r>
                  <w:r w:rsidR="0092744E">
                    <w:rPr>
                      <w:bCs/>
                      <w:lang w:val="en-US"/>
                    </w:rPr>
                    <w:t xml:space="preserve"> are met.</w:t>
                  </w:r>
                </w:p>
                <w:p w14:paraId="7CA7117A" w14:textId="77777777" w:rsidR="00716F70" w:rsidRDefault="00716F70" w:rsidP="006F0A92">
                  <w:pPr>
                    <w:widowControl w:val="0"/>
                    <w:rPr>
                      <w:bCs/>
                      <w:lang w:val="en-US"/>
                    </w:rPr>
                  </w:pPr>
                </w:p>
                <w:p w14:paraId="1183358A" w14:textId="3A70D3BC" w:rsidR="00716F70" w:rsidRPr="009824E2" w:rsidRDefault="007740CB" w:rsidP="00716F70">
                  <w:pPr>
                    <w:widowControl w:val="0"/>
                    <w:rPr>
                      <w:bCs/>
                    </w:rPr>
                  </w:pPr>
                  <w:r>
                    <w:rPr>
                      <w:bCs/>
                    </w:rPr>
                    <w:t xml:space="preserve">All Oaklawn staff </w:t>
                  </w:r>
                  <w:r w:rsidR="00A0682E" w:rsidRPr="00A0682E">
                    <w:rPr>
                      <w:bCs/>
                    </w:rPr>
                    <w:t>who work with military or veteran consumers are trained in military and veterans’ culture annually in order to be able to understand the unique experiences and contributions of those who have served their country</w:t>
                  </w:r>
                  <w:r w:rsidR="00A0682E">
                    <w:rPr>
                      <w:bCs/>
                    </w:rPr>
                    <w:t xml:space="preserve">. </w:t>
                  </w:r>
                  <w:r w:rsidR="0027306C">
                    <w:rPr>
                      <w:bCs/>
                    </w:rPr>
                    <w:t xml:space="preserve">This includes </w:t>
                  </w:r>
                  <w:r w:rsidR="00590D6E">
                    <w:rPr>
                      <w:bCs/>
                    </w:rPr>
                    <w:t xml:space="preserve">the </w:t>
                  </w:r>
                  <w:r w:rsidR="0027306C">
                    <w:rPr>
                      <w:bCs/>
                    </w:rPr>
                    <w:t>Principal Behavioral Health Provider, unless they have lived experience as a veteran or in the military.</w:t>
                  </w:r>
                </w:p>
              </w:tc>
              <w:tc>
                <w:tcPr>
                  <w:tcW w:w="1729" w:type="dxa"/>
                </w:tcPr>
                <w:p w14:paraId="7971A703" w14:textId="77777777" w:rsidR="00512FA1" w:rsidRPr="00512FA1" w:rsidRDefault="00512FA1" w:rsidP="00512FA1">
                  <w:pPr>
                    <w:widowControl w:val="0"/>
                    <w:rPr>
                      <w:bCs/>
                    </w:rPr>
                  </w:pPr>
                  <w:r w:rsidRPr="00512FA1">
                    <w:rPr>
                      <w:bCs/>
                    </w:rPr>
                    <w:lastRenderedPageBreak/>
                    <w:t>RI 140 Cultural and Linguistic Appropriate Services</w:t>
                  </w:r>
                </w:p>
                <w:p w14:paraId="71A99724" w14:textId="4B93A018" w:rsidR="00477A59" w:rsidRPr="0027306C" w:rsidRDefault="00477A59">
                  <w:pPr>
                    <w:widowControl w:val="0"/>
                    <w:rPr>
                      <w:bCs/>
                    </w:rPr>
                  </w:pPr>
                </w:p>
              </w:tc>
            </w:tr>
            <w:tr w:rsidR="00477A59" w14:paraId="660561D2" w14:textId="77777777" w:rsidTr="00AD01FC">
              <w:tc>
                <w:tcPr>
                  <w:tcW w:w="1585" w:type="dxa"/>
                </w:tcPr>
                <w:p w14:paraId="0B086306" w14:textId="3D9614F7" w:rsidR="00477A59" w:rsidRDefault="00D13F97">
                  <w:pPr>
                    <w:widowControl w:val="0"/>
                    <w:rPr>
                      <w:b/>
                    </w:rPr>
                  </w:pPr>
                  <w:r>
                    <w:rPr>
                      <w:b/>
                    </w:rPr>
                    <w:lastRenderedPageBreak/>
                    <w:t>4.k</w:t>
                  </w:r>
                  <w:r w:rsidR="00383510">
                    <w:rPr>
                      <w:b/>
                    </w:rPr>
                    <w:t>.</w:t>
                  </w:r>
                  <w:r w:rsidR="00B8048D">
                    <w:rPr>
                      <w:b/>
                    </w:rPr>
                    <w:t>5</w:t>
                  </w:r>
                </w:p>
              </w:tc>
              <w:tc>
                <w:tcPr>
                  <w:tcW w:w="9450" w:type="dxa"/>
                </w:tcPr>
                <w:p w14:paraId="5BCB8916" w14:textId="2BC6DBE8" w:rsidR="00477A59" w:rsidRPr="0088678F" w:rsidRDefault="00A63F11" w:rsidP="0086778D">
                  <w:pPr>
                    <w:widowControl w:val="0"/>
                    <w:rPr>
                      <w:bCs/>
                    </w:rPr>
                  </w:pPr>
                  <w:r w:rsidRPr="0088678F">
                    <w:rPr>
                      <w:bCs/>
                    </w:rPr>
                    <w:t xml:space="preserve">As stated in policy </w:t>
                  </w:r>
                  <w:r w:rsidR="00512FA1">
                    <w:rPr>
                      <w:bCs/>
                    </w:rPr>
                    <w:t>RI 140</w:t>
                  </w:r>
                  <w:r w:rsidRPr="0088678F">
                    <w:rPr>
                      <w:bCs/>
                    </w:rPr>
                    <w:t xml:space="preserve">, services to veterans and active-duty military are recovery-oriented and conform to the standards of the VHA Uniform Mental Health Services Handbook. </w:t>
                  </w:r>
                  <w:r w:rsidR="0088790E" w:rsidRPr="0088678F">
                    <w:rPr>
                      <w:bCs/>
                    </w:rPr>
                    <w:t xml:space="preserve">Oaklawn embraces the 10 guiding </w:t>
                  </w:r>
                  <w:r w:rsidR="003F23D9" w:rsidRPr="0088678F">
                    <w:rPr>
                      <w:bCs/>
                    </w:rPr>
                    <w:t>principles</w:t>
                  </w:r>
                  <w:r w:rsidR="0088790E" w:rsidRPr="0088678F">
                    <w:rPr>
                      <w:bCs/>
                    </w:rPr>
                    <w:t xml:space="preserve"> of recovery, as well as the three additional </w:t>
                  </w:r>
                  <w:r w:rsidR="003F23D9" w:rsidRPr="0088678F">
                    <w:rPr>
                      <w:bCs/>
                    </w:rPr>
                    <w:t>principles implemented in VHA recovery.</w:t>
                  </w:r>
                </w:p>
              </w:tc>
              <w:tc>
                <w:tcPr>
                  <w:tcW w:w="1729" w:type="dxa"/>
                </w:tcPr>
                <w:p w14:paraId="2A56FBC4" w14:textId="6D640F3D" w:rsidR="00477A59" w:rsidRPr="0088678F" w:rsidRDefault="00512FA1">
                  <w:pPr>
                    <w:widowControl w:val="0"/>
                    <w:rPr>
                      <w:bCs/>
                    </w:rPr>
                  </w:pPr>
                  <w:r w:rsidRPr="00512FA1">
                    <w:rPr>
                      <w:bCs/>
                    </w:rPr>
                    <w:t>RI 140 Cultural and Linguistic Appropriate Services</w:t>
                  </w:r>
                </w:p>
              </w:tc>
            </w:tr>
            <w:tr w:rsidR="00477A59" w14:paraId="6329C7D0" w14:textId="77777777" w:rsidTr="00AD01FC">
              <w:tc>
                <w:tcPr>
                  <w:tcW w:w="1585" w:type="dxa"/>
                </w:tcPr>
                <w:p w14:paraId="005A98CC" w14:textId="11F1A86F" w:rsidR="00477A59" w:rsidRDefault="00B8048D">
                  <w:pPr>
                    <w:widowControl w:val="0"/>
                    <w:rPr>
                      <w:b/>
                    </w:rPr>
                  </w:pPr>
                  <w:r>
                    <w:rPr>
                      <w:b/>
                    </w:rPr>
                    <w:t>4.k</w:t>
                  </w:r>
                  <w:r w:rsidR="00C34D30">
                    <w:rPr>
                      <w:b/>
                    </w:rPr>
                    <w:t>.6</w:t>
                  </w:r>
                </w:p>
              </w:tc>
              <w:tc>
                <w:tcPr>
                  <w:tcW w:w="9450" w:type="dxa"/>
                </w:tcPr>
                <w:p w14:paraId="3F3937EE" w14:textId="559B7E6A" w:rsidR="00163D20" w:rsidRDefault="00163D20" w:rsidP="006C1D77">
                  <w:pPr>
                    <w:widowControl w:val="0"/>
                    <w:rPr>
                      <w:bCs/>
                    </w:rPr>
                  </w:pPr>
                  <w:r w:rsidRPr="00163D20">
                    <w:rPr>
                      <w:bCs/>
                    </w:rPr>
                    <w:t xml:space="preserve">Oaklawn seeks to provide </w:t>
                  </w:r>
                  <w:r w:rsidR="00D35D71" w:rsidRPr="00163D20">
                    <w:rPr>
                      <w:bCs/>
                    </w:rPr>
                    <w:t>culturally responsive</w:t>
                  </w:r>
                  <w:r w:rsidRPr="00163D20">
                    <w:rPr>
                      <w:bCs/>
                    </w:rPr>
                    <w:t xml:space="preserve"> and culturally-adapted services that improve engagement, satisfaction</w:t>
                  </w:r>
                  <w:r w:rsidR="006D6B6A">
                    <w:rPr>
                      <w:bCs/>
                    </w:rPr>
                    <w:t>,</w:t>
                  </w:r>
                  <w:r w:rsidRPr="00163D20">
                    <w:rPr>
                      <w:bCs/>
                    </w:rPr>
                    <w:t xml:space="preserve"> and outcomes for special populations including veterans</w:t>
                  </w:r>
                  <w:r w:rsidR="00176722">
                    <w:rPr>
                      <w:bCs/>
                    </w:rPr>
                    <w:t xml:space="preserve"> and </w:t>
                  </w:r>
                  <w:r w:rsidRPr="00163D20">
                    <w:rPr>
                      <w:bCs/>
                    </w:rPr>
                    <w:t>active-duty military</w:t>
                  </w:r>
                  <w:r w:rsidR="00176722">
                    <w:rPr>
                      <w:bCs/>
                    </w:rPr>
                    <w:t>.</w:t>
                  </w:r>
                  <w:r w:rsidR="009A0A6E">
                    <w:rPr>
                      <w:bCs/>
                    </w:rPr>
                    <w:t xml:space="preserve"> </w:t>
                  </w:r>
                  <w:r w:rsidR="00CD1138">
                    <w:rPr>
                      <w:bCs/>
                    </w:rPr>
                    <w:t>Oaklawn</w:t>
                  </w:r>
                  <w:r w:rsidR="00B82A46">
                    <w:rPr>
                      <w:bCs/>
                    </w:rPr>
                    <w:t>’</w:t>
                  </w:r>
                  <w:r w:rsidR="00CD1138">
                    <w:rPr>
                      <w:bCs/>
                    </w:rPr>
                    <w:t>s</w:t>
                  </w:r>
                  <w:r w:rsidR="009A0A6E">
                    <w:rPr>
                      <w:bCs/>
                    </w:rPr>
                    <w:t xml:space="preserve"> staff </w:t>
                  </w:r>
                  <w:r w:rsidR="00CD1138">
                    <w:rPr>
                      <w:bCs/>
                    </w:rPr>
                    <w:t>development</w:t>
                  </w:r>
                  <w:r w:rsidR="009A0A6E">
                    <w:rPr>
                      <w:bCs/>
                    </w:rPr>
                    <w:t xml:space="preserve"> plan states </w:t>
                  </w:r>
                  <w:r w:rsidR="009A0A6E" w:rsidRPr="00CD1138">
                    <w:rPr>
                      <w:bCs/>
                    </w:rPr>
                    <w:t>th</w:t>
                  </w:r>
                  <w:r w:rsidR="00EA7768">
                    <w:rPr>
                      <w:bCs/>
                    </w:rPr>
                    <w:t>at all sta</w:t>
                  </w:r>
                  <w:r w:rsidR="00CD1138" w:rsidRPr="00CD1138">
                    <w:rPr>
                      <w:bCs/>
                    </w:rPr>
                    <w:t xml:space="preserve">ff who have direct contact with clients or their families will be trained at orientation and annually thereafter in </w:t>
                  </w:r>
                  <w:r w:rsidR="00D35D71">
                    <w:rPr>
                      <w:bCs/>
                    </w:rPr>
                    <w:t>multiple areas, which includes</w:t>
                  </w:r>
                  <w:r w:rsidR="003C46A9">
                    <w:rPr>
                      <w:bCs/>
                    </w:rPr>
                    <w:t xml:space="preserve"> members of the Armed Forces and veterans. </w:t>
                  </w:r>
                  <w:r w:rsidR="00CD1138" w:rsidRPr="00CD1138">
                    <w:rPr>
                      <w:bCs/>
                    </w:rPr>
                    <w:t xml:space="preserve">Training will align with the National Standards for Culturally and Linguistically Appropriate Services (CLAS) to advance health equity, improve quality of services, and eliminate disparities. </w:t>
                  </w:r>
                  <w:r w:rsidR="00A32D83">
                    <w:rPr>
                      <w:bCs/>
                    </w:rPr>
                    <w:t xml:space="preserve">This includes cultural competence and awareness </w:t>
                  </w:r>
                  <w:r w:rsidR="00C30422">
                    <w:rPr>
                      <w:bCs/>
                    </w:rPr>
                    <w:t>training on</w:t>
                  </w:r>
                  <w:r w:rsidR="00FA12E4">
                    <w:rPr>
                      <w:bCs/>
                    </w:rPr>
                    <w:t xml:space="preserve"> military culture, veterans, </w:t>
                  </w:r>
                  <w:r w:rsidR="005B3D80">
                    <w:rPr>
                      <w:bCs/>
                    </w:rPr>
                    <w:t xml:space="preserve">and </w:t>
                  </w:r>
                  <w:r w:rsidR="00FA12E4">
                    <w:rPr>
                      <w:bCs/>
                    </w:rPr>
                    <w:t>those in active-duty military.</w:t>
                  </w:r>
                </w:p>
                <w:p w14:paraId="4D4555F6" w14:textId="261CF4A8" w:rsidR="008D1FFD" w:rsidRDefault="008D1FFD" w:rsidP="006C1D77">
                  <w:pPr>
                    <w:widowControl w:val="0"/>
                    <w:rPr>
                      <w:bCs/>
                    </w:rPr>
                  </w:pPr>
                </w:p>
                <w:p w14:paraId="2EA47DBD" w14:textId="25EF6F13" w:rsidR="00477A59" w:rsidRPr="009824E2" w:rsidRDefault="00893B5F" w:rsidP="006C1D77">
                  <w:pPr>
                    <w:widowControl w:val="0"/>
                    <w:rPr>
                      <w:bCs/>
                    </w:rPr>
                  </w:pPr>
                  <w:r>
                    <w:rPr>
                      <w:bCs/>
                    </w:rPr>
                    <w:t xml:space="preserve">Beyond cultural competency training on </w:t>
                  </w:r>
                  <w:r w:rsidR="00171305">
                    <w:rPr>
                      <w:bCs/>
                    </w:rPr>
                    <w:t>military and veterans’ culture</w:t>
                  </w:r>
                  <w:r>
                    <w:rPr>
                      <w:bCs/>
                    </w:rPr>
                    <w:t>, staff receive</w:t>
                  </w:r>
                  <w:r w:rsidR="009D0C0E">
                    <w:rPr>
                      <w:bCs/>
                    </w:rPr>
                    <w:t xml:space="preserve"> training t</w:t>
                  </w:r>
                  <w:r w:rsidR="005A55EE">
                    <w:rPr>
                      <w:bCs/>
                    </w:rPr>
                    <w:t>hat address</w:t>
                  </w:r>
                  <w:r w:rsidR="00B82A46">
                    <w:rPr>
                      <w:bCs/>
                    </w:rPr>
                    <w:t xml:space="preserve"> race, ethnicity, age, sexual orientation, and gender identity and </w:t>
                  </w:r>
                  <w:r w:rsidR="009640CB">
                    <w:rPr>
                      <w:bCs/>
                    </w:rPr>
                    <w:t xml:space="preserve">these trainings </w:t>
                  </w:r>
                  <w:r w:rsidR="00B82A46">
                    <w:rPr>
                      <w:bCs/>
                    </w:rPr>
                    <w:t>are completed during orientation and annually thereafter.</w:t>
                  </w:r>
                </w:p>
              </w:tc>
              <w:tc>
                <w:tcPr>
                  <w:tcW w:w="1729" w:type="dxa"/>
                </w:tcPr>
                <w:p w14:paraId="4AEF4902" w14:textId="77777777" w:rsidR="00512FA1" w:rsidRPr="00512FA1" w:rsidRDefault="00512FA1" w:rsidP="00512FA1">
                  <w:pPr>
                    <w:widowControl w:val="0"/>
                    <w:rPr>
                      <w:bCs/>
                    </w:rPr>
                  </w:pPr>
                  <w:r w:rsidRPr="00512FA1">
                    <w:rPr>
                      <w:bCs/>
                    </w:rPr>
                    <w:t>RI 140 Cultural and Linguistic Appropriate Services</w:t>
                  </w:r>
                </w:p>
                <w:p w14:paraId="07DC4646" w14:textId="77777777" w:rsidR="0088678F" w:rsidRPr="0088678F" w:rsidRDefault="0088678F">
                  <w:pPr>
                    <w:widowControl w:val="0"/>
                    <w:rPr>
                      <w:bCs/>
                    </w:rPr>
                  </w:pPr>
                </w:p>
                <w:p w14:paraId="6C4E1A11" w14:textId="45B8160A" w:rsidR="0088678F" w:rsidRPr="0088678F" w:rsidRDefault="0088678F">
                  <w:pPr>
                    <w:widowControl w:val="0"/>
                    <w:rPr>
                      <w:bCs/>
                    </w:rPr>
                  </w:pPr>
                  <w:r w:rsidRPr="0088678F">
                    <w:rPr>
                      <w:bCs/>
                    </w:rPr>
                    <w:t>HR 520 Staff Development Plan</w:t>
                  </w:r>
                </w:p>
                <w:p w14:paraId="5D52AC30" w14:textId="77777777" w:rsidR="000059AF" w:rsidRPr="0088678F" w:rsidRDefault="000059AF">
                  <w:pPr>
                    <w:widowControl w:val="0"/>
                    <w:rPr>
                      <w:bCs/>
                    </w:rPr>
                  </w:pPr>
                </w:p>
                <w:p w14:paraId="777874E7" w14:textId="6D850609" w:rsidR="000059AF" w:rsidRPr="0088678F" w:rsidRDefault="000059AF">
                  <w:pPr>
                    <w:widowControl w:val="0"/>
                    <w:rPr>
                      <w:bCs/>
                    </w:rPr>
                  </w:pPr>
                </w:p>
              </w:tc>
            </w:tr>
            <w:tr w:rsidR="00AC52AE" w14:paraId="2BD13016" w14:textId="77777777" w:rsidTr="00AD01FC">
              <w:tc>
                <w:tcPr>
                  <w:tcW w:w="1585" w:type="dxa"/>
                </w:tcPr>
                <w:p w14:paraId="14942D7B" w14:textId="1C17592F" w:rsidR="00AC52AE" w:rsidRDefault="00AC52AE">
                  <w:pPr>
                    <w:widowControl w:val="0"/>
                    <w:rPr>
                      <w:b/>
                    </w:rPr>
                  </w:pPr>
                  <w:r>
                    <w:rPr>
                      <w:b/>
                    </w:rPr>
                    <w:t>4.k.7</w:t>
                  </w:r>
                </w:p>
              </w:tc>
              <w:tc>
                <w:tcPr>
                  <w:tcW w:w="9450" w:type="dxa"/>
                </w:tcPr>
                <w:p w14:paraId="7C8E49DA" w14:textId="77777777" w:rsidR="00AC52AE" w:rsidRDefault="00E26870">
                  <w:pPr>
                    <w:widowControl w:val="0"/>
                    <w:rPr>
                      <w:bCs/>
                    </w:rPr>
                  </w:pPr>
                  <w:r>
                    <w:rPr>
                      <w:bCs/>
                    </w:rPr>
                    <w:t xml:space="preserve">A behavioral health treatment plan </w:t>
                  </w:r>
                  <w:r w:rsidR="001E0479">
                    <w:rPr>
                      <w:bCs/>
                    </w:rPr>
                    <w:t>is made for all clients receiving services, including veterans.</w:t>
                  </w:r>
                </w:p>
                <w:p w14:paraId="13A1856D" w14:textId="68E81F35" w:rsidR="001E0479" w:rsidRPr="009824E2" w:rsidRDefault="001B3203" w:rsidP="00E86A3D">
                  <w:pPr>
                    <w:widowControl w:val="0"/>
                    <w:rPr>
                      <w:bCs/>
                    </w:rPr>
                  </w:pPr>
                  <w:r>
                    <w:rPr>
                      <w:bCs/>
                    </w:rPr>
                    <w:t>As outline</w:t>
                  </w:r>
                  <w:r w:rsidR="009E1AB7">
                    <w:rPr>
                      <w:bCs/>
                    </w:rPr>
                    <w:t>d</w:t>
                  </w:r>
                  <w:r>
                    <w:rPr>
                      <w:bCs/>
                    </w:rPr>
                    <w:t xml:space="preserve"> in HI 150 Planning Care, Treatment, and Services, all treatment plans</w:t>
                  </w:r>
                  <w:r w:rsidR="00D36769">
                    <w:rPr>
                      <w:bCs/>
                    </w:rPr>
                    <w:t xml:space="preserve"> </w:t>
                  </w:r>
                  <w:r w:rsidR="001D4DB8">
                    <w:rPr>
                      <w:bCs/>
                    </w:rPr>
                    <w:t>include</w:t>
                  </w:r>
                  <w:r w:rsidR="00E86A3D">
                    <w:rPr>
                      <w:bCs/>
                    </w:rPr>
                    <w:t xml:space="preserve"> all the requirements in this criterion</w:t>
                  </w:r>
                  <w:r w:rsidR="001D4DB8">
                    <w:rPr>
                      <w:bCs/>
                    </w:rPr>
                    <w:t xml:space="preserve">. They are addressed </w:t>
                  </w:r>
                  <w:r w:rsidR="007E32FE">
                    <w:rPr>
                      <w:bCs/>
                    </w:rPr>
                    <w:t>in a way tha</w:t>
                  </w:r>
                  <w:r w:rsidR="00611E90">
                    <w:rPr>
                      <w:bCs/>
                    </w:rPr>
                    <w:t xml:space="preserve">t is recovery oriented, attentive </w:t>
                  </w:r>
                  <w:r w:rsidR="006A5B99">
                    <w:rPr>
                      <w:bCs/>
                    </w:rPr>
                    <w:t xml:space="preserve">to </w:t>
                  </w:r>
                  <w:r w:rsidR="00611E90">
                    <w:rPr>
                      <w:bCs/>
                    </w:rPr>
                    <w:t>the individual</w:t>
                  </w:r>
                  <w:r w:rsidR="00F7611B">
                    <w:rPr>
                      <w:bCs/>
                    </w:rPr>
                    <w:t>’</w:t>
                  </w:r>
                  <w:r w:rsidR="00611E90">
                    <w:rPr>
                      <w:bCs/>
                    </w:rPr>
                    <w:t xml:space="preserve">s values and </w:t>
                  </w:r>
                  <w:r w:rsidR="00AB5866">
                    <w:rPr>
                      <w:bCs/>
                    </w:rPr>
                    <w:t>preferences</w:t>
                  </w:r>
                  <w:r w:rsidR="00611E90">
                    <w:rPr>
                      <w:bCs/>
                    </w:rPr>
                    <w:t xml:space="preserve">, </w:t>
                  </w:r>
                  <w:r w:rsidR="005E2E65">
                    <w:rPr>
                      <w:bCs/>
                    </w:rPr>
                    <w:t>developed with input f</w:t>
                  </w:r>
                  <w:r w:rsidR="00AB5866">
                    <w:rPr>
                      <w:bCs/>
                    </w:rPr>
                    <w:t>ro</w:t>
                  </w:r>
                  <w:r w:rsidR="005E2E65">
                    <w:rPr>
                      <w:bCs/>
                    </w:rPr>
                    <w:t>m the veteran and family members if appropriate</w:t>
                  </w:r>
                  <w:r w:rsidR="00437C14">
                    <w:rPr>
                      <w:bCs/>
                    </w:rPr>
                    <w:t xml:space="preserve"> </w:t>
                  </w:r>
                  <w:r w:rsidR="00E54DFE">
                    <w:rPr>
                      <w:bCs/>
                    </w:rPr>
                    <w:t xml:space="preserve">and </w:t>
                  </w:r>
                  <w:r w:rsidR="00437C14">
                    <w:rPr>
                      <w:bCs/>
                    </w:rPr>
                    <w:t>that includes needs, strengths, abilities, preferences, and goals</w:t>
                  </w:r>
                  <w:r w:rsidR="00DF3B2F">
                    <w:rPr>
                      <w:bCs/>
                    </w:rPr>
                    <w:t>.</w:t>
                  </w:r>
                  <w:r w:rsidR="00437C14">
                    <w:rPr>
                      <w:bCs/>
                    </w:rPr>
                    <w:t xml:space="preserve"> </w:t>
                  </w:r>
                  <w:r w:rsidR="00083B1C">
                    <w:rPr>
                      <w:bCs/>
                    </w:rPr>
                    <w:t>Th</w:t>
                  </w:r>
                  <w:r w:rsidR="00AE4198">
                    <w:rPr>
                      <w:bCs/>
                    </w:rPr>
                    <w:t>is</w:t>
                  </w:r>
                  <w:r w:rsidR="00083B1C">
                    <w:rPr>
                      <w:bCs/>
                    </w:rPr>
                    <w:t xml:space="preserve"> treatment planning process is repeated as needed </w:t>
                  </w:r>
                  <w:r w:rsidR="00C226CD">
                    <w:rPr>
                      <w:bCs/>
                    </w:rPr>
                    <w:t>if any significant changes in treatment are proposed</w:t>
                  </w:r>
                  <w:r w:rsidR="00BE6D99">
                    <w:rPr>
                      <w:bCs/>
                    </w:rPr>
                    <w:t>/indicated.</w:t>
                  </w:r>
                </w:p>
              </w:tc>
              <w:tc>
                <w:tcPr>
                  <w:tcW w:w="1729" w:type="dxa"/>
                </w:tcPr>
                <w:p w14:paraId="368873DA" w14:textId="2F3587CA" w:rsidR="00AC52AE" w:rsidRPr="00DF3B2F" w:rsidRDefault="00DF3B2F">
                  <w:pPr>
                    <w:widowControl w:val="0"/>
                    <w:rPr>
                      <w:bCs/>
                    </w:rPr>
                  </w:pPr>
                  <w:r w:rsidRPr="00DF3B2F">
                    <w:rPr>
                      <w:bCs/>
                    </w:rPr>
                    <w:t>HI 150 Planning Care, Treatment, and Services</w:t>
                  </w:r>
                </w:p>
              </w:tc>
            </w:tr>
          </w:tbl>
          <w:p w14:paraId="1529D50F" w14:textId="77777777" w:rsidR="00077324" w:rsidRPr="00586C9F" w:rsidRDefault="00077324">
            <w:pPr>
              <w:widowControl w:val="0"/>
              <w:spacing w:line="276" w:lineRule="auto"/>
              <w:rPr>
                <w:b/>
              </w:rPr>
            </w:pPr>
          </w:p>
        </w:tc>
      </w:tr>
    </w:tbl>
    <w:p w14:paraId="0ACEE9FD" w14:textId="75BBD833" w:rsidR="54C9192E" w:rsidRDefault="54C9192E">
      <w:r>
        <w:lastRenderedPageBreak/>
        <w:br w:type="page"/>
      </w:r>
    </w:p>
    <w:p w14:paraId="1529D513" w14:textId="1778CEDF" w:rsidR="00077324" w:rsidRPr="00586C9F" w:rsidRDefault="00FB5034">
      <w:pPr>
        <w:pStyle w:val="Heading1"/>
        <w:rPr>
          <w:sz w:val="28"/>
          <w:szCs w:val="28"/>
        </w:rPr>
      </w:pPr>
      <w:bookmarkStart w:id="11" w:name="_heading=h.kf6123any7me" w:colFirst="0" w:colLast="0"/>
      <w:bookmarkStart w:id="12" w:name="_heading=h.nqexv2o0nw8o" w:colFirst="0" w:colLast="0"/>
      <w:bookmarkEnd w:id="11"/>
      <w:bookmarkEnd w:id="12"/>
      <w:r w:rsidRPr="00586C9F">
        <w:rPr>
          <w:sz w:val="28"/>
          <w:szCs w:val="28"/>
        </w:rPr>
        <w:lastRenderedPageBreak/>
        <w:t>Program Requirement 5: Quality and Data</w:t>
      </w:r>
    </w:p>
    <w:tbl>
      <w:tblPr>
        <w:tblStyle w:val="6"/>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518" w14:textId="77777777" w:rsidTr="00586C9F">
        <w:tc>
          <w:tcPr>
            <w:tcW w:w="1185" w:type="dxa"/>
            <w:shd w:val="clear" w:color="auto" w:fill="D9D9D9" w:themeFill="background1" w:themeFillShade="D9"/>
            <w:tcMar>
              <w:top w:w="100" w:type="dxa"/>
              <w:left w:w="100" w:type="dxa"/>
              <w:bottom w:w="100" w:type="dxa"/>
              <w:right w:w="100" w:type="dxa"/>
            </w:tcMar>
          </w:tcPr>
          <w:p w14:paraId="1529D514" w14:textId="77777777" w:rsidR="00077324" w:rsidRPr="00586C9F" w:rsidRDefault="00FB5034">
            <w:pPr>
              <w:widowControl w:val="0"/>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14:paraId="1529D515" w14:textId="77777777" w:rsidR="00077324" w:rsidRPr="00586C9F" w:rsidRDefault="00FB5034">
            <w:pPr>
              <w:widowControl w:val="0"/>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516" w14:textId="77777777" w:rsidR="00077324" w:rsidRPr="00586C9F" w:rsidRDefault="00FB5034">
            <w:pPr>
              <w:widowControl w:val="0"/>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517" w14:textId="77777777" w:rsidR="00077324" w:rsidRPr="00586C9F" w:rsidRDefault="00FB5034">
            <w:pPr>
              <w:widowControl w:val="0"/>
              <w:rPr>
                <w:b/>
              </w:rPr>
            </w:pPr>
            <w:r w:rsidRPr="00586C9F">
              <w:rPr>
                <w:b/>
              </w:rPr>
              <w:t>If not, will you be able to meet this criterion by 7/1/24?</w:t>
            </w:r>
          </w:p>
        </w:tc>
      </w:tr>
      <w:tr w:rsidR="00586C9F" w:rsidRPr="00586C9F" w14:paraId="1529D51D" w14:textId="77777777">
        <w:tc>
          <w:tcPr>
            <w:tcW w:w="1185" w:type="dxa"/>
            <w:shd w:val="clear" w:color="auto" w:fill="auto"/>
            <w:tcMar>
              <w:top w:w="100" w:type="dxa"/>
              <w:left w:w="100" w:type="dxa"/>
              <w:bottom w:w="100" w:type="dxa"/>
              <w:right w:w="100" w:type="dxa"/>
            </w:tcMar>
          </w:tcPr>
          <w:p w14:paraId="1529D519" w14:textId="77777777" w:rsidR="00077324" w:rsidRPr="00586C9F" w:rsidRDefault="00FB5034">
            <w:pPr>
              <w:widowControl w:val="0"/>
            </w:pPr>
            <w:r w:rsidRPr="00586C9F">
              <w:t>5.a.1</w:t>
            </w:r>
          </w:p>
        </w:tc>
        <w:tc>
          <w:tcPr>
            <w:tcW w:w="8429" w:type="dxa"/>
            <w:shd w:val="clear" w:color="auto" w:fill="auto"/>
            <w:tcMar>
              <w:top w:w="100" w:type="dxa"/>
              <w:left w:w="100" w:type="dxa"/>
              <w:bottom w:w="100" w:type="dxa"/>
              <w:right w:w="100" w:type="dxa"/>
            </w:tcMar>
          </w:tcPr>
          <w:p w14:paraId="1529D51A" w14:textId="77777777" w:rsidR="00077324" w:rsidRPr="00586C9F" w:rsidRDefault="00FB5034">
            <w:pPr>
              <w:widowControl w:val="0"/>
              <w:rPr>
                <w:b/>
              </w:rPr>
            </w:pPr>
            <w:r w:rsidRPr="00586C9F">
              <w:t>The CCBHC has the capacity to collect, report, and track encounter, outcome, and quality data, including, but not limited to, data capturing: (1) characteristics of people receiving services; (2) staffing; (3) access to services; (4) use of services; (5) screening, prevention, and treatment; (6) care coordination; (7) other processes of care; (8) costs; and (9) outcomes of people receiving services. Data collection and reporting requirements are elaborated below and in Attachment F. Where feasible, information about people receiving services and care delivery should be captured electronically, using widely available standards. CCBHCs are responsible for collecting data from DCOs providing services on their behalf. All data collection and reporting is required to be shared with the State of Indiana to meet State or federal requirements.</w:t>
            </w:r>
          </w:p>
        </w:tc>
        <w:tc>
          <w:tcPr>
            <w:tcW w:w="1680" w:type="dxa"/>
            <w:shd w:val="clear" w:color="auto" w:fill="auto"/>
            <w:tcMar>
              <w:top w:w="100" w:type="dxa"/>
              <w:left w:w="100" w:type="dxa"/>
              <w:bottom w:w="100" w:type="dxa"/>
              <w:right w:w="100" w:type="dxa"/>
            </w:tcMar>
          </w:tcPr>
          <w:p w14:paraId="1529D51B" w14:textId="3727817D" w:rsidR="00077324" w:rsidRPr="00586C9F" w:rsidRDefault="00C325A6">
            <w:pPr>
              <w:widowControl w:val="0"/>
              <w:rPr>
                <w:b/>
              </w:rPr>
            </w:pPr>
            <w:r>
              <w:rPr>
                <w:b/>
              </w:rPr>
              <w:t>YES</w:t>
            </w:r>
          </w:p>
        </w:tc>
        <w:tc>
          <w:tcPr>
            <w:tcW w:w="1680" w:type="dxa"/>
            <w:shd w:val="clear" w:color="auto" w:fill="auto"/>
            <w:tcMar>
              <w:top w:w="100" w:type="dxa"/>
              <w:left w:w="100" w:type="dxa"/>
              <w:bottom w:w="100" w:type="dxa"/>
              <w:right w:w="100" w:type="dxa"/>
            </w:tcMar>
          </w:tcPr>
          <w:p w14:paraId="1529D51C" w14:textId="77777777" w:rsidR="00077324" w:rsidRPr="00586C9F" w:rsidRDefault="00077324">
            <w:pPr>
              <w:widowControl w:val="0"/>
              <w:rPr>
                <w:b/>
              </w:rPr>
            </w:pPr>
          </w:p>
        </w:tc>
      </w:tr>
      <w:tr w:rsidR="00586C9F" w:rsidRPr="00586C9F" w14:paraId="1529D524" w14:textId="77777777">
        <w:tc>
          <w:tcPr>
            <w:tcW w:w="1185" w:type="dxa"/>
            <w:shd w:val="clear" w:color="auto" w:fill="auto"/>
            <w:tcMar>
              <w:top w:w="100" w:type="dxa"/>
              <w:left w:w="100" w:type="dxa"/>
              <w:bottom w:w="100" w:type="dxa"/>
              <w:right w:w="100" w:type="dxa"/>
            </w:tcMar>
          </w:tcPr>
          <w:p w14:paraId="1529D51E" w14:textId="77777777" w:rsidR="00077324" w:rsidRPr="00586C9F" w:rsidRDefault="00FB5034">
            <w:pPr>
              <w:widowControl w:val="0"/>
            </w:pPr>
            <w:r w:rsidRPr="00586C9F">
              <w:t>5.a.2</w:t>
            </w:r>
          </w:p>
        </w:tc>
        <w:tc>
          <w:tcPr>
            <w:tcW w:w="8429" w:type="dxa"/>
            <w:shd w:val="clear" w:color="auto" w:fill="auto"/>
            <w:tcMar>
              <w:top w:w="100" w:type="dxa"/>
              <w:left w:w="100" w:type="dxa"/>
              <w:bottom w:w="100" w:type="dxa"/>
              <w:right w:w="100" w:type="dxa"/>
            </w:tcMar>
          </w:tcPr>
          <w:p w14:paraId="1529D51F" w14:textId="77777777" w:rsidR="00077324" w:rsidRPr="00586C9F" w:rsidRDefault="00FB5034">
            <w:pPr>
              <w:widowControl w:val="0"/>
            </w:pPr>
            <w:r w:rsidRPr="00586C9F">
              <w:t xml:space="preserve">Both Section 223 Demonstration CCBHCs, and CCBHC-Es awarded SAMHSA discretionary CCBHC-Expansion grants beginning in 2022, must collect and report the Clinic-Collected quality measures identified as required in Attachment F. Reporting is annual and, for Clinic- Collected quality measures, reporting is required for all people receiving CCBHC services. CCBHCs are to report quality measures nine (9) months after the end of the measurement year as that term is defined in the technical specifications. Section 223 Demonstration CCBHCs report the data to their states and CCBHC-Es that are required to report quality measure data report it directly to SAMHSA. </w:t>
            </w:r>
          </w:p>
          <w:p w14:paraId="1529D520" w14:textId="77777777" w:rsidR="00077324" w:rsidRPr="00586C9F" w:rsidRDefault="00077324">
            <w:pPr>
              <w:widowControl w:val="0"/>
            </w:pPr>
          </w:p>
          <w:p w14:paraId="1529D521" w14:textId="2C90B636" w:rsidR="00077324" w:rsidRPr="00586C9F" w:rsidRDefault="00595DDE">
            <w:pPr>
              <w:widowControl w:val="0"/>
            </w:pPr>
            <w:r w:rsidRPr="00586C9F">
              <w:t xml:space="preserve">The State requires the CCBHC to collect the Quality Metrics listed in Table 1 ("Clinic-Collected Measures") of Attachment F.  The CCBHC is required to follow </w:t>
            </w:r>
            <w:r w:rsidRPr="00586C9F">
              <w:lastRenderedPageBreak/>
              <w:t>SAMHSA, State, and CMS technical guidelines that are updated and published for existing and any additional future measures added by SAMHSA or the State.</w:t>
            </w:r>
          </w:p>
        </w:tc>
        <w:tc>
          <w:tcPr>
            <w:tcW w:w="1680" w:type="dxa"/>
            <w:shd w:val="clear" w:color="auto" w:fill="auto"/>
            <w:tcMar>
              <w:top w:w="100" w:type="dxa"/>
              <w:left w:w="100" w:type="dxa"/>
              <w:bottom w:w="100" w:type="dxa"/>
              <w:right w:w="100" w:type="dxa"/>
            </w:tcMar>
          </w:tcPr>
          <w:p w14:paraId="1529D522" w14:textId="5B5BA416" w:rsidR="00077324" w:rsidRPr="00586C9F" w:rsidRDefault="00C325A6">
            <w:pPr>
              <w:widowControl w:val="0"/>
              <w:rPr>
                <w:b/>
              </w:rPr>
            </w:pPr>
            <w:r>
              <w:rPr>
                <w:b/>
              </w:rPr>
              <w:lastRenderedPageBreak/>
              <w:t>YES</w:t>
            </w:r>
          </w:p>
        </w:tc>
        <w:tc>
          <w:tcPr>
            <w:tcW w:w="1680" w:type="dxa"/>
            <w:shd w:val="clear" w:color="auto" w:fill="auto"/>
            <w:tcMar>
              <w:top w:w="100" w:type="dxa"/>
              <w:left w:w="100" w:type="dxa"/>
              <w:bottom w:w="100" w:type="dxa"/>
              <w:right w:w="100" w:type="dxa"/>
            </w:tcMar>
          </w:tcPr>
          <w:p w14:paraId="1529D523" w14:textId="77777777" w:rsidR="00077324" w:rsidRPr="00586C9F" w:rsidRDefault="00077324">
            <w:pPr>
              <w:widowControl w:val="0"/>
              <w:rPr>
                <w:b/>
              </w:rPr>
            </w:pPr>
          </w:p>
        </w:tc>
      </w:tr>
      <w:tr w:rsidR="00586C9F" w:rsidRPr="00586C9F" w14:paraId="1529D52D" w14:textId="77777777">
        <w:tc>
          <w:tcPr>
            <w:tcW w:w="1185" w:type="dxa"/>
            <w:shd w:val="clear" w:color="auto" w:fill="auto"/>
            <w:tcMar>
              <w:top w:w="100" w:type="dxa"/>
              <w:left w:w="100" w:type="dxa"/>
              <w:bottom w:w="100" w:type="dxa"/>
              <w:right w:w="100" w:type="dxa"/>
            </w:tcMar>
          </w:tcPr>
          <w:p w14:paraId="1529D525" w14:textId="77777777" w:rsidR="00077324" w:rsidRPr="00586C9F" w:rsidRDefault="00FB5034">
            <w:pPr>
              <w:widowControl w:val="0"/>
            </w:pPr>
            <w:r w:rsidRPr="00586C9F">
              <w:t>5.a.3</w:t>
            </w:r>
          </w:p>
        </w:tc>
        <w:tc>
          <w:tcPr>
            <w:tcW w:w="8429" w:type="dxa"/>
            <w:shd w:val="clear" w:color="auto" w:fill="auto"/>
            <w:tcMar>
              <w:top w:w="100" w:type="dxa"/>
              <w:left w:w="100" w:type="dxa"/>
              <w:bottom w:w="100" w:type="dxa"/>
              <w:right w:w="100" w:type="dxa"/>
            </w:tcMar>
          </w:tcPr>
          <w:p w14:paraId="1529D526" w14:textId="4BFEDD0A" w:rsidR="00077324" w:rsidRPr="00586C9F" w:rsidRDefault="00FB5034">
            <w:pPr>
              <w:widowControl w:val="0"/>
            </w:pPr>
            <w:r w:rsidRPr="00586C9F">
              <w:t xml:space="preserve">In addition to the State- and Clinic-Collected quality measures described above, Section 223 Demonstration program states may be requested to provide CCBHC- identifiable Medicaid claims or encounter data to the evaluators of the Section 223 Demonstration program annually for evaluation purposes. These data also must be submitted to CMS through T-MSIS in order to support the state’s claim for enhanced federal matching funds made available through the Section 223 Demonstration program. At a minimum, Medicaid claims and encounter data provided by the state to the national evaluation team, and to CMS through T-MSIS, should include a unique identifier for each person receiving services, unique clinic identifier, date of service, CCBHC-covered service provided, units of service provided and diagnosis. Clinic site identifiers are very strongly preferred. All data collection and reporting </w:t>
            </w:r>
            <w:r w:rsidR="000A47CF" w:rsidRPr="00586C9F">
              <w:t>are</w:t>
            </w:r>
            <w:r w:rsidRPr="00586C9F">
              <w:t xml:space="preserve"> required to be shared with the State of Indiana to meet State or federal requirements.</w:t>
            </w:r>
          </w:p>
          <w:p w14:paraId="1529D527" w14:textId="77777777" w:rsidR="00077324" w:rsidRPr="00586C9F" w:rsidRDefault="00077324">
            <w:pPr>
              <w:widowControl w:val="0"/>
            </w:pPr>
          </w:p>
          <w:p w14:paraId="1529D528" w14:textId="77777777" w:rsidR="00077324" w:rsidRPr="00586C9F" w:rsidRDefault="00FB5034">
            <w:pPr>
              <w:widowControl w:val="0"/>
            </w:pPr>
            <w:r w:rsidRPr="00586C9F">
              <w:t xml:space="preserve">In addition to data specified in this program requirement and in Attachment F that the Section 223 Demonstration state is to provide, the state will provide other data as may be required for the evaluation to HHS and the national evaluation contractor annually. </w:t>
            </w:r>
          </w:p>
          <w:p w14:paraId="1529D529" w14:textId="77777777" w:rsidR="00077324" w:rsidRPr="00586C9F" w:rsidRDefault="00077324">
            <w:pPr>
              <w:widowControl w:val="0"/>
            </w:pPr>
          </w:p>
          <w:p w14:paraId="1529D52A" w14:textId="77777777" w:rsidR="00077324" w:rsidRPr="00586C9F" w:rsidRDefault="00FB5034">
            <w:pPr>
              <w:widowControl w:val="0"/>
            </w:pPr>
            <w:r w:rsidRPr="00586C9F">
              <w:t xml:space="preserve">To the extent CCBHCs participating in the Section 223 Demonstration program are responsible for the provision of data, the data will be provided to the state and, as may be required, to HHS and the evaluator. CCBHC states are required to submit cost reports to CMS annually including years where the state’s rates are trended only and not rebased. CCBHCs participating in the Section 223 Demonstration program will participate in discussions with the national evaluation team and participate in other evaluation-related data collection activities as requested. </w:t>
            </w:r>
          </w:p>
        </w:tc>
        <w:tc>
          <w:tcPr>
            <w:tcW w:w="1680" w:type="dxa"/>
            <w:shd w:val="clear" w:color="auto" w:fill="auto"/>
            <w:tcMar>
              <w:top w:w="100" w:type="dxa"/>
              <w:left w:w="100" w:type="dxa"/>
              <w:bottom w:w="100" w:type="dxa"/>
              <w:right w:w="100" w:type="dxa"/>
            </w:tcMar>
          </w:tcPr>
          <w:p w14:paraId="1529D52B" w14:textId="6192212C" w:rsidR="00077324" w:rsidRPr="00586C9F" w:rsidRDefault="00C325A6">
            <w:pPr>
              <w:widowControl w:val="0"/>
              <w:rPr>
                <w:b/>
              </w:rPr>
            </w:pPr>
            <w:r>
              <w:rPr>
                <w:b/>
              </w:rPr>
              <w:t>YES</w:t>
            </w:r>
          </w:p>
        </w:tc>
        <w:tc>
          <w:tcPr>
            <w:tcW w:w="1680" w:type="dxa"/>
            <w:shd w:val="clear" w:color="auto" w:fill="auto"/>
            <w:tcMar>
              <w:top w:w="100" w:type="dxa"/>
              <w:left w:w="100" w:type="dxa"/>
              <w:bottom w:w="100" w:type="dxa"/>
              <w:right w:w="100" w:type="dxa"/>
            </w:tcMar>
          </w:tcPr>
          <w:p w14:paraId="1529D52C" w14:textId="77777777" w:rsidR="00077324" w:rsidRPr="00586C9F" w:rsidRDefault="00077324">
            <w:pPr>
              <w:widowControl w:val="0"/>
              <w:rPr>
                <w:b/>
              </w:rPr>
            </w:pPr>
          </w:p>
        </w:tc>
      </w:tr>
      <w:tr w:rsidR="00586C9F" w:rsidRPr="00586C9F" w14:paraId="1529D534" w14:textId="77777777">
        <w:tc>
          <w:tcPr>
            <w:tcW w:w="1185" w:type="dxa"/>
            <w:shd w:val="clear" w:color="auto" w:fill="auto"/>
            <w:tcMar>
              <w:top w:w="100" w:type="dxa"/>
              <w:left w:w="100" w:type="dxa"/>
              <w:bottom w:w="100" w:type="dxa"/>
              <w:right w:w="100" w:type="dxa"/>
            </w:tcMar>
          </w:tcPr>
          <w:p w14:paraId="1529D52E" w14:textId="77777777" w:rsidR="00077324" w:rsidRPr="00586C9F" w:rsidRDefault="00FB5034">
            <w:pPr>
              <w:widowControl w:val="0"/>
            </w:pPr>
            <w:r w:rsidRPr="00586C9F">
              <w:t>5.a.4</w:t>
            </w:r>
          </w:p>
        </w:tc>
        <w:tc>
          <w:tcPr>
            <w:tcW w:w="8429" w:type="dxa"/>
            <w:shd w:val="clear" w:color="auto" w:fill="auto"/>
            <w:tcMar>
              <w:top w:w="100" w:type="dxa"/>
              <w:left w:w="100" w:type="dxa"/>
              <w:bottom w:w="100" w:type="dxa"/>
              <w:right w:w="100" w:type="dxa"/>
            </w:tcMar>
          </w:tcPr>
          <w:p w14:paraId="1529D52F" w14:textId="77777777" w:rsidR="00077324" w:rsidRPr="00586C9F" w:rsidRDefault="00FB5034">
            <w:pPr>
              <w:widowControl w:val="0"/>
            </w:pPr>
            <w:r w:rsidRPr="00586C9F">
              <w:t xml:space="preserve">CCBHCs participating in the Section 223 Demonstration program annually submit a </w:t>
            </w:r>
            <w:r w:rsidRPr="00586C9F">
              <w:lastRenderedPageBreak/>
              <w:t xml:space="preserve">cost report with supporting data within six months after the end of each Section 223 Demonstration year to the state. The Section 223 Demonstration state will review the submission for completeness and submit the report and any additional clarifying information within nine months after the end of each Section 223 Demonstration year to CMS. </w:t>
            </w:r>
          </w:p>
          <w:p w14:paraId="1529D530" w14:textId="77777777" w:rsidR="00077324" w:rsidRPr="00586C9F" w:rsidRDefault="00077324">
            <w:pPr>
              <w:widowControl w:val="0"/>
            </w:pPr>
          </w:p>
          <w:p w14:paraId="1529D531" w14:textId="77777777" w:rsidR="00077324" w:rsidRPr="00F2225B" w:rsidRDefault="00FB5034">
            <w:pPr>
              <w:widowControl w:val="0"/>
              <w:rPr>
                <w:i/>
                <w:iCs/>
              </w:rPr>
            </w:pPr>
            <w:r w:rsidRPr="00F2225B">
              <w:rPr>
                <w:i/>
                <w:iCs/>
              </w:rPr>
              <w:t xml:space="preserve">Note: In order for a clinic participating in the Section 223 Demonstration Program to receive payment using the CCBHC PPS, it must be certified/designated by the State (if the State is selected to participate in the Section 223 Demonstration Program). </w:t>
            </w:r>
          </w:p>
        </w:tc>
        <w:tc>
          <w:tcPr>
            <w:tcW w:w="1680" w:type="dxa"/>
            <w:shd w:val="clear" w:color="auto" w:fill="auto"/>
            <w:tcMar>
              <w:top w:w="100" w:type="dxa"/>
              <w:left w:w="100" w:type="dxa"/>
              <w:bottom w:w="100" w:type="dxa"/>
              <w:right w:w="100" w:type="dxa"/>
            </w:tcMar>
          </w:tcPr>
          <w:p w14:paraId="1529D532" w14:textId="3CE119D1" w:rsidR="00077324" w:rsidRPr="00586C9F" w:rsidRDefault="00C325A6">
            <w:pPr>
              <w:widowControl w:val="0"/>
              <w:rPr>
                <w:b/>
              </w:rPr>
            </w:pPr>
            <w:r>
              <w:rPr>
                <w:b/>
              </w:rPr>
              <w:lastRenderedPageBreak/>
              <w:t>YES</w:t>
            </w:r>
          </w:p>
        </w:tc>
        <w:tc>
          <w:tcPr>
            <w:tcW w:w="1680" w:type="dxa"/>
            <w:shd w:val="clear" w:color="auto" w:fill="auto"/>
            <w:tcMar>
              <w:top w:w="100" w:type="dxa"/>
              <w:left w:w="100" w:type="dxa"/>
              <w:bottom w:w="100" w:type="dxa"/>
              <w:right w:w="100" w:type="dxa"/>
            </w:tcMar>
          </w:tcPr>
          <w:p w14:paraId="1529D533" w14:textId="77777777" w:rsidR="00077324" w:rsidRPr="00586C9F" w:rsidRDefault="00077324">
            <w:pPr>
              <w:widowControl w:val="0"/>
              <w:rPr>
                <w:b/>
              </w:rPr>
            </w:pPr>
          </w:p>
        </w:tc>
      </w:tr>
      <w:tr w:rsidR="00586C9F" w:rsidRPr="00586C9F" w14:paraId="1529D53B" w14:textId="77777777">
        <w:tc>
          <w:tcPr>
            <w:tcW w:w="1185" w:type="dxa"/>
            <w:shd w:val="clear" w:color="auto" w:fill="auto"/>
            <w:tcMar>
              <w:top w:w="100" w:type="dxa"/>
              <w:left w:w="100" w:type="dxa"/>
              <w:bottom w:w="100" w:type="dxa"/>
              <w:right w:w="100" w:type="dxa"/>
            </w:tcMar>
          </w:tcPr>
          <w:p w14:paraId="1529D535" w14:textId="77777777" w:rsidR="00077324" w:rsidRPr="00586C9F" w:rsidRDefault="00FB5034">
            <w:pPr>
              <w:widowControl w:val="0"/>
            </w:pPr>
            <w:r w:rsidRPr="00586C9F">
              <w:t>5.b.1</w:t>
            </w:r>
          </w:p>
        </w:tc>
        <w:tc>
          <w:tcPr>
            <w:tcW w:w="8429" w:type="dxa"/>
            <w:shd w:val="clear" w:color="auto" w:fill="auto"/>
            <w:tcMar>
              <w:top w:w="100" w:type="dxa"/>
              <w:left w:w="100" w:type="dxa"/>
              <w:bottom w:w="100" w:type="dxa"/>
              <w:right w:w="100" w:type="dxa"/>
            </w:tcMar>
          </w:tcPr>
          <w:p w14:paraId="1529D536" w14:textId="77777777" w:rsidR="00077324" w:rsidRPr="00586C9F" w:rsidRDefault="00FB5034">
            <w:pPr>
              <w:widowControl w:val="0"/>
            </w:pPr>
            <w:r w:rsidRPr="00586C9F">
              <w:t>In order to maintain a continuous focus on quality improvement, the CCBHC develops, implements, and maintains an effective, CCBHC-wide continuous quality improvement (CQI) plan for the services provided. The CCBHC establishes a critical review process to review CQI outcomes and implement changes to staffing, services, and availability that will improve the quality and timeliness of services. The CQI plan focuses on indicators related to improved behavioral and physical health outcomes and takes actions to demonstrate improvement in CCBHC performance. The CQI plan should also focus on improved patterns of care delivery, such as reductions in emergency department use, rehospitalization, and repeated crisis episodes. The Medical Director is involved in the aspects of the CQI plan that apply to the quality of the medical components of care, including coordination and integration with primary care. This information will be made available to DMHA for quality review purposes.</w:t>
            </w:r>
          </w:p>
          <w:p w14:paraId="1529D537" w14:textId="77777777" w:rsidR="00077324" w:rsidRPr="00586C9F" w:rsidRDefault="00077324">
            <w:pPr>
              <w:widowControl w:val="0"/>
            </w:pPr>
          </w:p>
          <w:p w14:paraId="1529D538" w14:textId="77777777" w:rsidR="00077324" w:rsidRPr="00586C9F" w:rsidRDefault="00FB5034">
            <w:pPr>
              <w:widowControl w:val="0"/>
            </w:pPr>
            <w:r w:rsidRPr="00586C9F">
              <w:t>A center which has applied for certification or which has been certified must provide information related to services as requested by the division and must participate in the division's quality assurance program. A center must respond to a request from the division as fully as it is capable. Failure to comply with a request from the division may result in termination of a center's certification</w:t>
            </w:r>
          </w:p>
        </w:tc>
        <w:tc>
          <w:tcPr>
            <w:tcW w:w="1680" w:type="dxa"/>
            <w:shd w:val="clear" w:color="auto" w:fill="auto"/>
            <w:tcMar>
              <w:top w:w="100" w:type="dxa"/>
              <w:left w:w="100" w:type="dxa"/>
              <w:bottom w:w="100" w:type="dxa"/>
              <w:right w:w="100" w:type="dxa"/>
            </w:tcMar>
          </w:tcPr>
          <w:p w14:paraId="1529D539" w14:textId="1672A4C5" w:rsidR="00077324" w:rsidRPr="00586C9F" w:rsidRDefault="00C325A6">
            <w:pPr>
              <w:widowControl w:val="0"/>
              <w:rPr>
                <w:b/>
              </w:rPr>
            </w:pPr>
            <w:r>
              <w:rPr>
                <w:b/>
              </w:rPr>
              <w:t>YES</w:t>
            </w:r>
          </w:p>
        </w:tc>
        <w:tc>
          <w:tcPr>
            <w:tcW w:w="1680" w:type="dxa"/>
            <w:shd w:val="clear" w:color="auto" w:fill="auto"/>
            <w:tcMar>
              <w:top w:w="100" w:type="dxa"/>
              <w:left w:w="100" w:type="dxa"/>
              <w:bottom w:w="100" w:type="dxa"/>
              <w:right w:w="100" w:type="dxa"/>
            </w:tcMar>
          </w:tcPr>
          <w:p w14:paraId="1529D53A" w14:textId="77777777" w:rsidR="00077324" w:rsidRPr="00586C9F" w:rsidRDefault="00077324">
            <w:pPr>
              <w:widowControl w:val="0"/>
              <w:rPr>
                <w:b/>
              </w:rPr>
            </w:pPr>
          </w:p>
        </w:tc>
      </w:tr>
      <w:tr w:rsidR="00586C9F" w:rsidRPr="00586C9F" w14:paraId="1529D540" w14:textId="77777777">
        <w:tc>
          <w:tcPr>
            <w:tcW w:w="1185" w:type="dxa"/>
            <w:shd w:val="clear" w:color="auto" w:fill="auto"/>
            <w:tcMar>
              <w:top w:w="100" w:type="dxa"/>
              <w:left w:w="100" w:type="dxa"/>
              <w:bottom w:w="100" w:type="dxa"/>
              <w:right w:w="100" w:type="dxa"/>
            </w:tcMar>
          </w:tcPr>
          <w:p w14:paraId="1529D53C" w14:textId="77777777" w:rsidR="00077324" w:rsidRPr="00586C9F" w:rsidRDefault="00FB5034">
            <w:pPr>
              <w:widowControl w:val="0"/>
            </w:pPr>
            <w:r w:rsidRPr="00586C9F">
              <w:t>5.b.2</w:t>
            </w:r>
          </w:p>
        </w:tc>
        <w:tc>
          <w:tcPr>
            <w:tcW w:w="8429" w:type="dxa"/>
            <w:shd w:val="clear" w:color="auto" w:fill="auto"/>
            <w:tcMar>
              <w:top w:w="100" w:type="dxa"/>
              <w:left w:w="100" w:type="dxa"/>
              <w:bottom w:w="100" w:type="dxa"/>
              <w:right w:w="100" w:type="dxa"/>
            </w:tcMar>
          </w:tcPr>
          <w:p w14:paraId="1529D53D" w14:textId="77777777" w:rsidR="00077324" w:rsidRPr="00586C9F" w:rsidRDefault="00FB5034">
            <w:pPr>
              <w:widowControl w:val="0"/>
            </w:pPr>
            <w:r w:rsidRPr="00586C9F">
              <w:t xml:space="preserve">The CCBHC develops, implements, and puts into policy a CQI plan that addresses </w:t>
            </w:r>
            <w:r w:rsidRPr="00586C9F">
              <w:lastRenderedPageBreak/>
              <w:t>how the CCBHC will review known significant events including, at a minimum: (1) deaths by suicide or suicide attempts of people receiving services; (2) fatal and non-fatal overdoses; (3) all-cause mortality among people receiving CCBHC services; (4) 30 day hospital readmissions for psychiatric or substance use reasons; and (5) such other events the state or applicable accreditation bodies may deem appropriate for examination and remediation as part of a CQI plan.</w:t>
            </w:r>
          </w:p>
        </w:tc>
        <w:tc>
          <w:tcPr>
            <w:tcW w:w="1680" w:type="dxa"/>
            <w:shd w:val="clear" w:color="auto" w:fill="auto"/>
            <w:tcMar>
              <w:top w:w="100" w:type="dxa"/>
              <w:left w:w="100" w:type="dxa"/>
              <w:bottom w:w="100" w:type="dxa"/>
              <w:right w:w="100" w:type="dxa"/>
            </w:tcMar>
          </w:tcPr>
          <w:p w14:paraId="1529D53E" w14:textId="6A17D48E" w:rsidR="00077324" w:rsidRPr="00586C9F" w:rsidRDefault="00C325A6">
            <w:pPr>
              <w:widowControl w:val="0"/>
              <w:rPr>
                <w:b/>
              </w:rPr>
            </w:pPr>
            <w:r>
              <w:rPr>
                <w:b/>
              </w:rPr>
              <w:lastRenderedPageBreak/>
              <w:t>YES</w:t>
            </w:r>
          </w:p>
        </w:tc>
        <w:tc>
          <w:tcPr>
            <w:tcW w:w="1680" w:type="dxa"/>
            <w:shd w:val="clear" w:color="auto" w:fill="auto"/>
            <w:tcMar>
              <w:top w:w="100" w:type="dxa"/>
              <w:left w:w="100" w:type="dxa"/>
              <w:bottom w:w="100" w:type="dxa"/>
              <w:right w:w="100" w:type="dxa"/>
            </w:tcMar>
          </w:tcPr>
          <w:p w14:paraId="1529D53F" w14:textId="77777777" w:rsidR="00077324" w:rsidRPr="00586C9F" w:rsidRDefault="00077324">
            <w:pPr>
              <w:widowControl w:val="0"/>
              <w:rPr>
                <w:b/>
              </w:rPr>
            </w:pPr>
          </w:p>
        </w:tc>
      </w:tr>
      <w:tr w:rsidR="00077324" w:rsidRPr="00586C9F" w14:paraId="1529D545" w14:textId="77777777">
        <w:tc>
          <w:tcPr>
            <w:tcW w:w="1185" w:type="dxa"/>
            <w:shd w:val="clear" w:color="auto" w:fill="auto"/>
            <w:tcMar>
              <w:top w:w="100" w:type="dxa"/>
              <w:left w:w="100" w:type="dxa"/>
              <w:bottom w:w="100" w:type="dxa"/>
              <w:right w:w="100" w:type="dxa"/>
            </w:tcMar>
          </w:tcPr>
          <w:p w14:paraId="1529D541" w14:textId="77777777" w:rsidR="00077324" w:rsidRPr="00586C9F" w:rsidRDefault="00FB5034">
            <w:pPr>
              <w:widowControl w:val="0"/>
            </w:pPr>
            <w:r w:rsidRPr="00586C9F">
              <w:t>5.b.3</w:t>
            </w:r>
          </w:p>
        </w:tc>
        <w:tc>
          <w:tcPr>
            <w:tcW w:w="8429" w:type="dxa"/>
            <w:shd w:val="clear" w:color="auto" w:fill="auto"/>
            <w:tcMar>
              <w:top w:w="100" w:type="dxa"/>
              <w:left w:w="100" w:type="dxa"/>
              <w:bottom w:w="100" w:type="dxa"/>
              <w:right w:w="100" w:type="dxa"/>
            </w:tcMar>
          </w:tcPr>
          <w:p w14:paraId="1529D542" w14:textId="77777777" w:rsidR="00077324" w:rsidRPr="00586C9F" w:rsidRDefault="00FB5034">
            <w:pPr>
              <w:widowControl w:val="0"/>
            </w:pPr>
            <w:r w:rsidRPr="00586C9F">
              <w:t>The CQI plan is data-driven and the CCBHC considers use of quantitative and qualitative data in their CQI activities. At a minimum, the plan addresses the data resulting from the CCBHC- collected and, as applicable for the Section 223 Demonstration, State-Collected, quality measures that may be required as part of the Demonstration. The CQI plan includes an explicit focus on populations experiencing health disparities (including racial and ethnic groups and sexual and gender minorities) and addresses how the CCBHC will use disaggregated data from the quality measures and, as available, other data to track and improve outcomes for populations facing health disparities.</w:t>
            </w:r>
          </w:p>
        </w:tc>
        <w:tc>
          <w:tcPr>
            <w:tcW w:w="1680" w:type="dxa"/>
            <w:shd w:val="clear" w:color="auto" w:fill="auto"/>
            <w:tcMar>
              <w:top w:w="100" w:type="dxa"/>
              <w:left w:w="100" w:type="dxa"/>
              <w:bottom w:w="100" w:type="dxa"/>
              <w:right w:w="100" w:type="dxa"/>
            </w:tcMar>
          </w:tcPr>
          <w:p w14:paraId="1529D543" w14:textId="2BA1A13C" w:rsidR="00077324" w:rsidRPr="00586C9F" w:rsidRDefault="00C325A6">
            <w:pPr>
              <w:widowControl w:val="0"/>
              <w:rPr>
                <w:b/>
              </w:rPr>
            </w:pPr>
            <w:r>
              <w:rPr>
                <w:b/>
              </w:rPr>
              <w:t>YES</w:t>
            </w:r>
          </w:p>
        </w:tc>
        <w:tc>
          <w:tcPr>
            <w:tcW w:w="1680" w:type="dxa"/>
            <w:shd w:val="clear" w:color="auto" w:fill="auto"/>
            <w:tcMar>
              <w:top w:w="100" w:type="dxa"/>
              <w:left w:w="100" w:type="dxa"/>
              <w:bottom w:w="100" w:type="dxa"/>
              <w:right w:w="100" w:type="dxa"/>
            </w:tcMar>
          </w:tcPr>
          <w:p w14:paraId="1529D544" w14:textId="77777777" w:rsidR="00077324" w:rsidRPr="00586C9F" w:rsidRDefault="00077324">
            <w:pPr>
              <w:widowControl w:val="0"/>
              <w:rPr>
                <w:b/>
              </w:rPr>
            </w:pPr>
          </w:p>
        </w:tc>
      </w:tr>
    </w:tbl>
    <w:p w14:paraId="1529D546" w14:textId="77777777" w:rsidR="00077324" w:rsidRPr="00586C9F" w:rsidRDefault="00077324">
      <w:pPr>
        <w:rPr>
          <w:b/>
        </w:rPr>
      </w:pPr>
    </w:p>
    <w:p w14:paraId="1529D547" w14:textId="77777777" w:rsidR="00077324" w:rsidRPr="00586C9F" w:rsidRDefault="00FB5034">
      <w:pPr>
        <w:rPr>
          <w:b/>
        </w:rPr>
      </w:pPr>
      <w:r w:rsidRPr="00586C9F">
        <w:rPr>
          <w:b/>
        </w:rPr>
        <w:t>Program Requirement 5: Quality and Data</w:t>
      </w:r>
    </w:p>
    <w:p w14:paraId="1529D548" w14:textId="77777777" w:rsidR="00077324" w:rsidRPr="00586C9F" w:rsidRDefault="00077324"/>
    <w:p w14:paraId="1529D549" w14:textId="77777777" w:rsidR="00077324" w:rsidRPr="00586C9F" w:rsidRDefault="00FB5034">
      <w:r w:rsidRPr="00586C9F">
        <w:t>Please provide a narrative explaining your current ability to meet the Certification Criteria in Program Requirement 5. For each criterion, please address:</w:t>
      </w:r>
    </w:p>
    <w:p w14:paraId="1529D54A" w14:textId="77777777" w:rsidR="00077324" w:rsidRPr="00586C9F" w:rsidRDefault="00FB5034">
      <w:pPr>
        <w:numPr>
          <w:ilvl w:val="0"/>
          <w:numId w:val="7"/>
        </w:numPr>
      </w:pPr>
      <w:r w:rsidRPr="00586C9F">
        <w:t xml:space="preserve">If you currently meet the criterion, how are you doing so? </w:t>
      </w:r>
    </w:p>
    <w:p w14:paraId="1529D54B" w14:textId="77777777" w:rsidR="00077324" w:rsidRPr="00586C9F" w:rsidRDefault="00FB5034">
      <w:pPr>
        <w:numPr>
          <w:ilvl w:val="0"/>
          <w:numId w:val="7"/>
        </w:numPr>
      </w:pPr>
      <w:r w:rsidRPr="00586C9F">
        <w:t>If you are not currently able to meet the criterion, what would you need to do to meet the criterion by the anticipated Demonstration Program start date (7/1/24)? What type of support would you need?</w:t>
      </w:r>
    </w:p>
    <w:p w14:paraId="1529D54C" w14:textId="77777777" w:rsidR="00077324" w:rsidRPr="00586C9F" w:rsidRDefault="00FB5034">
      <w:pPr>
        <w:numPr>
          <w:ilvl w:val="0"/>
          <w:numId w:val="7"/>
        </w:numPr>
      </w:pPr>
      <w:r w:rsidRPr="00586C9F">
        <w:t>If you are exceeding the criterion requirements, what are you doing?</w:t>
      </w:r>
    </w:p>
    <w:p w14:paraId="1529D54D" w14:textId="77777777" w:rsidR="00077324" w:rsidRPr="00586C9F" w:rsidRDefault="00077324">
      <w:pPr>
        <w:rPr>
          <w:rFonts w:ascii="Times New Roman" w:eastAsia="Times New Roman" w:hAnsi="Times New Roman" w:cs="Times New Roman"/>
          <w:b/>
          <w:sz w:val="24"/>
          <w:szCs w:val="24"/>
        </w:rPr>
      </w:pPr>
    </w:p>
    <w:tbl>
      <w:tblPr>
        <w:tblStyle w:val="5"/>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54F" w14:textId="77777777" w:rsidTr="54C9192E">
        <w:tc>
          <w:tcPr>
            <w:tcW w:w="12990" w:type="dxa"/>
            <w:shd w:val="clear" w:color="auto" w:fill="FFFF99"/>
          </w:tcPr>
          <w:tbl>
            <w:tblPr>
              <w:tblStyle w:val="TableGrid"/>
              <w:tblW w:w="0" w:type="auto"/>
              <w:tblLayout w:type="fixed"/>
              <w:tblLook w:val="04A0" w:firstRow="1" w:lastRow="0" w:firstColumn="1" w:lastColumn="0" w:noHBand="0" w:noVBand="1"/>
            </w:tblPr>
            <w:tblGrid>
              <w:gridCol w:w="1675"/>
              <w:gridCol w:w="8820"/>
              <w:gridCol w:w="2269"/>
            </w:tblGrid>
            <w:tr w:rsidR="0015012D" w14:paraId="59D30DF6" w14:textId="77777777" w:rsidTr="00F61D5F">
              <w:tc>
                <w:tcPr>
                  <w:tcW w:w="1675" w:type="dxa"/>
                </w:tcPr>
                <w:p w14:paraId="3FB94071" w14:textId="5D1C6478" w:rsidR="0015012D" w:rsidRDefault="0015012D">
                  <w:pPr>
                    <w:widowControl w:val="0"/>
                    <w:rPr>
                      <w:b/>
                    </w:rPr>
                  </w:pPr>
                  <w:r>
                    <w:rPr>
                      <w:b/>
                    </w:rPr>
                    <w:t>Criterion</w:t>
                  </w:r>
                </w:p>
              </w:tc>
              <w:tc>
                <w:tcPr>
                  <w:tcW w:w="8820" w:type="dxa"/>
                </w:tcPr>
                <w:p w14:paraId="40E9FDE0" w14:textId="414C98C5" w:rsidR="0015012D" w:rsidRDefault="0015012D">
                  <w:pPr>
                    <w:widowControl w:val="0"/>
                    <w:rPr>
                      <w:b/>
                    </w:rPr>
                  </w:pPr>
                  <w:r>
                    <w:rPr>
                      <w:b/>
                    </w:rPr>
                    <w:t>Description</w:t>
                  </w:r>
                </w:p>
              </w:tc>
              <w:tc>
                <w:tcPr>
                  <w:tcW w:w="2269" w:type="dxa"/>
                </w:tcPr>
                <w:p w14:paraId="6BBD5782" w14:textId="59748361" w:rsidR="0015012D" w:rsidRDefault="0015012D">
                  <w:pPr>
                    <w:widowControl w:val="0"/>
                    <w:rPr>
                      <w:b/>
                    </w:rPr>
                  </w:pPr>
                  <w:r>
                    <w:rPr>
                      <w:b/>
                    </w:rPr>
                    <w:t>Evidence</w:t>
                  </w:r>
                </w:p>
              </w:tc>
            </w:tr>
            <w:tr w:rsidR="0015012D" w14:paraId="52097036" w14:textId="77777777" w:rsidTr="00F61D5F">
              <w:tc>
                <w:tcPr>
                  <w:tcW w:w="1675" w:type="dxa"/>
                </w:tcPr>
                <w:p w14:paraId="10CB7A66" w14:textId="17130515" w:rsidR="0015012D" w:rsidRDefault="00F61D5F">
                  <w:pPr>
                    <w:widowControl w:val="0"/>
                    <w:rPr>
                      <w:b/>
                    </w:rPr>
                  </w:pPr>
                  <w:r>
                    <w:rPr>
                      <w:b/>
                    </w:rPr>
                    <w:t>5.a.1</w:t>
                  </w:r>
                </w:p>
              </w:tc>
              <w:tc>
                <w:tcPr>
                  <w:tcW w:w="8820" w:type="dxa"/>
                </w:tcPr>
                <w:p w14:paraId="72181BAE" w14:textId="73BB1E49" w:rsidR="00217EED" w:rsidRPr="00217EED" w:rsidRDefault="00D15626" w:rsidP="00217EED">
                  <w:pPr>
                    <w:widowControl w:val="0"/>
                    <w:rPr>
                      <w:bCs/>
                    </w:rPr>
                  </w:pPr>
                  <w:r w:rsidRPr="00240FBF">
                    <w:rPr>
                      <w:bCs/>
                    </w:rPr>
                    <w:t>Oaklawn has th</w:t>
                  </w:r>
                  <w:r w:rsidR="00311443">
                    <w:rPr>
                      <w:bCs/>
                    </w:rPr>
                    <w:t>is</w:t>
                  </w:r>
                  <w:r w:rsidRPr="00240FBF">
                    <w:rPr>
                      <w:bCs/>
                    </w:rPr>
                    <w:t xml:space="preserve"> capacity</w:t>
                  </w:r>
                  <w:r w:rsidR="00FB6EDD" w:rsidRPr="00240FBF">
                    <w:rPr>
                      <w:bCs/>
                    </w:rPr>
                    <w:t xml:space="preserve"> </w:t>
                  </w:r>
                  <w:r w:rsidRPr="00240FBF">
                    <w:rPr>
                      <w:bCs/>
                    </w:rPr>
                    <w:t>and is currently</w:t>
                  </w:r>
                  <w:r w:rsidR="00FB6EDD" w:rsidRPr="00240FBF">
                    <w:rPr>
                      <w:bCs/>
                    </w:rPr>
                    <w:t xml:space="preserve"> </w:t>
                  </w:r>
                  <w:r w:rsidRPr="00240FBF">
                    <w:rPr>
                      <w:bCs/>
                    </w:rPr>
                    <w:t>collec</w:t>
                  </w:r>
                  <w:r w:rsidR="00B6702E" w:rsidRPr="00240FBF">
                    <w:rPr>
                      <w:bCs/>
                    </w:rPr>
                    <w:t xml:space="preserve">ting, reporting, tracking encounters, outcomes and quality data on all requirements that are </w:t>
                  </w:r>
                  <w:r w:rsidR="00FB6EDD" w:rsidRPr="00240FBF">
                    <w:rPr>
                      <w:bCs/>
                    </w:rPr>
                    <w:t>elaborated</w:t>
                  </w:r>
                  <w:r w:rsidR="00B6702E" w:rsidRPr="00240FBF">
                    <w:rPr>
                      <w:bCs/>
                    </w:rPr>
                    <w:t xml:space="preserve"> in</w:t>
                  </w:r>
                  <w:r w:rsidR="00FB6EDD" w:rsidRPr="00240FBF">
                    <w:rPr>
                      <w:bCs/>
                    </w:rPr>
                    <w:t xml:space="preserve"> criterion 5.a.1 and Attachment F.</w:t>
                  </w:r>
                  <w:r w:rsidR="00A77E8B" w:rsidRPr="00240FBF">
                    <w:rPr>
                      <w:bCs/>
                    </w:rPr>
                    <w:t xml:space="preserve"> As outlined in 3.b.1</w:t>
                  </w:r>
                  <w:r w:rsidR="00996001">
                    <w:rPr>
                      <w:bCs/>
                    </w:rPr>
                    <w:t>,</w:t>
                  </w:r>
                  <w:r w:rsidR="00240FBF">
                    <w:rPr>
                      <w:bCs/>
                    </w:rPr>
                    <w:t xml:space="preserve"> our EHR is </w:t>
                  </w:r>
                  <w:r w:rsidR="005F125B">
                    <w:rPr>
                      <w:bCs/>
                      <w:lang w:val="en-US"/>
                    </w:rPr>
                    <w:t xml:space="preserve">has </w:t>
                  </w:r>
                  <w:r w:rsidR="00217EED" w:rsidRPr="00217EED">
                    <w:rPr>
                      <w:bCs/>
                      <w:lang w:val="en-US"/>
                    </w:rPr>
                    <w:t xml:space="preserve">the ability to capture intake, assessment, and reassessment information, along with demographic information, diagnoses, and a record </w:t>
                  </w:r>
                  <w:r w:rsidR="009D1D63" w:rsidRPr="00217EED">
                    <w:rPr>
                      <w:bCs/>
                      <w:lang w:val="en-US"/>
                    </w:rPr>
                    <w:t>of medications</w:t>
                  </w:r>
                  <w:r w:rsidR="00EB21C6">
                    <w:rPr>
                      <w:bCs/>
                      <w:lang w:val="en-US"/>
                    </w:rPr>
                    <w:t>.</w:t>
                  </w:r>
                  <w:r w:rsidR="00217EED" w:rsidRPr="00217EED">
                    <w:rPr>
                      <w:bCs/>
                      <w:lang w:val="en-US"/>
                    </w:rPr>
                    <w:t xml:space="preserve"> Oaklawn is able to track and report on the </w:t>
                  </w:r>
                  <w:r w:rsidR="00217EED" w:rsidRPr="00217EED">
                    <w:rPr>
                      <w:bCs/>
                      <w:lang w:val="en-US"/>
                    </w:rPr>
                    <w:lastRenderedPageBreak/>
                    <w:t>following with this EHR system:</w:t>
                  </w:r>
                </w:p>
                <w:p w14:paraId="21EAE244" w14:textId="77777777" w:rsidR="00217EED" w:rsidRPr="00217EED" w:rsidRDefault="00217EED" w:rsidP="00217EED">
                  <w:pPr>
                    <w:widowControl w:val="0"/>
                    <w:rPr>
                      <w:bCs/>
                      <w:lang w:val="en-US"/>
                    </w:rPr>
                  </w:pPr>
                </w:p>
                <w:p w14:paraId="4AF70E83" w14:textId="77777777" w:rsidR="00217EED" w:rsidRPr="00217EED" w:rsidRDefault="00217EED" w:rsidP="001434B1">
                  <w:pPr>
                    <w:widowControl w:val="0"/>
                    <w:numPr>
                      <w:ilvl w:val="0"/>
                      <w:numId w:val="47"/>
                    </w:numPr>
                    <w:rPr>
                      <w:bCs/>
                      <w:lang w:val="en-US"/>
                    </w:rPr>
                  </w:pPr>
                  <w:r w:rsidRPr="00217EED">
                    <w:rPr>
                      <w:bCs/>
                      <w:lang w:val="en-US"/>
                    </w:rPr>
                    <w:t xml:space="preserve">Capture client demographics, such as age, sex, race/ethnicity, insurance status, preferred language, and preferences for communication </w:t>
                  </w:r>
                </w:p>
                <w:p w14:paraId="02F4A032" w14:textId="77777777" w:rsidR="00217EED" w:rsidRPr="00217EED" w:rsidRDefault="00217EED" w:rsidP="001434B1">
                  <w:pPr>
                    <w:widowControl w:val="0"/>
                    <w:numPr>
                      <w:ilvl w:val="0"/>
                      <w:numId w:val="47"/>
                    </w:numPr>
                    <w:rPr>
                      <w:bCs/>
                      <w:lang w:val="en-US"/>
                    </w:rPr>
                  </w:pPr>
                  <w:r w:rsidRPr="00217EED">
                    <w:rPr>
                      <w:bCs/>
                      <w:lang w:val="en-US"/>
                    </w:rPr>
                    <w:t>Provide clinical decision support, such as checking medication contraindications</w:t>
                  </w:r>
                </w:p>
                <w:p w14:paraId="7DB24127" w14:textId="61AFD07C" w:rsidR="00217EED" w:rsidRPr="00217EED" w:rsidRDefault="00217EED" w:rsidP="001434B1">
                  <w:pPr>
                    <w:widowControl w:val="0"/>
                    <w:numPr>
                      <w:ilvl w:val="0"/>
                      <w:numId w:val="47"/>
                    </w:numPr>
                    <w:rPr>
                      <w:bCs/>
                      <w:lang w:val="en-US"/>
                    </w:rPr>
                  </w:pPr>
                  <w:r w:rsidRPr="00217EED">
                    <w:rPr>
                      <w:bCs/>
                      <w:lang w:val="en-US"/>
                    </w:rPr>
                    <w:t xml:space="preserve">Electronically transmit prescriptions to the pharmacy </w:t>
                  </w:r>
                </w:p>
                <w:p w14:paraId="3A7A6EB4" w14:textId="77777777" w:rsidR="00217EED" w:rsidRPr="00217EED" w:rsidRDefault="00217EED" w:rsidP="001434B1">
                  <w:pPr>
                    <w:widowControl w:val="0"/>
                    <w:numPr>
                      <w:ilvl w:val="1"/>
                      <w:numId w:val="47"/>
                    </w:numPr>
                    <w:rPr>
                      <w:bCs/>
                      <w:lang w:val="en-US"/>
                    </w:rPr>
                  </w:pPr>
                  <w:r w:rsidRPr="00217EED">
                    <w:rPr>
                      <w:bCs/>
                      <w:lang w:val="en-US"/>
                    </w:rPr>
                    <w:t xml:space="preserve">Oaklawn electronically transmits prescriptions to local pharmacies through Dr.First. </w:t>
                  </w:r>
                </w:p>
                <w:p w14:paraId="05F5D1C6" w14:textId="77777777" w:rsidR="00217EED" w:rsidRPr="00217EED" w:rsidRDefault="00217EED" w:rsidP="001434B1">
                  <w:pPr>
                    <w:widowControl w:val="0"/>
                    <w:numPr>
                      <w:ilvl w:val="0"/>
                      <w:numId w:val="47"/>
                    </w:numPr>
                    <w:rPr>
                      <w:bCs/>
                      <w:lang w:val="en-US"/>
                    </w:rPr>
                  </w:pPr>
                  <w:r w:rsidRPr="00217EED">
                    <w:rPr>
                      <w:bCs/>
                      <w:lang w:val="en-US"/>
                    </w:rPr>
                    <w:t>Enable clients to view, download, or transmit their health information in a timely manner</w:t>
                  </w:r>
                </w:p>
                <w:p w14:paraId="427D5F5D" w14:textId="77777777" w:rsidR="00217EED" w:rsidRPr="00217EED" w:rsidRDefault="00217EED" w:rsidP="001434B1">
                  <w:pPr>
                    <w:widowControl w:val="0"/>
                    <w:numPr>
                      <w:ilvl w:val="0"/>
                      <w:numId w:val="47"/>
                    </w:numPr>
                    <w:rPr>
                      <w:bCs/>
                      <w:lang w:val="en-US"/>
                    </w:rPr>
                  </w:pPr>
                  <w:r w:rsidRPr="00217EED">
                    <w:rPr>
                      <w:bCs/>
                      <w:lang w:val="en-US"/>
                    </w:rPr>
                    <w:t>Send and receive summary of care records and transitions of care data (i.e., admissions, discharge, and transfer (ADT) feeds)</w:t>
                  </w:r>
                </w:p>
                <w:p w14:paraId="5EC042BB" w14:textId="77777777" w:rsidR="00217EED" w:rsidRPr="00217EED" w:rsidRDefault="00217EED" w:rsidP="001434B1">
                  <w:pPr>
                    <w:widowControl w:val="0"/>
                    <w:numPr>
                      <w:ilvl w:val="0"/>
                      <w:numId w:val="47"/>
                    </w:numPr>
                    <w:rPr>
                      <w:bCs/>
                      <w:lang w:val="en-US"/>
                    </w:rPr>
                  </w:pPr>
                  <w:r w:rsidRPr="00217EED">
                    <w:rPr>
                      <w:bCs/>
                      <w:lang w:val="en-US"/>
                    </w:rPr>
                    <w:t>Manage referrals, including electronic outbound referrals and summaries of care sent to external providers, and auto-completion of referral when data returned</w:t>
                  </w:r>
                </w:p>
                <w:p w14:paraId="10CCF8DF" w14:textId="77777777" w:rsidR="00217EED" w:rsidRPr="00217EED" w:rsidRDefault="00217EED" w:rsidP="001434B1">
                  <w:pPr>
                    <w:widowControl w:val="0"/>
                    <w:numPr>
                      <w:ilvl w:val="0"/>
                      <w:numId w:val="47"/>
                    </w:numPr>
                    <w:rPr>
                      <w:bCs/>
                      <w:lang w:val="en-US"/>
                    </w:rPr>
                  </w:pPr>
                  <w:r w:rsidRPr="00217EED">
                    <w:rPr>
                      <w:bCs/>
                      <w:lang w:val="en-US"/>
                    </w:rPr>
                    <w:t>Communicate with clients via patient portal (e.g., secure messaging and texting, automated appointment reminders)</w:t>
                  </w:r>
                </w:p>
                <w:p w14:paraId="22743CEF" w14:textId="1043F3FC" w:rsidR="00217EED" w:rsidRPr="00217EED" w:rsidRDefault="00217EED" w:rsidP="001434B1">
                  <w:pPr>
                    <w:widowControl w:val="0"/>
                    <w:numPr>
                      <w:ilvl w:val="1"/>
                      <w:numId w:val="47"/>
                    </w:numPr>
                    <w:rPr>
                      <w:bCs/>
                      <w:lang w:val="en-US"/>
                    </w:rPr>
                  </w:pPr>
                  <w:r w:rsidRPr="00217EED">
                    <w:rPr>
                      <w:bCs/>
                      <w:lang w:val="en-US"/>
                    </w:rPr>
                    <w:t xml:space="preserve">Oaklawn’s uses Updox as our </w:t>
                  </w:r>
                  <w:r w:rsidR="007D4D1A" w:rsidRPr="00217EED">
                    <w:rPr>
                      <w:bCs/>
                      <w:lang w:val="en-US"/>
                    </w:rPr>
                    <w:t>web-based</w:t>
                  </w:r>
                  <w:r w:rsidRPr="00217EED">
                    <w:rPr>
                      <w:bCs/>
                      <w:lang w:val="en-US"/>
                    </w:rPr>
                    <w:t xml:space="preserve"> patient portal</w:t>
                  </w:r>
                </w:p>
                <w:p w14:paraId="60525FF5" w14:textId="18EC49FE" w:rsidR="00217EED" w:rsidRPr="00217EED" w:rsidRDefault="00217EED" w:rsidP="001434B1">
                  <w:pPr>
                    <w:widowControl w:val="0"/>
                    <w:numPr>
                      <w:ilvl w:val="0"/>
                      <w:numId w:val="47"/>
                    </w:numPr>
                    <w:rPr>
                      <w:bCs/>
                      <w:lang w:val="en-US"/>
                    </w:rPr>
                  </w:pPr>
                  <w:r w:rsidRPr="00217EED">
                    <w:rPr>
                      <w:bCs/>
                      <w:lang w:val="en-US"/>
                    </w:rPr>
                    <w:t>Generate plan</w:t>
                  </w:r>
                  <w:r w:rsidR="00C00382">
                    <w:rPr>
                      <w:bCs/>
                      <w:lang w:val="en-US"/>
                    </w:rPr>
                    <w:t>s</w:t>
                  </w:r>
                  <w:r w:rsidRPr="00217EED">
                    <w:rPr>
                      <w:bCs/>
                      <w:lang w:val="en-US"/>
                    </w:rPr>
                    <w:t xml:space="preserve"> of care that enables contributions from a multi-disciplinary care team</w:t>
                  </w:r>
                </w:p>
                <w:p w14:paraId="5338309D" w14:textId="77777777" w:rsidR="00217EED" w:rsidRPr="00217EED" w:rsidRDefault="00217EED" w:rsidP="001434B1">
                  <w:pPr>
                    <w:widowControl w:val="0"/>
                    <w:numPr>
                      <w:ilvl w:val="0"/>
                      <w:numId w:val="47"/>
                    </w:numPr>
                    <w:rPr>
                      <w:bCs/>
                      <w:lang w:val="en-US"/>
                    </w:rPr>
                  </w:pPr>
                  <w:r w:rsidRPr="00217EED">
                    <w:rPr>
                      <w:bCs/>
                      <w:lang w:val="en-US"/>
                    </w:rPr>
                    <w:t>Document screening for behavioral health concerns such as depression, anxiety, trauma, intimate partner violence, and substance use</w:t>
                  </w:r>
                </w:p>
                <w:p w14:paraId="2DADE57B" w14:textId="77777777" w:rsidR="00217EED" w:rsidRPr="00217EED" w:rsidRDefault="00217EED" w:rsidP="001434B1">
                  <w:pPr>
                    <w:widowControl w:val="0"/>
                    <w:numPr>
                      <w:ilvl w:val="0"/>
                      <w:numId w:val="47"/>
                    </w:numPr>
                    <w:rPr>
                      <w:bCs/>
                      <w:lang w:val="en-US"/>
                    </w:rPr>
                  </w:pPr>
                  <w:r w:rsidRPr="00217EED">
                    <w:rPr>
                      <w:bCs/>
                      <w:lang w:val="en-US"/>
                    </w:rPr>
                    <w:t>Document client income and calculate sliding fee scale</w:t>
                  </w:r>
                </w:p>
                <w:p w14:paraId="03496F7C" w14:textId="77777777" w:rsidR="00217EED" w:rsidRPr="00217EED" w:rsidRDefault="00217EED" w:rsidP="001434B1">
                  <w:pPr>
                    <w:widowControl w:val="0"/>
                    <w:numPr>
                      <w:ilvl w:val="0"/>
                      <w:numId w:val="47"/>
                    </w:numPr>
                    <w:rPr>
                      <w:bCs/>
                      <w:lang w:val="en-US"/>
                    </w:rPr>
                  </w:pPr>
                  <w:r w:rsidRPr="00217EED">
                    <w:rPr>
                      <w:bCs/>
                      <w:lang w:val="en-US"/>
                    </w:rPr>
                    <w:t>Manage staffing and work schedules (e.g., provider caseloads, on-call shifts, staffing gaps, etc.)</w:t>
                  </w:r>
                </w:p>
                <w:p w14:paraId="3346ACAF" w14:textId="77777777" w:rsidR="00217EED" w:rsidRPr="00217EED" w:rsidRDefault="00217EED" w:rsidP="001434B1">
                  <w:pPr>
                    <w:widowControl w:val="0"/>
                    <w:numPr>
                      <w:ilvl w:val="0"/>
                      <w:numId w:val="47"/>
                    </w:numPr>
                    <w:rPr>
                      <w:bCs/>
                      <w:lang w:val="en-US"/>
                    </w:rPr>
                  </w:pPr>
                  <w:r w:rsidRPr="00217EED">
                    <w:rPr>
                      <w:bCs/>
                      <w:lang w:val="en-US"/>
                    </w:rPr>
                    <w:t>Track client appointments, access to and use of services (e.g., waitlists, average time to access services, etc.)</w:t>
                  </w:r>
                </w:p>
                <w:p w14:paraId="395B77BD" w14:textId="488C441B" w:rsidR="00217EED" w:rsidRDefault="00AF6077" w:rsidP="001434B1">
                  <w:pPr>
                    <w:widowControl w:val="0"/>
                    <w:numPr>
                      <w:ilvl w:val="0"/>
                      <w:numId w:val="47"/>
                    </w:numPr>
                    <w:rPr>
                      <w:bCs/>
                      <w:lang w:val="en-US"/>
                    </w:rPr>
                  </w:pPr>
                  <w:r>
                    <w:rPr>
                      <w:bCs/>
                      <w:lang w:val="en-US"/>
                    </w:rPr>
                    <w:t>If</w:t>
                  </w:r>
                  <w:r w:rsidR="00217EED" w:rsidRPr="00217EED">
                    <w:rPr>
                      <w:bCs/>
                      <w:lang w:val="en-US"/>
                    </w:rPr>
                    <w:t xml:space="preserve"> telehealth services</w:t>
                  </w:r>
                  <w:r>
                    <w:rPr>
                      <w:bCs/>
                      <w:lang w:val="en-US"/>
                    </w:rPr>
                    <w:t xml:space="preserve"> were provided</w:t>
                  </w:r>
                </w:p>
                <w:p w14:paraId="33A438A7" w14:textId="77777777" w:rsidR="00DE652B" w:rsidRDefault="00DE652B" w:rsidP="00BF2D9E">
                  <w:pPr>
                    <w:widowControl w:val="0"/>
                    <w:rPr>
                      <w:bCs/>
                      <w:lang w:val="en-US"/>
                    </w:rPr>
                  </w:pPr>
                </w:p>
                <w:p w14:paraId="249C30BE" w14:textId="0E69A0D2" w:rsidR="00DE652B" w:rsidRPr="00217EED" w:rsidRDefault="00DE652B" w:rsidP="00BF2D9E">
                  <w:pPr>
                    <w:widowControl w:val="0"/>
                    <w:rPr>
                      <w:bCs/>
                      <w:lang w:val="en-US"/>
                    </w:rPr>
                  </w:pPr>
                  <w:r>
                    <w:rPr>
                      <w:bCs/>
                      <w:lang w:val="en-US"/>
                    </w:rPr>
                    <w:t>Oaklawn is prepared to share with the State of Indiana all data collection and reporting requirements.</w:t>
                  </w:r>
                </w:p>
                <w:p w14:paraId="69236156" w14:textId="086166C7" w:rsidR="00FB6EDD" w:rsidRDefault="00FB6EDD">
                  <w:pPr>
                    <w:widowControl w:val="0"/>
                    <w:rPr>
                      <w:b/>
                    </w:rPr>
                  </w:pPr>
                </w:p>
              </w:tc>
              <w:tc>
                <w:tcPr>
                  <w:tcW w:w="2269" w:type="dxa"/>
                </w:tcPr>
                <w:p w14:paraId="42E19068" w14:textId="77777777" w:rsidR="0015012D" w:rsidRDefault="00EA7234">
                  <w:pPr>
                    <w:widowControl w:val="0"/>
                    <w:rPr>
                      <w:bCs/>
                    </w:rPr>
                  </w:pPr>
                  <w:r w:rsidRPr="006747AB">
                    <w:rPr>
                      <w:bCs/>
                    </w:rPr>
                    <w:lastRenderedPageBreak/>
                    <w:t>Carelogic Reports</w:t>
                  </w:r>
                </w:p>
                <w:p w14:paraId="25D33A27" w14:textId="77777777" w:rsidR="00DD3A15" w:rsidRDefault="00DD3A15">
                  <w:pPr>
                    <w:widowControl w:val="0"/>
                    <w:rPr>
                      <w:bCs/>
                    </w:rPr>
                  </w:pPr>
                </w:p>
                <w:p w14:paraId="7BB5BCBB" w14:textId="77777777" w:rsidR="00DD3A15" w:rsidRDefault="00DD3A15">
                  <w:pPr>
                    <w:widowControl w:val="0"/>
                    <w:rPr>
                      <w:bCs/>
                    </w:rPr>
                  </w:pPr>
                  <w:r>
                    <w:rPr>
                      <w:bCs/>
                    </w:rPr>
                    <w:t>HI 463 Patient Portal</w:t>
                  </w:r>
                </w:p>
                <w:p w14:paraId="1FBECCE2" w14:textId="77777777" w:rsidR="00DD3A15" w:rsidRDefault="00DD3A15">
                  <w:pPr>
                    <w:widowControl w:val="0"/>
                    <w:rPr>
                      <w:bCs/>
                    </w:rPr>
                  </w:pPr>
                </w:p>
                <w:p w14:paraId="0D5A089F" w14:textId="04911088" w:rsidR="0015012D" w:rsidRPr="006747AB" w:rsidRDefault="0015012D">
                  <w:pPr>
                    <w:widowControl w:val="0"/>
                    <w:rPr>
                      <w:bCs/>
                    </w:rPr>
                  </w:pPr>
                </w:p>
              </w:tc>
            </w:tr>
            <w:tr w:rsidR="0015012D" w14:paraId="7A149A5E" w14:textId="77777777" w:rsidTr="00F61D5F">
              <w:tc>
                <w:tcPr>
                  <w:tcW w:w="1675" w:type="dxa"/>
                </w:tcPr>
                <w:p w14:paraId="4F22A726" w14:textId="31EBDF72" w:rsidR="0015012D" w:rsidRDefault="00F61D5F">
                  <w:pPr>
                    <w:widowControl w:val="0"/>
                    <w:rPr>
                      <w:b/>
                    </w:rPr>
                  </w:pPr>
                  <w:r>
                    <w:rPr>
                      <w:b/>
                    </w:rPr>
                    <w:t>5.a.2</w:t>
                  </w:r>
                </w:p>
              </w:tc>
              <w:tc>
                <w:tcPr>
                  <w:tcW w:w="8820" w:type="dxa"/>
                </w:tcPr>
                <w:p w14:paraId="5A74A371" w14:textId="3BF491F6" w:rsidR="0015012D" w:rsidRDefault="72E0C7B0" w:rsidP="59CE2AD8">
                  <w:pPr>
                    <w:widowControl w:val="0"/>
                  </w:pPr>
                  <w:r>
                    <w:t>Oaklawn’s Continuum of Care – CCBHC document outlines that Oaklawn will collect, report, and track</w:t>
                  </w:r>
                  <w:r w:rsidR="049199C6">
                    <w:t xml:space="preserve"> encounter, outcome, and quality data consistent with SAMHSA/DMHA requirements</w:t>
                  </w:r>
                  <w:r w:rsidR="68AB5372">
                    <w:t xml:space="preserve">. </w:t>
                  </w:r>
                  <w:r w:rsidR="049199C6">
                    <w:t xml:space="preserve">Oaklawn </w:t>
                  </w:r>
                  <w:r w:rsidR="1BFDBD28">
                    <w:t>has experience</w:t>
                  </w:r>
                  <w:r w:rsidR="049199C6">
                    <w:t xml:space="preserve"> report</w:t>
                  </w:r>
                  <w:r w:rsidR="783ED22E">
                    <w:t>ing</w:t>
                  </w:r>
                  <w:r w:rsidR="049199C6">
                    <w:t xml:space="preserve"> </w:t>
                  </w:r>
                  <w:r w:rsidR="488E3A0F">
                    <w:t>required data for a CCBHC-E grant to SAMHSA and will work with the State on data reporting processes for any additional data collection and reporting r</w:t>
                  </w:r>
                  <w:r w:rsidR="45A23AAA">
                    <w:t>equested</w:t>
                  </w:r>
                  <w:r w:rsidR="488E3A0F">
                    <w:t xml:space="preserve">. </w:t>
                  </w:r>
                  <w:r w:rsidR="0A51A680">
                    <w:t xml:space="preserve">Oaklawn participates in the </w:t>
                  </w:r>
                  <w:r w:rsidR="6EA7DC99">
                    <w:t xml:space="preserve">Indiana Council </w:t>
                  </w:r>
                  <w:r w:rsidR="6EA7DC99">
                    <w:lastRenderedPageBreak/>
                    <w:t xml:space="preserve">Data Analytics Committee and has put processes into place in order to </w:t>
                  </w:r>
                  <w:r w:rsidR="5A152E27">
                    <w:t xml:space="preserve">report the new data requested (date of </w:t>
                  </w:r>
                  <w:r w:rsidR="2758786F">
                    <w:t xml:space="preserve">first contact, date of first appointment offered, PHQ9, A1c). Oaklawn </w:t>
                  </w:r>
                  <w:r w:rsidR="05C3B465">
                    <w:t xml:space="preserve">will continue to improve data collection and reporting processes to increase compliance and efficiency. </w:t>
                  </w:r>
                </w:p>
                <w:p w14:paraId="12CB393D" w14:textId="1C6CADA1" w:rsidR="0015012D" w:rsidRDefault="0015012D" w:rsidP="3A14D3D4">
                  <w:pPr>
                    <w:widowControl w:val="0"/>
                  </w:pPr>
                </w:p>
                <w:p w14:paraId="7F734D58" w14:textId="6EEE9372" w:rsidR="0015012D" w:rsidRDefault="00954527">
                  <w:pPr>
                    <w:widowControl w:val="0"/>
                  </w:pPr>
                  <w:r>
                    <w:t>Please see Attachment F</w:t>
                  </w:r>
                  <w:r w:rsidR="00853AB7">
                    <w:t>:Quality Metrics for more information.</w:t>
                  </w:r>
                </w:p>
              </w:tc>
              <w:tc>
                <w:tcPr>
                  <w:tcW w:w="2269" w:type="dxa"/>
                </w:tcPr>
                <w:p w14:paraId="056B226E" w14:textId="5B0F3F9D" w:rsidR="0015012D" w:rsidRDefault="00EB4DD8">
                  <w:pPr>
                    <w:widowControl w:val="0"/>
                    <w:rPr>
                      <w:b/>
                    </w:rPr>
                  </w:pPr>
                  <w:r>
                    <w:lastRenderedPageBreak/>
                    <w:t xml:space="preserve">Oaklawn’s </w:t>
                  </w:r>
                  <w:r w:rsidR="72E0C7B0">
                    <w:t xml:space="preserve">Continuum of Care – CCBHC </w:t>
                  </w:r>
                </w:p>
              </w:tc>
            </w:tr>
            <w:tr w:rsidR="0015012D" w14:paraId="4E62B4AD" w14:textId="77777777" w:rsidTr="00F61D5F">
              <w:tc>
                <w:tcPr>
                  <w:tcW w:w="1675" w:type="dxa"/>
                </w:tcPr>
                <w:p w14:paraId="03730223" w14:textId="5E61FA4C" w:rsidR="0015012D" w:rsidRDefault="00F61D5F">
                  <w:pPr>
                    <w:widowControl w:val="0"/>
                    <w:rPr>
                      <w:b/>
                    </w:rPr>
                  </w:pPr>
                  <w:r>
                    <w:rPr>
                      <w:b/>
                    </w:rPr>
                    <w:t>5.a.3</w:t>
                  </w:r>
                </w:p>
              </w:tc>
              <w:tc>
                <w:tcPr>
                  <w:tcW w:w="8820" w:type="dxa"/>
                </w:tcPr>
                <w:p w14:paraId="6E25A119" w14:textId="7D85B1D8" w:rsidR="0015012D" w:rsidRPr="00353394" w:rsidRDefault="00DE69B7">
                  <w:pPr>
                    <w:widowControl w:val="0"/>
                  </w:pPr>
                  <w:r>
                    <w:rPr>
                      <w:bCs/>
                    </w:rPr>
                    <w:t xml:space="preserve">If selected, Oaklawn will comply and submit all data </w:t>
                  </w:r>
                  <w:r w:rsidR="00A87CB1">
                    <w:rPr>
                      <w:bCs/>
                    </w:rPr>
                    <w:t>to CMS through T-MSIS</w:t>
                  </w:r>
                  <w:r w:rsidR="006353F1">
                    <w:rPr>
                      <w:bCs/>
                    </w:rPr>
                    <w:t>.  Oaklawn’s Medicaid claims</w:t>
                  </w:r>
                  <w:r w:rsidR="00A03762">
                    <w:rPr>
                      <w:bCs/>
                    </w:rPr>
                    <w:t xml:space="preserve"> contain all of the required </w:t>
                  </w:r>
                  <w:r w:rsidR="00C15099">
                    <w:rPr>
                      <w:bCs/>
                    </w:rPr>
                    <w:t xml:space="preserve">criteria.  </w:t>
                  </w:r>
                </w:p>
              </w:tc>
              <w:tc>
                <w:tcPr>
                  <w:tcW w:w="2269" w:type="dxa"/>
                </w:tcPr>
                <w:p w14:paraId="34A2389D" w14:textId="77777777" w:rsidR="0015012D" w:rsidRDefault="0015012D">
                  <w:pPr>
                    <w:widowControl w:val="0"/>
                    <w:rPr>
                      <w:b/>
                    </w:rPr>
                  </w:pPr>
                </w:p>
              </w:tc>
            </w:tr>
            <w:tr w:rsidR="0015012D" w14:paraId="20A271AD" w14:textId="77777777" w:rsidTr="00F61D5F">
              <w:tc>
                <w:tcPr>
                  <w:tcW w:w="1675" w:type="dxa"/>
                </w:tcPr>
                <w:p w14:paraId="46126EB1" w14:textId="63702E46" w:rsidR="0015012D" w:rsidRDefault="00F61D5F">
                  <w:pPr>
                    <w:widowControl w:val="0"/>
                    <w:rPr>
                      <w:b/>
                    </w:rPr>
                  </w:pPr>
                  <w:r>
                    <w:rPr>
                      <w:b/>
                    </w:rPr>
                    <w:t>5.a.4</w:t>
                  </w:r>
                </w:p>
              </w:tc>
              <w:tc>
                <w:tcPr>
                  <w:tcW w:w="8820" w:type="dxa"/>
                </w:tcPr>
                <w:p w14:paraId="5AEF7B8A" w14:textId="62C4EBC9" w:rsidR="0015012D" w:rsidRDefault="00C64C0A">
                  <w:pPr>
                    <w:widowControl w:val="0"/>
                    <w:rPr>
                      <w:bCs/>
                    </w:rPr>
                  </w:pPr>
                  <w:r>
                    <w:rPr>
                      <w:bCs/>
                    </w:rPr>
                    <w:t>Oaklawn understands this criteri</w:t>
                  </w:r>
                  <w:r w:rsidR="009F6F74">
                    <w:rPr>
                      <w:bCs/>
                    </w:rPr>
                    <w:t>on</w:t>
                  </w:r>
                  <w:r>
                    <w:rPr>
                      <w:bCs/>
                    </w:rPr>
                    <w:t xml:space="preserve"> and will comply. Oaklawn has current experience completing and </w:t>
                  </w:r>
                  <w:r w:rsidR="002F3F40">
                    <w:rPr>
                      <w:bCs/>
                    </w:rPr>
                    <w:t>submitting</w:t>
                  </w:r>
                  <w:r>
                    <w:rPr>
                      <w:bCs/>
                    </w:rPr>
                    <w:t xml:space="preserve"> cost reports for the residential facility that Oaklawn operates and </w:t>
                  </w:r>
                  <w:r w:rsidR="00C469C7">
                    <w:rPr>
                      <w:bCs/>
                    </w:rPr>
                    <w:t xml:space="preserve">will use this experience to </w:t>
                  </w:r>
                  <w:r w:rsidR="002F74FC">
                    <w:rPr>
                      <w:bCs/>
                    </w:rPr>
                    <w:t xml:space="preserve">submit </w:t>
                  </w:r>
                  <w:r w:rsidR="004C3DCA">
                    <w:rPr>
                      <w:bCs/>
                    </w:rPr>
                    <w:t xml:space="preserve">annual </w:t>
                  </w:r>
                  <w:r w:rsidR="00E33078">
                    <w:rPr>
                      <w:bCs/>
                    </w:rPr>
                    <w:t xml:space="preserve">cost reports </w:t>
                  </w:r>
                  <w:r w:rsidR="006C4AF0">
                    <w:rPr>
                      <w:bCs/>
                    </w:rPr>
                    <w:t xml:space="preserve">with supporting data </w:t>
                  </w:r>
                  <w:r w:rsidR="00E33078">
                    <w:rPr>
                      <w:bCs/>
                    </w:rPr>
                    <w:t xml:space="preserve">for CCBHC.  </w:t>
                  </w:r>
                </w:p>
                <w:p w14:paraId="2740BBC6" w14:textId="77777777" w:rsidR="00697153" w:rsidRDefault="00697153">
                  <w:pPr>
                    <w:widowControl w:val="0"/>
                    <w:rPr>
                      <w:bCs/>
                    </w:rPr>
                  </w:pPr>
                </w:p>
                <w:p w14:paraId="4C2D59E3" w14:textId="020B50D9" w:rsidR="00697153" w:rsidRPr="00C64C0A" w:rsidRDefault="00007877">
                  <w:pPr>
                    <w:widowControl w:val="0"/>
                    <w:rPr>
                      <w:bCs/>
                    </w:rPr>
                  </w:pPr>
                  <w:r>
                    <w:rPr>
                      <w:bCs/>
                    </w:rPr>
                    <w:t xml:space="preserve">If selected for the Section 223 Demonstration Program, </w:t>
                  </w:r>
                  <w:r w:rsidR="00697153">
                    <w:rPr>
                      <w:bCs/>
                    </w:rPr>
                    <w:t>Oaklawn will work with the State</w:t>
                  </w:r>
                  <w:r>
                    <w:rPr>
                      <w:bCs/>
                    </w:rPr>
                    <w:t xml:space="preserve"> to become certified/designated to receive payment using the CCBHC PPS.</w:t>
                  </w:r>
                </w:p>
              </w:tc>
              <w:tc>
                <w:tcPr>
                  <w:tcW w:w="2269" w:type="dxa"/>
                </w:tcPr>
                <w:p w14:paraId="02DE2E4A" w14:textId="77777777" w:rsidR="0015012D" w:rsidRDefault="0015012D">
                  <w:pPr>
                    <w:widowControl w:val="0"/>
                    <w:rPr>
                      <w:b/>
                    </w:rPr>
                  </w:pPr>
                </w:p>
              </w:tc>
            </w:tr>
            <w:tr w:rsidR="0015012D" w14:paraId="702040E8" w14:textId="77777777" w:rsidTr="00F61D5F">
              <w:tc>
                <w:tcPr>
                  <w:tcW w:w="1675" w:type="dxa"/>
                </w:tcPr>
                <w:p w14:paraId="3BBA424A" w14:textId="22EBE23B" w:rsidR="0015012D" w:rsidRDefault="00F61D5F">
                  <w:pPr>
                    <w:widowControl w:val="0"/>
                    <w:rPr>
                      <w:b/>
                    </w:rPr>
                  </w:pPr>
                  <w:r>
                    <w:rPr>
                      <w:b/>
                    </w:rPr>
                    <w:t>5.b.1</w:t>
                  </w:r>
                </w:p>
              </w:tc>
              <w:tc>
                <w:tcPr>
                  <w:tcW w:w="8820" w:type="dxa"/>
                </w:tcPr>
                <w:p w14:paraId="185E91F3" w14:textId="70FFAEB1" w:rsidR="00F40797" w:rsidRDefault="007C524E">
                  <w:pPr>
                    <w:widowControl w:val="0"/>
                    <w:rPr>
                      <w:bCs/>
                    </w:rPr>
                  </w:pPr>
                  <w:r w:rsidRPr="003E3F1F">
                    <w:rPr>
                      <w:bCs/>
                    </w:rPr>
                    <w:t xml:space="preserve">Oaklawn’s </w:t>
                  </w:r>
                  <w:r w:rsidR="00B25247" w:rsidRPr="003E3F1F">
                    <w:rPr>
                      <w:bCs/>
                    </w:rPr>
                    <w:t>Continuous Quality Improvement plan</w:t>
                  </w:r>
                  <w:r w:rsidR="005B3D26" w:rsidRPr="003E3F1F">
                    <w:rPr>
                      <w:bCs/>
                    </w:rPr>
                    <w:t xml:space="preserve"> (Performance Improvement-Quality Assurance Plan) </w:t>
                  </w:r>
                  <w:r w:rsidR="005A3829" w:rsidRPr="003E3F1F">
                    <w:rPr>
                      <w:bCs/>
                    </w:rPr>
                    <w:t xml:space="preserve">is overseen by Oaklawn’s Board of Directors </w:t>
                  </w:r>
                  <w:r w:rsidR="00FE0691" w:rsidRPr="003E3F1F">
                    <w:rPr>
                      <w:bCs/>
                    </w:rPr>
                    <w:t xml:space="preserve">to ensure that it reflects the </w:t>
                  </w:r>
                  <w:r w:rsidR="009B6AAC" w:rsidRPr="003E3F1F">
                    <w:rPr>
                      <w:bCs/>
                    </w:rPr>
                    <w:t>organization’s</w:t>
                  </w:r>
                  <w:r w:rsidR="00FE0691" w:rsidRPr="003E3F1F">
                    <w:rPr>
                      <w:bCs/>
                    </w:rPr>
                    <w:t xml:space="preserve"> scope and complexity. </w:t>
                  </w:r>
                  <w:r w:rsidR="00444682" w:rsidRPr="003E3F1F">
                    <w:rPr>
                      <w:bCs/>
                    </w:rPr>
                    <w:t xml:space="preserve">The Board commissions the Medical Director and the Performance Improvement </w:t>
                  </w:r>
                  <w:r w:rsidR="004D38A8">
                    <w:rPr>
                      <w:bCs/>
                    </w:rPr>
                    <w:t xml:space="preserve">(PI) </w:t>
                  </w:r>
                  <w:r w:rsidR="00444682" w:rsidRPr="003E3F1F">
                    <w:rPr>
                      <w:bCs/>
                    </w:rPr>
                    <w:t>Committee to support improved quality, safety and clinical outcomes</w:t>
                  </w:r>
                  <w:r w:rsidR="009B6AAC" w:rsidRPr="003E3F1F">
                    <w:rPr>
                      <w:bCs/>
                    </w:rPr>
                    <w:t xml:space="preserve">. </w:t>
                  </w:r>
                  <w:r w:rsidR="00F40797" w:rsidRPr="003E3F1F">
                    <w:rPr>
                      <w:bCs/>
                    </w:rPr>
                    <w:t>Through a critical review process, Oaklawn identifies and implements changes to staffing, services, and availability that will improve the quality and timeliness of services as well as demonstrate improvement in CCBHC performance. This includes a focus on patterns of care delivery, such as reductions in emergency department use, rehospitalization, and repeated crisis episode that apply to the quality of the medical components of care, including coordination and integration with primary care.</w:t>
                  </w:r>
                </w:p>
                <w:p w14:paraId="1916A4D7" w14:textId="77777777" w:rsidR="001D215C" w:rsidRDefault="001D215C">
                  <w:pPr>
                    <w:widowControl w:val="0"/>
                    <w:rPr>
                      <w:bCs/>
                    </w:rPr>
                  </w:pPr>
                </w:p>
                <w:p w14:paraId="57157BED" w14:textId="05F50645" w:rsidR="001D215C" w:rsidRPr="001D215C" w:rsidRDefault="001D215C" w:rsidP="001434B1">
                  <w:pPr>
                    <w:pStyle w:val="ListParagraph"/>
                    <w:widowControl w:val="0"/>
                    <w:numPr>
                      <w:ilvl w:val="0"/>
                      <w:numId w:val="79"/>
                    </w:numPr>
                    <w:rPr>
                      <w:bCs/>
                      <w:lang w:val="en-US"/>
                    </w:rPr>
                  </w:pPr>
                  <w:r w:rsidRPr="001D215C">
                    <w:rPr>
                      <w:bCs/>
                      <w:lang w:val="en-US"/>
                    </w:rPr>
                    <w:t>The PI Committee reviews the following from each committee on a semi-annual rotation).</w:t>
                  </w:r>
                </w:p>
                <w:p w14:paraId="6E4011CE" w14:textId="77777777" w:rsidR="001D215C" w:rsidRPr="001D215C" w:rsidRDefault="001D215C" w:rsidP="001434B1">
                  <w:pPr>
                    <w:widowControl w:val="0"/>
                    <w:numPr>
                      <w:ilvl w:val="0"/>
                      <w:numId w:val="77"/>
                    </w:numPr>
                    <w:rPr>
                      <w:bCs/>
                      <w:lang w:val="en-US"/>
                    </w:rPr>
                  </w:pPr>
                  <w:r w:rsidRPr="001D215C">
                    <w:rPr>
                      <w:bCs/>
                      <w:lang w:val="en-US"/>
                    </w:rPr>
                    <w:t>Performance Improvement: Priority quality and/or safety issues, and committee actions. </w:t>
                  </w:r>
                </w:p>
                <w:p w14:paraId="2AF7FC74" w14:textId="3802F365" w:rsidR="001D215C" w:rsidRPr="001D215C" w:rsidRDefault="001D215C" w:rsidP="001434B1">
                  <w:pPr>
                    <w:widowControl w:val="0"/>
                    <w:numPr>
                      <w:ilvl w:val="0"/>
                      <w:numId w:val="78"/>
                    </w:numPr>
                    <w:rPr>
                      <w:bCs/>
                      <w:lang w:val="en-US"/>
                    </w:rPr>
                  </w:pPr>
                  <w:r w:rsidRPr="001D215C">
                    <w:rPr>
                      <w:bCs/>
                      <w:lang w:val="en-US"/>
                    </w:rPr>
                    <w:t>Quality assurance: Review of data, trends, outliers, and corrective actions.</w:t>
                  </w:r>
                </w:p>
                <w:p w14:paraId="069CC848" w14:textId="39B12096" w:rsidR="001D215C" w:rsidRPr="001D215C" w:rsidRDefault="001D215C" w:rsidP="001434B1">
                  <w:pPr>
                    <w:pStyle w:val="ListParagraph"/>
                    <w:widowControl w:val="0"/>
                    <w:numPr>
                      <w:ilvl w:val="0"/>
                      <w:numId w:val="79"/>
                    </w:numPr>
                    <w:rPr>
                      <w:bCs/>
                      <w:lang w:val="en-US"/>
                    </w:rPr>
                  </w:pPr>
                  <w:r w:rsidRPr="001D215C">
                    <w:rPr>
                      <w:bCs/>
                      <w:lang w:val="en-US"/>
                    </w:rPr>
                    <w:t>Leaders identify key data indicators and their thresholds. Plans of correction will be implemented and monitored when these data don’t meet thresholds. </w:t>
                  </w:r>
                </w:p>
                <w:p w14:paraId="47BC3957" w14:textId="164AECAE" w:rsidR="001D215C" w:rsidRPr="001D215C" w:rsidRDefault="001D215C" w:rsidP="001434B1">
                  <w:pPr>
                    <w:pStyle w:val="ListParagraph"/>
                    <w:widowControl w:val="0"/>
                    <w:numPr>
                      <w:ilvl w:val="0"/>
                      <w:numId w:val="79"/>
                    </w:numPr>
                    <w:rPr>
                      <w:bCs/>
                      <w:lang w:val="en-US"/>
                    </w:rPr>
                  </w:pPr>
                  <w:r w:rsidRPr="001D215C">
                    <w:rPr>
                      <w:bCs/>
                      <w:lang w:val="en-US"/>
                    </w:rPr>
                    <w:t>Individual leaders report on adverse client events, seclusion/restraint, inpatient falls, staff retention/turnover, staff evaluations</w:t>
                  </w:r>
                  <w:r w:rsidR="00586BB9">
                    <w:rPr>
                      <w:bCs/>
                      <w:lang w:val="en-US"/>
                    </w:rPr>
                    <w:t>,</w:t>
                  </w:r>
                  <w:r w:rsidRPr="001D215C">
                    <w:rPr>
                      <w:bCs/>
                      <w:lang w:val="en-US"/>
                    </w:rPr>
                    <w:t xml:space="preserve"> and other items when requested.</w:t>
                  </w:r>
                </w:p>
                <w:p w14:paraId="687E2F88" w14:textId="4414872D" w:rsidR="002D3EA4" w:rsidRPr="003C3A2E" w:rsidRDefault="001D215C" w:rsidP="001434B1">
                  <w:pPr>
                    <w:pStyle w:val="ListParagraph"/>
                    <w:widowControl w:val="0"/>
                    <w:numPr>
                      <w:ilvl w:val="0"/>
                      <w:numId w:val="79"/>
                    </w:numPr>
                    <w:rPr>
                      <w:bCs/>
                      <w:lang w:val="en-US"/>
                    </w:rPr>
                  </w:pPr>
                  <w:r>
                    <w:rPr>
                      <w:bCs/>
                      <w:lang w:val="en-US"/>
                    </w:rPr>
                    <w:lastRenderedPageBreak/>
                    <w:t>T</w:t>
                  </w:r>
                  <w:r w:rsidRPr="001D215C">
                    <w:rPr>
                      <w:bCs/>
                      <w:lang w:val="en-US"/>
                    </w:rPr>
                    <w:t>he Board of Directors Governance Committee monitors the activity of the PI Committee through review of its minutes and provides direction or recommendations through the CEO.</w:t>
                  </w:r>
                </w:p>
                <w:p w14:paraId="3B346398" w14:textId="77777777" w:rsidR="00F95BC9" w:rsidRPr="003E3F1F" w:rsidRDefault="00F95BC9">
                  <w:pPr>
                    <w:widowControl w:val="0"/>
                    <w:rPr>
                      <w:bCs/>
                    </w:rPr>
                  </w:pPr>
                </w:p>
                <w:p w14:paraId="738DEADE" w14:textId="21FEBFCE" w:rsidR="00625757" w:rsidRPr="003E3F1F" w:rsidRDefault="00F40797" w:rsidP="000557F6">
                  <w:pPr>
                    <w:widowControl w:val="0"/>
                    <w:rPr>
                      <w:bCs/>
                    </w:rPr>
                  </w:pPr>
                  <w:r w:rsidRPr="003E3F1F">
                    <w:rPr>
                      <w:bCs/>
                    </w:rPr>
                    <w:t xml:space="preserve">In addition to the </w:t>
                  </w:r>
                  <w:r w:rsidR="009630F1" w:rsidRPr="003E3F1F">
                    <w:rPr>
                      <w:bCs/>
                    </w:rPr>
                    <w:t>clinic and state required metrics in Attachment F, our</w:t>
                  </w:r>
                  <w:r w:rsidR="00932D05" w:rsidRPr="003E3F1F">
                    <w:rPr>
                      <w:bCs/>
                    </w:rPr>
                    <w:t xml:space="preserve"> </w:t>
                  </w:r>
                  <w:r w:rsidR="00C77CAC">
                    <w:rPr>
                      <w:bCs/>
                    </w:rPr>
                    <w:t>P</w:t>
                  </w:r>
                  <w:r w:rsidR="00932D05" w:rsidRPr="003E3F1F">
                    <w:rPr>
                      <w:bCs/>
                    </w:rPr>
                    <w:t xml:space="preserve">erformance </w:t>
                  </w:r>
                  <w:r w:rsidR="00C77CAC">
                    <w:rPr>
                      <w:bCs/>
                    </w:rPr>
                    <w:t>I</w:t>
                  </w:r>
                  <w:r w:rsidR="00932D05" w:rsidRPr="003E3F1F">
                    <w:rPr>
                      <w:bCs/>
                    </w:rPr>
                    <w:t xml:space="preserve">mprovement </w:t>
                  </w:r>
                  <w:r w:rsidR="00C77CAC">
                    <w:rPr>
                      <w:bCs/>
                    </w:rPr>
                    <w:t>C</w:t>
                  </w:r>
                  <w:r w:rsidR="00932D05" w:rsidRPr="003E3F1F">
                    <w:rPr>
                      <w:bCs/>
                    </w:rPr>
                    <w:t>ommittee</w:t>
                  </w:r>
                  <w:r w:rsidRPr="003E3F1F">
                    <w:rPr>
                      <w:bCs/>
                    </w:rPr>
                    <w:t xml:space="preserve"> al</w:t>
                  </w:r>
                  <w:r w:rsidR="007C0429">
                    <w:rPr>
                      <w:bCs/>
                    </w:rPr>
                    <w:t xml:space="preserve">so </w:t>
                  </w:r>
                  <w:r w:rsidR="00F95BC9">
                    <w:rPr>
                      <w:bCs/>
                    </w:rPr>
                    <w:t xml:space="preserve">review the </w:t>
                  </w:r>
                  <w:r w:rsidR="007C0429">
                    <w:rPr>
                      <w:bCs/>
                    </w:rPr>
                    <w:t>CMS and The Joint Commission Quality Assurance and Performance Improvement measures.</w:t>
                  </w:r>
                </w:p>
              </w:tc>
              <w:tc>
                <w:tcPr>
                  <w:tcW w:w="2269" w:type="dxa"/>
                </w:tcPr>
                <w:p w14:paraId="26784C9F" w14:textId="4C68FE19" w:rsidR="0015012D" w:rsidRPr="003E3F1F" w:rsidRDefault="003E3F1F">
                  <w:pPr>
                    <w:widowControl w:val="0"/>
                    <w:rPr>
                      <w:bCs/>
                    </w:rPr>
                  </w:pPr>
                  <w:r w:rsidRPr="003E3F1F">
                    <w:rPr>
                      <w:bCs/>
                    </w:rPr>
                    <w:lastRenderedPageBreak/>
                    <w:t>CO 142 Performance Improvement-Quality Assurance Plan</w:t>
                  </w:r>
                </w:p>
              </w:tc>
            </w:tr>
            <w:tr w:rsidR="0015012D" w14:paraId="74389866" w14:textId="77777777" w:rsidTr="00F61D5F">
              <w:tc>
                <w:tcPr>
                  <w:tcW w:w="1675" w:type="dxa"/>
                </w:tcPr>
                <w:p w14:paraId="2066F99F" w14:textId="0A465030" w:rsidR="0015012D" w:rsidRDefault="00F61D5F">
                  <w:pPr>
                    <w:widowControl w:val="0"/>
                    <w:rPr>
                      <w:b/>
                    </w:rPr>
                  </w:pPr>
                  <w:r>
                    <w:rPr>
                      <w:b/>
                    </w:rPr>
                    <w:t>5.b.2</w:t>
                  </w:r>
                </w:p>
              </w:tc>
              <w:tc>
                <w:tcPr>
                  <w:tcW w:w="8820" w:type="dxa"/>
                </w:tcPr>
                <w:p w14:paraId="29830D9F" w14:textId="4C95824E" w:rsidR="0015012D" w:rsidRPr="00A56066" w:rsidRDefault="004128B6">
                  <w:pPr>
                    <w:widowControl w:val="0"/>
                    <w:rPr>
                      <w:bCs/>
                    </w:rPr>
                  </w:pPr>
                  <w:r w:rsidRPr="00A56066">
                    <w:rPr>
                      <w:bCs/>
                    </w:rPr>
                    <w:t>Oaklawn’s leadership identifies and prioritizes performance improvement and quality assurance activities that support the culture of safety and quality. These activities are monitored for effectiveness and adapted to reflect changes in the organization and environment. Performance is tracked over time and with other sources when possible. The following are included:</w:t>
                  </w:r>
                  <w:r w:rsidR="000D20DF">
                    <w:rPr>
                      <w:bCs/>
                    </w:rPr>
                    <w:t xml:space="preserve"> </w:t>
                  </w:r>
                  <w:r w:rsidR="00440B2E" w:rsidRPr="00A56066">
                    <w:rPr>
                      <w:bCs/>
                    </w:rPr>
                    <w:t>deaths by suicide or suicide attempts of people receiving services; fatal and non</w:t>
                  </w:r>
                  <w:r w:rsidR="000D20DF">
                    <w:rPr>
                      <w:bCs/>
                    </w:rPr>
                    <w:t>-</w:t>
                  </w:r>
                  <w:r w:rsidR="00440B2E" w:rsidRPr="00A56066">
                    <w:rPr>
                      <w:bCs/>
                    </w:rPr>
                    <w:t xml:space="preserve">fatal overdoses; all-cause mortality among people </w:t>
                  </w:r>
                  <w:r w:rsidR="00A56066" w:rsidRPr="00A56066">
                    <w:rPr>
                      <w:bCs/>
                    </w:rPr>
                    <w:t>receiving</w:t>
                  </w:r>
                  <w:r w:rsidR="00440B2E" w:rsidRPr="00A56066">
                    <w:rPr>
                      <w:bCs/>
                    </w:rPr>
                    <w:t xml:space="preserve"> CCBH</w:t>
                  </w:r>
                  <w:r w:rsidR="00A56066" w:rsidRPr="00A56066">
                    <w:rPr>
                      <w:bCs/>
                    </w:rPr>
                    <w:t>C</w:t>
                  </w:r>
                  <w:r w:rsidR="00440B2E" w:rsidRPr="00A56066">
                    <w:rPr>
                      <w:bCs/>
                    </w:rPr>
                    <w:t xml:space="preserve"> services; </w:t>
                  </w:r>
                  <w:r w:rsidR="00A56066" w:rsidRPr="00A56066">
                    <w:rPr>
                      <w:bCs/>
                    </w:rPr>
                    <w:t>30 day hospital readmissions for psychiatric or substance use reasons; and other such events that are required by CMS and the Joint Commission.</w:t>
                  </w:r>
                </w:p>
              </w:tc>
              <w:tc>
                <w:tcPr>
                  <w:tcW w:w="2269" w:type="dxa"/>
                </w:tcPr>
                <w:p w14:paraId="23AE63D5" w14:textId="6715F570" w:rsidR="0015012D" w:rsidRPr="00A56066" w:rsidRDefault="00A56066">
                  <w:pPr>
                    <w:widowControl w:val="0"/>
                    <w:rPr>
                      <w:bCs/>
                    </w:rPr>
                  </w:pPr>
                  <w:r w:rsidRPr="00A56066">
                    <w:rPr>
                      <w:bCs/>
                    </w:rPr>
                    <w:t>CO 142 Performance Improvement-Quality Assurance Plan</w:t>
                  </w:r>
                </w:p>
              </w:tc>
            </w:tr>
            <w:tr w:rsidR="0015012D" w14:paraId="590E5E09" w14:textId="77777777" w:rsidTr="00F61D5F">
              <w:tc>
                <w:tcPr>
                  <w:tcW w:w="1675" w:type="dxa"/>
                </w:tcPr>
                <w:p w14:paraId="3A3B7FD6" w14:textId="03AA6B3D" w:rsidR="0015012D" w:rsidRDefault="00F61D5F">
                  <w:pPr>
                    <w:widowControl w:val="0"/>
                    <w:rPr>
                      <w:b/>
                    </w:rPr>
                  </w:pPr>
                  <w:r>
                    <w:rPr>
                      <w:b/>
                    </w:rPr>
                    <w:t>5.b.3</w:t>
                  </w:r>
                </w:p>
              </w:tc>
              <w:tc>
                <w:tcPr>
                  <w:tcW w:w="8820" w:type="dxa"/>
                </w:tcPr>
                <w:p w14:paraId="5BA60EC3" w14:textId="5DC550A3" w:rsidR="0015012D" w:rsidRDefault="00F01E59">
                  <w:pPr>
                    <w:widowControl w:val="0"/>
                    <w:rPr>
                      <w:bCs/>
                    </w:rPr>
                  </w:pPr>
                  <w:r>
                    <w:rPr>
                      <w:bCs/>
                    </w:rPr>
                    <w:t>Oaklawn’s</w:t>
                  </w:r>
                  <w:r w:rsidR="000557F6">
                    <w:rPr>
                      <w:bCs/>
                    </w:rPr>
                    <w:t xml:space="preserve"> </w:t>
                  </w:r>
                  <w:r w:rsidR="00135BF6">
                    <w:rPr>
                      <w:bCs/>
                    </w:rPr>
                    <w:t xml:space="preserve">Continuous </w:t>
                  </w:r>
                  <w:r w:rsidR="000557F6">
                    <w:rPr>
                      <w:bCs/>
                    </w:rPr>
                    <w:t>Quality Improvement P</w:t>
                  </w:r>
                  <w:r w:rsidR="00D04786" w:rsidRPr="00D04786">
                    <w:rPr>
                      <w:bCs/>
                    </w:rPr>
                    <w:t xml:space="preserve">lan is data-driven and considers </w:t>
                  </w:r>
                  <w:r w:rsidR="00CA3CAF" w:rsidRPr="00D04786">
                    <w:rPr>
                      <w:bCs/>
                    </w:rPr>
                    <w:t>the use</w:t>
                  </w:r>
                  <w:r w:rsidR="00D04786" w:rsidRPr="00D04786">
                    <w:rPr>
                      <w:bCs/>
                    </w:rPr>
                    <w:t xml:space="preserve"> of quantitative and qualitative data, including CCBHC data. </w:t>
                  </w:r>
                  <w:r w:rsidR="00D04786">
                    <w:rPr>
                      <w:bCs/>
                    </w:rPr>
                    <w:t>T</w:t>
                  </w:r>
                  <w:r w:rsidR="00D04786" w:rsidRPr="00D04786">
                    <w:rPr>
                      <w:bCs/>
                    </w:rPr>
                    <w:t>he plan addresses CCBHC-mandated dat</w:t>
                  </w:r>
                  <w:r w:rsidR="00D04786">
                    <w:rPr>
                      <w:bCs/>
                    </w:rPr>
                    <w:t>a through the use of data that is collected and pulled from our Electronic Health Record system</w:t>
                  </w:r>
                  <w:r w:rsidR="008B4FED">
                    <w:rPr>
                      <w:bCs/>
                    </w:rPr>
                    <w:t>. Additionally, Oaklawn has built dashboards</w:t>
                  </w:r>
                  <w:r w:rsidR="00D04786">
                    <w:rPr>
                      <w:bCs/>
                    </w:rPr>
                    <w:t xml:space="preserve"> and </w:t>
                  </w:r>
                  <w:r w:rsidR="008B4FED">
                    <w:rPr>
                      <w:bCs/>
                    </w:rPr>
                    <w:t>utilizes custom built reports. This</w:t>
                  </w:r>
                  <w:r w:rsidR="001A255E">
                    <w:t xml:space="preserve"> data</w:t>
                  </w:r>
                  <w:r w:rsidR="008B4FED">
                    <w:rPr>
                      <w:bCs/>
                    </w:rPr>
                    <w:t xml:space="preserve"> is pulled at intervals as CO 142 requires and outlines.</w:t>
                  </w:r>
                </w:p>
                <w:p w14:paraId="44134C20" w14:textId="77777777" w:rsidR="001A255E" w:rsidRDefault="001A255E">
                  <w:pPr>
                    <w:widowControl w:val="0"/>
                    <w:rPr>
                      <w:bCs/>
                    </w:rPr>
                  </w:pPr>
                </w:p>
                <w:p w14:paraId="1A81B8A0" w14:textId="35DBFE58" w:rsidR="00AB7084" w:rsidRDefault="009378F2">
                  <w:pPr>
                    <w:widowControl w:val="0"/>
                    <w:rPr>
                      <w:bCs/>
                    </w:rPr>
                  </w:pPr>
                  <w:r w:rsidRPr="009378F2">
                    <w:rPr>
                      <w:bCs/>
                    </w:rPr>
                    <w:t>Our CQI plan has explicit focus on populations experiencing health disparities (including racial and ethnic groups and sexual and gender minorities) and addresses how the CCBHC will use disaggregated data from the quality measures and, as available, other data to track and improve outcomes for populations facing health disparities.</w:t>
                  </w:r>
                </w:p>
                <w:p w14:paraId="046A3BB4" w14:textId="77777777" w:rsidR="007A6A9F" w:rsidRDefault="007A6A9F">
                  <w:pPr>
                    <w:widowControl w:val="0"/>
                    <w:rPr>
                      <w:bCs/>
                    </w:rPr>
                  </w:pPr>
                </w:p>
                <w:p w14:paraId="17A3F51C" w14:textId="226AC4A2" w:rsidR="007A6A9F" w:rsidRPr="009378F2" w:rsidRDefault="007A6A9F">
                  <w:pPr>
                    <w:widowControl w:val="0"/>
                    <w:rPr>
                      <w:bCs/>
                    </w:rPr>
                  </w:pPr>
                  <w:r>
                    <w:rPr>
                      <w:bCs/>
                    </w:rPr>
                    <w:t xml:space="preserve">Additionally, information from our </w:t>
                  </w:r>
                  <w:r w:rsidR="00B876E6">
                    <w:rPr>
                      <w:bCs/>
                    </w:rPr>
                    <w:t>TI-ROC Climate Equity Assessments, DEI focus groups</w:t>
                  </w:r>
                  <w:r w:rsidR="0010583C">
                    <w:rPr>
                      <w:bCs/>
                    </w:rPr>
                    <w:t xml:space="preserve"> and the </w:t>
                  </w:r>
                  <w:r w:rsidR="0010583C" w:rsidRPr="0010583C">
                    <w:rPr>
                      <w:bCs/>
                    </w:rPr>
                    <w:t>develo</w:t>
                  </w:r>
                  <w:r w:rsidR="0010583C">
                    <w:rPr>
                      <w:bCs/>
                    </w:rPr>
                    <w:t xml:space="preserve">pment </w:t>
                  </w:r>
                  <w:r w:rsidR="00E4389C">
                    <w:rPr>
                      <w:bCs/>
                    </w:rPr>
                    <w:t>of</w:t>
                  </w:r>
                  <w:r w:rsidR="0010583C" w:rsidRPr="0010583C">
                    <w:rPr>
                      <w:bCs/>
                    </w:rPr>
                    <w:t xml:space="preserve"> a DEI Strategic Plan through the use of the Indiana State CMHC CLAS Baseline Survey recommendations</w:t>
                  </w:r>
                  <w:r w:rsidR="00E4389C">
                    <w:rPr>
                      <w:bCs/>
                    </w:rPr>
                    <w:t xml:space="preserve"> can be made accessible to our committee to help with CQI.</w:t>
                  </w:r>
                </w:p>
              </w:tc>
              <w:tc>
                <w:tcPr>
                  <w:tcW w:w="2269" w:type="dxa"/>
                </w:tcPr>
                <w:p w14:paraId="07FEE7C6" w14:textId="300ECB9A" w:rsidR="0015012D" w:rsidRPr="00944BCB" w:rsidRDefault="00944BCB">
                  <w:pPr>
                    <w:widowControl w:val="0"/>
                  </w:pPr>
                  <w:r w:rsidRPr="00944BCB">
                    <w:t>CO 142 Performance Improvement-Quality Assurance Plan</w:t>
                  </w:r>
                </w:p>
              </w:tc>
            </w:tr>
          </w:tbl>
          <w:p w14:paraId="1529D54E" w14:textId="77777777" w:rsidR="00077324" w:rsidRPr="00586C9F" w:rsidRDefault="00077324">
            <w:pPr>
              <w:widowControl w:val="0"/>
              <w:spacing w:line="276" w:lineRule="auto"/>
              <w:rPr>
                <w:b/>
              </w:rPr>
            </w:pPr>
          </w:p>
        </w:tc>
      </w:tr>
    </w:tbl>
    <w:p w14:paraId="3EBFF313" w14:textId="2E5D4C69" w:rsidR="54C9192E" w:rsidRDefault="54C9192E">
      <w:r>
        <w:lastRenderedPageBreak/>
        <w:br w:type="page"/>
      </w:r>
    </w:p>
    <w:p w14:paraId="1529D552" w14:textId="128D5427" w:rsidR="00077324" w:rsidRPr="00586C9F" w:rsidRDefault="00FB5034">
      <w:pPr>
        <w:pStyle w:val="Heading1"/>
        <w:rPr>
          <w:sz w:val="28"/>
          <w:szCs w:val="28"/>
        </w:rPr>
      </w:pPr>
      <w:bookmarkStart w:id="13" w:name="_heading=h.qudc8i949u7u" w:colFirst="0" w:colLast="0"/>
      <w:bookmarkStart w:id="14" w:name="_heading=h.25ons1jtuecq" w:colFirst="0" w:colLast="0"/>
      <w:bookmarkEnd w:id="13"/>
      <w:bookmarkEnd w:id="14"/>
      <w:r w:rsidRPr="00586C9F">
        <w:rPr>
          <w:sz w:val="28"/>
          <w:szCs w:val="28"/>
        </w:rPr>
        <w:lastRenderedPageBreak/>
        <w:t>Program Requirement 6: Organizational Authority and Governance</w:t>
      </w:r>
    </w:p>
    <w:tbl>
      <w:tblPr>
        <w:tblStyle w:val="4"/>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1680"/>
        <w:gridCol w:w="1680"/>
      </w:tblGrid>
      <w:tr w:rsidR="00586C9F" w:rsidRPr="00586C9F" w14:paraId="1529D557" w14:textId="77777777" w:rsidTr="00586C9F">
        <w:tc>
          <w:tcPr>
            <w:tcW w:w="1185" w:type="dxa"/>
            <w:shd w:val="clear" w:color="auto" w:fill="D9D9D9" w:themeFill="background1" w:themeFillShade="D9"/>
            <w:tcMar>
              <w:top w:w="100" w:type="dxa"/>
              <w:left w:w="100" w:type="dxa"/>
              <w:bottom w:w="100" w:type="dxa"/>
              <w:right w:w="100" w:type="dxa"/>
            </w:tcMar>
          </w:tcPr>
          <w:p w14:paraId="1529D553" w14:textId="77777777" w:rsidR="00077324" w:rsidRPr="00586C9F" w:rsidRDefault="00FB5034">
            <w:pPr>
              <w:widowControl w:val="0"/>
              <w:rPr>
                <w:b/>
              </w:rPr>
            </w:pPr>
            <w:r w:rsidRPr="00586C9F">
              <w:rPr>
                <w:b/>
              </w:rPr>
              <w:t>Criterion #</w:t>
            </w:r>
          </w:p>
        </w:tc>
        <w:tc>
          <w:tcPr>
            <w:tcW w:w="8429" w:type="dxa"/>
            <w:shd w:val="clear" w:color="auto" w:fill="D9D9D9" w:themeFill="background1" w:themeFillShade="D9"/>
            <w:tcMar>
              <w:top w:w="100" w:type="dxa"/>
              <w:left w:w="100" w:type="dxa"/>
              <w:bottom w:w="100" w:type="dxa"/>
              <w:right w:w="100" w:type="dxa"/>
            </w:tcMar>
          </w:tcPr>
          <w:p w14:paraId="1529D554" w14:textId="77777777" w:rsidR="00077324" w:rsidRPr="00586C9F" w:rsidRDefault="00FB5034">
            <w:pPr>
              <w:widowControl w:val="0"/>
              <w:rPr>
                <w:b/>
              </w:rPr>
            </w:pPr>
            <w:r w:rsidRPr="00586C9F">
              <w:rPr>
                <w:b/>
              </w:rPr>
              <w:t>Criterion</w:t>
            </w:r>
          </w:p>
        </w:tc>
        <w:tc>
          <w:tcPr>
            <w:tcW w:w="1680" w:type="dxa"/>
            <w:shd w:val="clear" w:color="auto" w:fill="D9D9D9" w:themeFill="background1" w:themeFillShade="D9"/>
            <w:tcMar>
              <w:top w:w="100" w:type="dxa"/>
              <w:left w:w="100" w:type="dxa"/>
              <w:bottom w:w="100" w:type="dxa"/>
              <w:right w:w="100" w:type="dxa"/>
            </w:tcMar>
          </w:tcPr>
          <w:p w14:paraId="1529D555" w14:textId="77777777" w:rsidR="00077324" w:rsidRPr="00586C9F" w:rsidRDefault="00FB5034">
            <w:pPr>
              <w:widowControl w:val="0"/>
              <w:rPr>
                <w:b/>
              </w:rPr>
            </w:pPr>
            <w:r w:rsidRPr="00586C9F">
              <w:rPr>
                <w:b/>
              </w:rPr>
              <w:t xml:space="preserve">Do you currently meet this criterion? </w:t>
            </w:r>
          </w:p>
        </w:tc>
        <w:tc>
          <w:tcPr>
            <w:tcW w:w="1680" w:type="dxa"/>
            <w:shd w:val="clear" w:color="auto" w:fill="D9D9D9" w:themeFill="background1" w:themeFillShade="D9"/>
            <w:tcMar>
              <w:top w:w="100" w:type="dxa"/>
              <w:left w:w="100" w:type="dxa"/>
              <w:bottom w:w="100" w:type="dxa"/>
              <w:right w:w="100" w:type="dxa"/>
            </w:tcMar>
          </w:tcPr>
          <w:p w14:paraId="1529D556" w14:textId="77777777" w:rsidR="00077324" w:rsidRPr="00586C9F" w:rsidRDefault="00FB5034">
            <w:pPr>
              <w:widowControl w:val="0"/>
              <w:rPr>
                <w:b/>
              </w:rPr>
            </w:pPr>
            <w:r w:rsidRPr="00586C9F">
              <w:rPr>
                <w:b/>
              </w:rPr>
              <w:t>If not, will you be able to meet this criterion by 7/1/24?</w:t>
            </w:r>
          </w:p>
        </w:tc>
      </w:tr>
      <w:tr w:rsidR="00586C9F" w:rsidRPr="00586C9F" w14:paraId="1529D562" w14:textId="77777777">
        <w:tc>
          <w:tcPr>
            <w:tcW w:w="1185" w:type="dxa"/>
            <w:shd w:val="clear" w:color="auto" w:fill="auto"/>
            <w:tcMar>
              <w:top w:w="100" w:type="dxa"/>
              <w:left w:w="100" w:type="dxa"/>
              <w:bottom w:w="100" w:type="dxa"/>
              <w:right w:w="100" w:type="dxa"/>
            </w:tcMar>
          </w:tcPr>
          <w:p w14:paraId="1529D558" w14:textId="77777777" w:rsidR="00077324" w:rsidRPr="00586C9F" w:rsidRDefault="00FB5034">
            <w:pPr>
              <w:widowControl w:val="0"/>
            </w:pPr>
            <w:r w:rsidRPr="00586C9F">
              <w:t>6.a.1</w:t>
            </w:r>
          </w:p>
        </w:tc>
        <w:tc>
          <w:tcPr>
            <w:tcW w:w="8429" w:type="dxa"/>
            <w:shd w:val="clear" w:color="auto" w:fill="auto"/>
            <w:tcMar>
              <w:top w:w="100" w:type="dxa"/>
              <w:left w:w="100" w:type="dxa"/>
              <w:bottom w:w="100" w:type="dxa"/>
              <w:right w:w="100" w:type="dxa"/>
            </w:tcMar>
          </w:tcPr>
          <w:p w14:paraId="1529D559" w14:textId="77777777" w:rsidR="00077324" w:rsidRPr="00586C9F" w:rsidRDefault="00FB5034">
            <w:pPr>
              <w:widowControl w:val="0"/>
            </w:pPr>
            <w:r w:rsidRPr="00586C9F">
              <w:t>The CCBHC maintains documentation establishing the CCBHC conforms to at least one of the following statutorily established criteria:</w:t>
            </w:r>
          </w:p>
          <w:p w14:paraId="1529D55A" w14:textId="77777777" w:rsidR="00077324" w:rsidRPr="00586C9F" w:rsidRDefault="00FB5034">
            <w:pPr>
              <w:widowControl w:val="0"/>
              <w:numPr>
                <w:ilvl w:val="0"/>
                <w:numId w:val="25"/>
              </w:numPr>
            </w:pPr>
            <w:r w:rsidRPr="00586C9F">
              <w:t>Is a non-profit organization, exempt from tax under Section 501(c)(3) of the United States Internal Revenue Code</w:t>
            </w:r>
          </w:p>
          <w:p w14:paraId="1529D55B" w14:textId="77777777" w:rsidR="00077324" w:rsidRPr="00586C9F" w:rsidRDefault="00FB5034">
            <w:pPr>
              <w:widowControl w:val="0"/>
              <w:numPr>
                <w:ilvl w:val="0"/>
                <w:numId w:val="25"/>
              </w:numPr>
            </w:pPr>
            <w:r w:rsidRPr="00586C9F">
              <w:t>Is part of a local government behavioral health authority</w:t>
            </w:r>
          </w:p>
          <w:p w14:paraId="1529D55C" w14:textId="77777777" w:rsidR="00077324" w:rsidRPr="00586C9F" w:rsidRDefault="00FB5034">
            <w:pPr>
              <w:widowControl w:val="0"/>
              <w:numPr>
                <w:ilvl w:val="0"/>
                <w:numId w:val="25"/>
              </w:numPr>
            </w:pPr>
            <w:r w:rsidRPr="00586C9F">
              <w:t>Is operated under the authority of the Indian Health Service, an Indian tribe, or tribal organization pursuant to a contract, grant, cooperative agreement, or compact with the Indian Health Service pursuant to the Indian Self-Determination Act (25 U.S.C. 450 et seq.)</w:t>
            </w:r>
          </w:p>
          <w:p w14:paraId="1529D55D" w14:textId="77777777" w:rsidR="00077324" w:rsidRPr="00586C9F" w:rsidRDefault="00FB5034">
            <w:pPr>
              <w:widowControl w:val="0"/>
              <w:numPr>
                <w:ilvl w:val="0"/>
                <w:numId w:val="25"/>
              </w:numPr>
            </w:pPr>
            <w:r w:rsidRPr="00586C9F">
              <w:t>Is an urban Indian organization pursuant to a grant or contract with the Indian Health Service under Title V of the Indian Health Care Improvement Act (25 U.S.C. 1601 et seq.)</w:t>
            </w:r>
          </w:p>
          <w:p w14:paraId="1529D55E" w14:textId="77777777" w:rsidR="00077324" w:rsidRPr="00586C9F" w:rsidRDefault="00077324">
            <w:pPr>
              <w:widowControl w:val="0"/>
              <w:rPr>
                <w:i/>
              </w:rPr>
            </w:pPr>
          </w:p>
          <w:p w14:paraId="1529D55F" w14:textId="77777777" w:rsidR="00077324" w:rsidRPr="00586C9F" w:rsidRDefault="00FB5034">
            <w:pPr>
              <w:widowControl w:val="0"/>
              <w:rPr>
                <w:b/>
                <w:i/>
              </w:rPr>
            </w:pPr>
            <w:r w:rsidRPr="00586C9F">
              <w:rPr>
                <w:i/>
              </w:rPr>
              <w:t>Note: A CCBHC is considered part of a local government behavioral health authority when a locality, county, region or state maintains authority to oversee behavioral health services at the local level and utilizes the clinic to provide those services.</w:t>
            </w:r>
          </w:p>
        </w:tc>
        <w:tc>
          <w:tcPr>
            <w:tcW w:w="1680" w:type="dxa"/>
            <w:shd w:val="clear" w:color="auto" w:fill="auto"/>
            <w:tcMar>
              <w:top w:w="100" w:type="dxa"/>
              <w:left w:w="100" w:type="dxa"/>
              <w:bottom w:w="100" w:type="dxa"/>
              <w:right w:w="100" w:type="dxa"/>
            </w:tcMar>
          </w:tcPr>
          <w:p w14:paraId="1529D560" w14:textId="15B7AF91" w:rsidR="00077324" w:rsidRPr="00586C9F" w:rsidRDefault="00056917">
            <w:pPr>
              <w:widowControl w:val="0"/>
              <w:rPr>
                <w:b/>
              </w:rPr>
            </w:pPr>
            <w:r>
              <w:rPr>
                <w:b/>
              </w:rPr>
              <w:t>YES</w:t>
            </w:r>
          </w:p>
        </w:tc>
        <w:tc>
          <w:tcPr>
            <w:tcW w:w="1680" w:type="dxa"/>
            <w:shd w:val="clear" w:color="auto" w:fill="auto"/>
            <w:tcMar>
              <w:top w:w="100" w:type="dxa"/>
              <w:left w:w="100" w:type="dxa"/>
              <w:bottom w:w="100" w:type="dxa"/>
              <w:right w:w="100" w:type="dxa"/>
            </w:tcMar>
          </w:tcPr>
          <w:p w14:paraId="1529D561" w14:textId="77777777" w:rsidR="00077324" w:rsidRPr="00586C9F" w:rsidRDefault="00077324">
            <w:pPr>
              <w:widowControl w:val="0"/>
              <w:rPr>
                <w:b/>
              </w:rPr>
            </w:pPr>
          </w:p>
        </w:tc>
      </w:tr>
      <w:tr w:rsidR="00586C9F" w:rsidRPr="00586C9F" w14:paraId="1529D567" w14:textId="77777777">
        <w:tc>
          <w:tcPr>
            <w:tcW w:w="1185" w:type="dxa"/>
            <w:shd w:val="clear" w:color="auto" w:fill="auto"/>
            <w:tcMar>
              <w:top w:w="100" w:type="dxa"/>
              <w:left w:w="100" w:type="dxa"/>
              <w:bottom w:w="100" w:type="dxa"/>
              <w:right w:w="100" w:type="dxa"/>
            </w:tcMar>
          </w:tcPr>
          <w:p w14:paraId="1529D563" w14:textId="77777777" w:rsidR="00077324" w:rsidRPr="00586C9F" w:rsidRDefault="00FB5034">
            <w:pPr>
              <w:widowControl w:val="0"/>
            </w:pPr>
            <w:r w:rsidRPr="00586C9F">
              <w:t>6.a.2</w:t>
            </w:r>
          </w:p>
        </w:tc>
        <w:tc>
          <w:tcPr>
            <w:tcW w:w="8429" w:type="dxa"/>
            <w:shd w:val="clear" w:color="auto" w:fill="auto"/>
            <w:tcMar>
              <w:top w:w="100" w:type="dxa"/>
              <w:left w:w="100" w:type="dxa"/>
              <w:bottom w:w="100" w:type="dxa"/>
              <w:right w:w="100" w:type="dxa"/>
            </w:tcMar>
          </w:tcPr>
          <w:p w14:paraId="1529D564" w14:textId="77777777" w:rsidR="00077324" w:rsidRPr="00586C9F" w:rsidRDefault="00FB5034">
            <w:pPr>
              <w:widowControl w:val="0"/>
            </w:pPr>
            <w:r w:rsidRPr="00586C9F">
              <w:t>To the extent CCBHCs are not operated under the authority of the Indian Health Service, an Indian tribe, or tribal or urban Indian organization, CCBHCs shall reach out to such entities within their geographic service area and enter into arrangements with those entities to assist in the provision of services to tribal members and to inform the provision of services to tribal members. To the extent the CCBHC and such entities jointly provide services, the CCBHC and those collaborating entities shall, as a whole, satisfy the requirements of these criteria.</w:t>
            </w:r>
          </w:p>
        </w:tc>
        <w:tc>
          <w:tcPr>
            <w:tcW w:w="1680" w:type="dxa"/>
            <w:shd w:val="clear" w:color="auto" w:fill="auto"/>
            <w:tcMar>
              <w:top w:w="100" w:type="dxa"/>
              <w:left w:w="100" w:type="dxa"/>
              <w:bottom w:w="100" w:type="dxa"/>
              <w:right w:w="100" w:type="dxa"/>
            </w:tcMar>
          </w:tcPr>
          <w:p w14:paraId="1529D565" w14:textId="4026258B" w:rsidR="00077324" w:rsidRPr="00586C9F" w:rsidRDefault="007E58D4">
            <w:pPr>
              <w:widowControl w:val="0"/>
              <w:rPr>
                <w:b/>
              </w:rPr>
            </w:pPr>
            <w:r>
              <w:rPr>
                <w:b/>
              </w:rPr>
              <w:t>YES</w:t>
            </w:r>
          </w:p>
        </w:tc>
        <w:tc>
          <w:tcPr>
            <w:tcW w:w="1680" w:type="dxa"/>
            <w:shd w:val="clear" w:color="auto" w:fill="auto"/>
            <w:tcMar>
              <w:top w:w="100" w:type="dxa"/>
              <w:left w:w="100" w:type="dxa"/>
              <w:bottom w:w="100" w:type="dxa"/>
              <w:right w:w="100" w:type="dxa"/>
            </w:tcMar>
          </w:tcPr>
          <w:p w14:paraId="1529D566" w14:textId="77777777" w:rsidR="00077324" w:rsidRPr="00586C9F" w:rsidRDefault="00077324">
            <w:pPr>
              <w:widowControl w:val="0"/>
              <w:rPr>
                <w:b/>
              </w:rPr>
            </w:pPr>
          </w:p>
        </w:tc>
      </w:tr>
      <w:tr w:rsidR="00586C9F" w:rsidRPr="00586C9F" w14:paraId="1529D56C" w14:textId="77777777">
        <w:tc>
          <w:tcPr>
            <w:tcW w:w="1185" w:type="dxa"/>
            <w:shd w:val="clear" w:color="auto" w:fill="auto"/>
            <w:tcMar>
              <w:top w:w="100" w:type="dxa"/>
              <w:left w:w="100" w:type="dxa"/>
              <w:bottom w:w="100" w:type="dxa"/>
              <w:right w:w="100" w:type="dxa"/>
            </w:tcMar>
          </w:tcPr>
          <w:p w14:paraId="1529D568" w14:textId="77777777" w:rsidR="00077324" w:rsidRPr="00586C9F" w:rsidRDefault="00FB5034">
            <w:pPr>
              <w:widowControl w:val="0"/>
            </w:pPr>
            <w:r w:rsidRPr="00586C9F">
              <w:lastRenderedPageBreak/>
              <w:t>6.a.3</w:t>
            </w:r>
          </w:p>
        </w:tc>
        <w:tc>
          <w:tcPr>
            <w:tcW w:w="8429" w:type="dxa"/>
            <w:shd w:val="clear" w:color="auto" w:fill="auto"/>
            <w:tcMar>
              <w:top w:w="100" w:type="dxa"/>
              <w:left w:w="100" w:type="dxa"/>
              <w:bottom w:w="100" w:type="dxa"/>
              <w:right w:w="100" w:type="dxa"/>
            </w:tcMar>
          </w:tcPr>
          <w:p w14:paraId="1529D569" w14:textId="77777777" w:rsidR="00077324" w:rsidRPr="00586C9F" w:rsidRDefault="00FB5034">
            <w:pPr>
              <w:widowControl w:val="0"/>
            </w:pPr>
            <w:r w:rsidRPr="00586C9F">
              <w:t>An independent financial audit is performed annually for the duration that the clinic is designated as a CCBHC in accordance with federal audit requirements, and, where indicated, a corrective action plan is submitted addressing all findings, questioned costs, reportable conditions, and material weakness cited in the Audit Report.</w:t>
            </w:r>
          </w:p>
        </w:tc>
        <w:tc>
          <w:tcPr>
            <w:tcW w:w="1680" w:type="dxa"/>
            <w:shd w:val="clear" w:color="auto" w:fill="auto"/>
            <w:tcMar>
              <w:top w:w="100" w:type="dxa"/>
              <w:left w:w="100" w:type="dxa"/>
              <w:bottom w:w="100" w:type="dxa"/>
              <w:right w:w="100" w:type="dxa"/>
            </w:tcMar>
          </w:tcPr>
          <w:p w14:paraId="1529D56A" w14:textId="2F44798A" w:rsidR="00077324" w:rsidRPr="00586C9F" w:rsidRDefault="00684A82">
            <w:pPr>
              <w:widowControl w:val="0"/>
              <w:rPr>
                <w:b/>
              </w:rPr>
            </w:pPr>
            <w:r>
              <w:rPr>
                <w:b/>
              </w:rPr>
              <w:t>YES</w:t>
            </w:r>
          </w:p>
        </w:tc>
        <w:tc>
          <w:tcPr>
            <w:tcW w:w="1680" w:type="dxa"/>
            <w:shd w:val="clear" w:color="auto" w:fill="auto"/>
            <w:tcMar>
              <w:top w:w="100" w:type="dxa"/>
              <w:left w:w="100" w:type="dxa"/>
              <w:bottom w:w="100" w:type="dxa"/>
              <w:right w:w="100" w:type="dxa"/>
            </w:tcMar>
          </w:tcPr>
          <w:p w14:paraId="1529D56B" w14:textId="77777777" w:rsidR="00077324" w:rsidRPr="00586C9F" w:rsidRDefault="00077324">
            <w:pPr>
              <w:widowControl w:val="0"/>
              <w:rPr>
                <w:b/>
              </w:rPr>
            </w:pPr>
          </w:p>
        </w:tc>
      </w:tr>
      <w:tr w:rsidR="00586C9F" w:rsidRPr="00586C9F" w14:paraId="1529D57F" w14:textId="77777777">
        <w:tc>
          <w:tcPr>
            <w:tcW w:w="1185" w:type="dxa"/>
            <w:shd w:val="clear" w:color="auto" w:fill="auto"/>
            <w:tcMar>
              <w:top w:w="100" w:type="dxa"/>
              <w:left w:w="100" w:type="dxa"/>
              <w:bottom w:w="100" w:type="dxa"/>
              <w:right w:w="100" w:type="dxa"/>
            </w:tcMar>
          </w:tcPr>
          <w:p w14:paraId="1529D56D" w14:textId="77777777" w:rsidR="00077324" w:rsidRPr="00586C9F" w:rsidRDefault="00FB5034">
            <w:pPr>
              <w:widowControl w:val="0"/>
            </w:pPr>
            <w:r w:rsidRPr="00586C9F">
              <w:t>6.b.1</w:t>
            </w:r>
          </w:p>
        </w:tc>
        <w:tc>
          <w:tcPr>
            <w:tcW w:w="8429" w:type="dxa"/>
            <w:shd w:val="clear" w:color="auto" w:fill="auto"/>
            <w:tcMar>
              <w:top w:w="100" w:type="dxa"/>
              <w:left w:w="100" w:type="dxa"/>
              <w:bottom w:w="100" w:type="dxa"/>
              <w:right w:w="100" w:type="dxa"/>
            </w:tcMar>
          </w:tcPr>
          <w:p w14:paraId="1529D56E" w14:textId="067B4356" w:rsidR="00077324" w:rsidRPr="00586C9F" w:rsidRDefault="00FB5034">
            <w:pPr>
              <w:widowControl w:val="0"/>
            </w:pPr>
            <w:r w:rsidRPr="00586C9F">
              <w:t xml:space="preserve">CCBHC governance must be informed by representatives of the individuals being served by the CCBHC in terms of demographic factors such as geographic area, race, ethnicity, sex, gender identity, disability, age, sexual orientation, and in terms of health and behavioral health needs. The CCBHC will incorporate meaningful participation from individuals with lived experience of mental and/or substance use disorders and their families, including youth. This participation is designed to assure that the perspectives of people receiving services, families, and people with lived experience of mental health and substance use conditions are integrated in leadership and decision-making. </w:t>
            </w:r>
          </w:p>
          <w:p w14:paraId="1529D56F" w14:textId="77777777" w:rsidR="00077324" w:rsidRPr="00586C9F" w:rsidRDefault="00077324">
            <w:pPr>
              <w:widowControl w:val="0"/>
            </w:pPr>
          </w:p>
          <w:p w14:paraId="1529D570" w14:textId="77777777" w:rsidR="00077324" w:rsidRPr="00586C9F" w:rsidRDefault="00FB5034">
            <w:pPr>
              <w:widowControl w:val="0"/>
            </w:pPr>
            <w:r w:rsidRPr="00586C9F">
              <w:t>Meaningful participation means involving a substantial number of people with lived experience and family members of people receiving services or individuals with lived experience in developing initiatives; identifying community needs, goals, and objectives; providing input on service development and CQI processes; and budget development and fiscal decision making.32 CCBHCs reflect substantial participation by one of two options:</w:t>
            </w:r>
          </w:p>
          <w:p w14:paraId="1529D571" w14:textId="77777777" w:rsidR="00077324" w:rsidRPr="00586C9F" w:rsidRDefault="00077324">
            <w:pPr>
              <w:widowControl w:val="0"/>
            </w:pPr>
          </w:p>
          <w:p w14:paraId="1529D572" w14:textId="77777777" w:rsidR="00077324" w:rsidRPr="00586C9F" w:rsidRDefault="00FB5034">
            <w:pPr>
              <w:widowControl w:val="0"/>
            </w:pPr>
            <w:r w:rsidRPr="00586C9F">
              <w:t>Option 1: At least fifty-one percent of the CCBHC governing board is comprised of individuals with lived experience of mental and/or substance use disorders and families.</w:t>
            </w:r>
          </w:p>
          <w:p w14:paraId="1529D573" w14:textId="77777777" w:rsidR="00077324" w:rsidRPr="00586C9F" w:rsidRDefault="00077324">
            <w:pPr>
              <w:widowControl w:val="0"/>
            </w:pPr>
          </w:p>
          <w:p w14:paraId="1529D574" w14:textId="77777777" w:rsidR="00077324" w:rsidRPr="00586C9F" w:rsidRDefault="00FB5034">
            <w:pPr>
              <w:widowControl w:val="0"/>
            </w:pPr>
            <w:r w:rsidRPr="00586C9F">
              <w:t>Option 2: Other means are established to demonstrate meaningful participation in board governance involving people with lived experience (such as creating an advisory committee that reports to the board). The CCBHC provides staff support to the individuals involved in any alternate approach that are equivalent to the support given to the governing board.</w:t>
            </w:r>
          </w:p>
          <w:p w14:paraId="1529D575" w14:textId="77777777" w:rsidR="00077324" w:rsidRPr="00586C9F" w:rsidRDefault="00FB5034">
            <w:pPr>
              <w:widowControl w:val="0"/>
            </w:pPr>
            <w:r w:rsidRPr="00586C9F">
              <w:lastRenderedPageBreak/>
              <w:t>Under option 2, individuals with lived experience of mental and/or substance use disorders and family members of people receiving services must have representation in governance that assures input into:</w:t>
            </w:r>
          </w:p>
          <w:p w14:paraId="1529D576" w14:textId="77777777" w:rsidR="00077324" w:rsidRPr="00586C9F" w:rsidRDefault="00077324">
            <w:pPr>
              <w:widowControl w:val="0"/>
            </w:pPr>
          </w:p>
          <w:p w14:paraId="1529D577" w14:textId="77777777" w:rsidR="00077324" w:rsidRPr="00586C9F" w:rsidRDefault="00FB5034">
            <w:pPr>
              <w:widowControl w:val="0"/>
              <w:numPr>
                <w:ilvl w:val="0"/>
                <w:numId w:val="21"/>
              </w:numPr>
            </w:pPr>
            <w:r w:rsidRPr="00586C9F">
              <w:t xml:space="preserve">Identifying community needs and goals and objectives of the CCBHC </w:t>
            </w:r>
          </w:p>
          <w:p w14:paraId="1529D578" w14:textId="77777777" w:rsidR="00077324" w:rsidRPr="00586C9F" w:rsidRDefault="00FB5034">
            <w:pPr>
              <w:widowControl w:val="0"/>
              <w:numPr>
                <w:ilvl w:val="0"/>
                <w:numId w:val="21"/>
              </w:numPr>
            </w:pPr>
            <w:r w:rsidRPr="00586C9F">
              <w:t>Service development, quality improvement, and the activities of the CCBHC</w:t>
            </w:r>
          </w:p>
          <w:p w14:paraId="1529D579" w14:textId="77777777" w:rsidR="00077324" w:rsidRPr="00586C9F" w:rsidRDefault="00FB5034">
            <w:pPr>
              <w:widowControl w:val="0"/>
              <w:numPr>
                <w:ilvl w:val="0"/>
                <w:numId w:val="21"/>
              </w:numPr>
            </w:pPr>
            <w:r w:rsidRPr="00586C9F">
              <w:t>Fiscal and budgetary decisions</w:t>
            </w:r>
          </w:p>
          <w:p w14:paraId="1529D57A" w14:textId="77777777" w:rsidR="00077324" w:rsidRPr="00586C9F" w:rsidRDefault="00FB5034">
            <w:pPr>
              <w:widowControl w:val="0"/>
              <w:numPr>
                <w:ilvl w:val="0"/>
                <w:numId w:val="21"/>
              </w:numPr>
            </w:pPr>
            <w:r w:rsidRPr="00586C9F">
              <w:t>Governance (human resource planning, leadership recruitment and selection, etc.)</w:t>
            </w:r>
          </w:p>
          <w:p w14:paraId="1529D57B" w14:textId="77777777" w:rsidR="00077324" w:rsidRPr="00586C9F" w:rsidRDefault="00077324">
            <w:pPr>
              <w:widowControl w:val="0"/>
            </w:pPr>
          </w:p>
          <w:p w14:paraId="1529D57C" w14:textId="77777777" w:rsidR="00077324" w:rsidRPr="00586C9F" w:rsidRDefault="00FB5034">
            <w:pPr>
              <w:widowControl w:val="0"/>
            </w:pPr>
            <w:r w:rsidRPr="00586C9F">
              <w:t>Under option 2, the governing board must establish protocols for incorporating input from individuals with lived experience and family members. Board meeting summaries are shared with those participating in the alternate arrangement and recommendations from the alternate arrangement shall be entered into the formal board record; a member or members of the arrangement established under option 2 must be invited to board meetings; and representatives of the alternate arrangement must have the opportunity to regularly address the board directly, share recommendations directly with the board, and have their comments and recommendations recorded in the board minutes. The CCBHC shall provide staff support for posting an annual summary of the recommendations from the alternate arrangement under option 2 on the CCBHC website. Board meeting summaries and the annual summary of recommendations must be available for auditing purposes by DMHA.</w:t>
            </w:r>
          </w:p>
        </w:tc>
        <w:tc>
          <w:tcPr>
            <w:tcW w:w="1680" w:type="dxa"/>
            <w:shd w:val="clear" w:color="auto" w:fill="auto"/>
            <w:tcMar>
              <w:top w:w="100" w:type="dxa"/>
              <w:left w:w="100" w:type="dxa"/>
              <w:bottom w:w="100" w:type="dxa"/>
              <w:right w:w="100" w:type="dxa"/>
            </w:tcMar>
          </w:tcPr>
          <w:p w14:paraId="1529D57D" w14:textId="56B64FE1" w:rsidR="00077324" w:rsidRPr="00586C9F" w:rsidRDefault="000008C1">
            <w:pPr>
              <w:widowControl w:val="0"/>
              <w:rPr>
                <w:b/>
              </w:rPr>
            </w:pPr>
            <w:r>
              <w:rPr>
                <w:b/>
              </w:rPr>
              <w:lastRenderedPageBreak/>
              <w:t>YES- exceeding</w:t>
            </w:r>
          </w:p>
        </w:tc>
        <w:tc>
          <w:tcPr>
            <w:tcW w:w="1680" w:type="dxa"/>
            <w:shd w:val="clear" w:color="auto" w:fill="auto"/>
            <w:tcMar>
              <w:top w:w="100" w:type="dxa"/>
              <w:left w:w="100" w:type="dxa"/>
              <w:bottom w:w="100" w:type="dxa"/>
              <w:right w:w="100" w:type="dxa"/>
            </w:tcMar>
          </w:tcPr>
          <w:p w14:paraId="1529D57E" w14:textId="77777777" w:rsidR="00077324" w:rsidRPr="00586C9F" w:rsidRDefault="00077324">
            <w:pPr>
              <w:widowControl w:val="0"/>
              <w:rPr>
                <w:b/>
              </w:rPr>
            </w:pPr>
          </w:p>
        </w:tc>
      </w:tr>
      <w:tr w:rsidR="00586C9F" w:rsidRPr="00586C9F" w14:paraId="1529D588" w14:textId="77777777">
        <w:tc>
          <w:tcPr>
            <w:tcW w:w="1185" w:type="dxa"/>
            <w:shd w:val="clear" w:color="auto" w:fill="auto"/>
            <w:tcMar>
              <w:top w:w="100" w:type="dxa"/>
              <w:left w:w="100" w:type="dxa"/>
              <w:bottom w:w="100" w:type="dxa"/>
              <w:right w:w="100" w:type="dxa"/>
            </w:tcMar>
          </w:tcPr>
          <w:p w14:paraId="1529D580" w14:textId="77777777" w:rsidR="00077324" w:rsidRPr="00586C9F" w:rsidRDefault="00FB5034">
            <w:pPr>
              <w:widowControl w:val="0"/>
            </w:pPr>
            <w:r w:rsidRPr="00586C9F">
              <w:t>6.b.2</w:t>
            </w:r>
          </w:p>
        </w:tc>
        <w:tc>
          <w:tcPr>
            <w:tcW w:w="8429" w:type="dxa"/>
            <w:shd w:val="clear" w:color="auto" w:fill="auto"/>
            <w:tcMar>
              <w:top w:w="100" w:type="dxa"/>
              <w:left w:w="100" w:type="dxa"/>
              <w:bottom w:w="100" w:type="dxa"/>
              <w:right w:w="100" w:type="dxa"/>
            </w:tcMar>
          </w:tcPr>
          <w:p w14:paraId="1529D581" w14:textId="77777777" w:rsidR="00077324" w:rsidRPr="00586C9F" w:rsidRDefault="00FB5034">
            <w:pPr>
              <w:widowControl w:val="0"/>
            </w:pPr>
            <w:r w:rsidRPr="00586C9F">
              <w:t>If option 1 is chosen, the CCBHC must describe how it meets this requirement, or provide a transition plan with a timeline that indicates how it will do so.</w:t>
            </w:r>
          </w:p>
          <w:p w14:paraId="1529D582" w14:textId="77777777" w:rsidR="00077324" w:rsidRPr="00586C9F" w:rsidRDefault="00077324">
            <w:pPr>
              <w:widowControl w:val="0"/>
            </w:pPr>
          </w:p>
          <w:p w14:paraId="1529D583" w14:textId="77777777" w:rsidR="00077324" w:rsidRPr="00586C9F" w:rsidRDefault="00FB5034">
            <w:pPr>
              <w:widowControl w:val="0"/>
            </w:pPr>
            <w:r w:rsidRPr="00586C9F">
              <w:t>If option 2 is chosen, for CCBHCs not certified by the state, the federal grant funding agency will determine if this approach is acceptable, and, if not, require additional mechanisms that are acceptable. The CCBHC must make available the results of its efforts in terms of outcomes and resulting changes.</w:t>
            </w:r>
          </w:p>
          <w:p w14:paraId="1529D584" w14:textId="77777777" w:rsidR="00077324" w:rsidRPr="00586C9F" w:rsidRDefault="00077324">
            <w:pPr>
              <w:widowControl w:val="0"/>
              <w:rPr>
                <w:i/>
              </w:rPr>
            </w:pPr>
          </w:p>
          <w:p w14:paraId="1529D585" w14:textId="77777777" w:rsidR="00077324" w:rsidRPr="00586C9F" w:rsidRDefault="00FB5034">
            <w:pPr>
              <w:widowControl w:val="0"/>
              <w:rPr>
                <w:i/>
              </w:rPr>
            </w:pPr>
            <w:r w:rsidRPr="00586C9F">
              <w:rPr>
                <w:i/>
              </w:rPr>
              <w:t>If option 2 is chosen then the State will determine if this approach is acceptable, and, if not, require additional mechanisms that are acceptable. The CCBHC must make available the results of its efforts in terms of outcomes and resulting changes. If option 2 is chosen then the State will determine if this approach is acceptable, and, if not, require additional mechanisms that are acceptable. The CCBHC must make available the results of its efforts in terms of outcomes and resulting changes."</w:t>
            </w:r>
          </w:p>
        </w:tc>
        <w:tc>
          <w:tcPr>
            <w:tcW w:w="1680" w:type="dxa"/>
            <w:shd w:val="clear" w:color="auto" w:fill="auto"/>
            <w:tcMar>
              <w:top w:w="100" w:type="dxa"/>
              <w:left w:w="100" w:type="dxa"/>
              <w:bottom w:w="100" w:type="dxa"/>
              <w:right w:w="100" w:type="dxa"/>
            </w:tcMar>
          </w:tcPr>
          <w:p w14:paraId="1529D586" w14:textId="553B8358" w:rsidR="00077324" w:rsidRPr="00586C9F" w:rsidRDefault="005C0277">
            <w:pPr>
              <w:widowControl w:val="0"/>
              <w:rPr>
                <w:b/>
              </w:rPr>
            </w:pPr>
            <w:r>
              <w:rPr>
                <w:b/>
              </w:rPr>
              <w:lastRenderedPageBreak/>
              <w:t>Y</w:t>
            </w:r>
            <w:r w:rsidR="00BE6B6A">
              <w:rPr>
                <w:b/>
              </w:rPr>
              <w:t>ES</w:t>
            </w:r>
            <w:r>
              <w:rPr>
                <w:b/>
              </w:rPr>
              <w:t xml:space="preserve"> (Option 1)</w:t>
            </w:r>
          </w:p>
        </w:tc>
        <w:tc>
          <w:tcPr>
            <w:tcW w:w="1680" w:type="dxa"/>
            <w:shd w:val="clear" w:color="auto" w:fill="auto"/>
            <w:tcMar>
              <w:top w:w="100" w:type="dxa"/>
              <w:left w:w="100" w:type="dxa"/>
              <w:bottom w:w="100" w:type="dxa"/>
              <w:right w:w="100" w:type="dxa"/>
            </w:tcMar>
          </w:tcPr>
          <w:p w14:paraId="1529D587" w14:textId="77777777" w:rsidR="00077324" w:rsidRPr="00586C9F" w:rsidRDefault="00077324">
            <w:pPr>
              <w:widowControl w:val="0"/>
              <w:rPr>
                <w:b/>
              </w:rPr>
            </w:pPr>
          </w:p>
        </w:tc>
      </w:tr>
      <w:tr w:rsidR="00586C9F" w:rsidRPr="00586C9F" w14:paraId="1529D58D" w14:textId="77777777">
        <w:tc>
          <w:tcPr>
            <w:tcW w:w="1185" w:type="dxa"/>
            <w:shd w:val="clear" w:color="auto" w:fill="auto"/>
            <w:tcMar>
              <w:top w:w="100" w:type="dxa"/>
              <w:left w:w="100" w:type="dxa"/>
              <w:bottom w:w="100" w:type="dxa"/>
              <w:right w:w="100" w:type="dxa"/>
            </w:tcMar>
          </w:tcPr>
          <w:p w14:paraId="1529D589" w14:textId="77777777" w:rsidR="00077324" w:rsidRPr="00586C9F" w:rsidRDefault="00FB5034">
            <w:pPr>
              <w:widowControl w:val="0"/>
            </w:pPr>
            <w:r w:rsidRPr="00586C9F">
              <w:t>6.b.3</w:t>
            </w:r>
          </w:p>
        </w:tc>
        <w:tc>
          <w:tcPr>
            <w:tcW w:w="8429" w:type="dxa"/>
            <w:shd w:val="clear" w:color="auto" w:fill="auto"/>
            <w:tcMar>
              <w:top w:w="100" w:type="dxa"/>
              <w:left w:w="100" w:type="dxa"/>
              <w:bottom w:w="100" w:type="dxa"/>
              <w:right w:w="100" w:type="dxa"/>
            </w:tcMar>
          </w:tcPr>
          <w:p w14:paraId="1529D58A" w14:textId="77777777" w:rsidR="00077324" w:rsidRPr="00586C9F" w:rsidRDefault="00FB5034">
            <w:pPr>
              <w:widowControl w:val="0"/>
            </w:pPr>
            <w:r w:rsidRPr="00586C9F">
              <w:t xml:space="preserve">To the extent the CCBHC is comprised of a governmental or tribal organization, subsidiary, or part of a larger corporate organization that cannot meet these requirements for board membership, the CCBHC will specify the reasons why it cannot meet these requirements. The CCBHC will have or develop an advisory structure and describe other methods for individuals with lived experience and families to provide meaningful participation as defined in 6.b.1. The CCBHC must inform DMHA about all board membership information as part of the designation/certification process. </w:t>
            </w:r>
          </w:p>
        </w:tc>
        <w:tc>
          <w:tcPr>
            <w:tcW w:w="1680" w:type="dxa"/>
            <w:shd w:val="clear" w:color="auto" w:fill="auto"/>
            <w:tcMar>
              <w:top w:w="100" w:type="dxa"/>
              <w:left w:w="100" w:type="dxa"/>
              <w:bottom w:w="100" w:type="dxa"/>
              <w:right w:w="100" w:type="dxa"/>
            </w:tcMar>
          </w:tcPr>
          <w:p w14:paraId="1529D58B" w14:textId="726CFFCF" w:rsidR="00E753D8" w:rsidRPr="00586C9F" w:rsidRDefault="00E753D8">
            <w:pPr>
              <w:widowControl w:val="0"/>
              <w:rPr>
                <w:b/>
              </w:rPr>
            </w:pPr>
            <w:r>
              <w:rPr>
                <w:b/>
              </w:rPr>
              <w:t xml:space="preserve">N/A- </w:t>
            </w:r>
            <w:r w:rsidR="003E553D">
              <w:rPr>
                <w:b/>
              </w:rPr>
              <w:t xml:space="preserve">Oaklawn </w:t>
            </w:r>
            <w:r w:rsidR="00751D39">
              <w:rPr>
                <w:b/>
              </w:rPr>
              <w:t>is a non-profit CCBHC</w:t>
            </w:r>
            <w:r w:rsidR="0062155A">
              <w:rPr>
                <w:b/>
              </w:rPr>
              <w:t>.</w:t>
            </w:r>
            <w:r w:rsidR="00AA2B5E">
              <w:rPr>
                <w:b/>
              </w:rPr>
              <w:t>*</w:t>
            </w:r>
          </w:p>
        </w:tc>
        <w:tc>
          <w:tcPr>
            <w:tcW w:w="1680" w:type="dxa"/>
            <w:shd w:val="clear" w:color="auto" w:fill="auto"/>
            <w:tcMar>
              <w:top w:w="100" w:type="dxa"/>
              <w:left w:w="100" w:type="dxa"/>
              <w:bottom w:w="100" w:type="dxa"/>
              <w:right w:w="100" w:type="dxa"/>
            </w:tcMar>
          </w:tcPr>
          <w:p w14:paraId="1529D58C" w14:textId="77777777" w:rsidR="00077324" w:rsidRPr="00586C9F" w:rsidRDefault="00077324">
            <w:pPr>
              <w:widowControl w:val="0"/>
              <w:rPr>
                <w:b/>
              </w:rPr>
            </w:pPr>
          </w:p>
        </w:tc>
      </w:tr>
      <w:tr w:rsidR="00586C9F" w:rsidRPr="00586C9F" w14:paraId="1529D592" w14:textId="77777777">
        <w:tc>
          <w:tcPr>
            <w:tcW w:w="1185" w:type="dxa"/>
            <w:shd w:val="clear" w:color="auto" w:fill="auto"/>
            <w:tcMar>
              <w:top w:w="100" w:type="dxa"/>
              <w:left w:w="100" w:type="dxa"/>
              <w:bottom w:w="100" w:type="dxa"/>
              <w:right w:w="100" w:type="dxa"/>
            </w:tcMar>
          </w:tcPr>
          <w:p w14:paraId="1529D58E" w14:textId="77777777" w:rsidR="00077324" w:rsidRPr="00586C9F" w:rsidRDefault="00FB5034">
            <w:pPr>
              <w:widowControl w:val="0"/>
            </w:pPr>
            <w:r w:rsidRPr="00586C9F">
              <w:t>6.b.4</w:t>
            </w:r>
          </w:p>
        </w:tc>
        <w:tc>
          <w:tcPr>
            <w:tcW w:w="8429" w:type="dxa"/>
            <w:shd w:val="clear" w:color="auto" w:fill="auto"/>
            <w:tcMar>
              <w:top w:w="100" w:type="dxa"/>
              <w:left w:w="100" w:type="dxa"/>
              <w:bottom w:w="100" w:type="dxa"/>
              <w:right w:w="100" w:type="dxa"/>
            </w:tcMar>
          </w:tcPr>
          <w:p w14:paraId="1529D58F" w14:textId="2B058539" w:rsidR="00077324" w:rsidRPr="00586C9F" w:rsidRDefault="00FB5034">
            <w:pPr>
              <w:widowControl w:val="0"/>
            </w:pPr>
            <w:r w:rsidRPr="00586C9F">
              <w:t xml:space="preserve">Members of the governing or advisory boards will be representative of the communities in which the CCBHC's service area is located and will be selected for their expertise in health services, community affairs, local government, finance and accounting, legal affairs, trade unions, faith communities, commercial and industrial concerns, or social service agencies within the communities served. No more than one half (50 percent) of the governing board members may derive more than 10 percent of their annual income from the health care industry. The demographics of the needs assessment results should be reflected in the governing board. The governing board should be made of at least 51% of individuals with lived </w:t>
            </w:r>
            <w:r w:rsidR="00FC4FA2" w:rsidRPr="00586C9F">
              <w:t xml:space="preserve">or living </w:t>
            </w:r>
            <w:r w:rsidRPr="00586C9F">
              <w:t xml:space="preserve">experience </w:t>
            </w:r>
            <w:r w:rsidR="00FC4FA2" w:rsidRPr="00586C9F">
              <w:t>in outpatient mental health or substance use services as a person receiving services or a family member, c</w:t>
            </w:r>
            <w:r w:rsidRPr="00586C9F">
              <w:t xml:space="preserve">onsidering different intersections with underserved and historically marginalized individuals within the mental health </w:t>
            </w:r>
            <w:r w:rsidR="00137EC9" w:rsidRPr="00586C9F">
              <w:t xml:space="preserve">and substance use </w:t>
            </w:r>
            <w:r w:rsidRPr="00586C9F">
              <w:t xml:space="preserve">space. </w:t>
            </w:r>
          </w:p>
        </w:tc>
        <w:tc>
          <w:tcPr>
            <w:tcW w:w="1680" w:type="dxa"/>
            <w:shd w:val="clear" w:color="auto" w:fill="auto"/>
            <w:tcMar>
              <w:top w:w="100" w:type="dxa"/>
              <w:left w:w="100" w:type="dxa"/>
              <w:bottom w:w="100" w:type="dxa"/>
              <w:right w:w="100" w:type="dxa"/>
            </w:tcMar>
          </w:tcPr>
          <w:p w14:paraId="1529D590" w14:textId="4A8ADE18" w:rsidR="00077324" w:rsidRPr="00586C9F" w:rsidRDefault="00B270A8">
            <w:pPr>
              <w:widowControl w:val="0"/>
              <w:rPr>
                <w:b/>
              </w:rPr>
            </w:pPr>
            <w:r>
              <w:rPr>
                <w:b/>
              </w:rPr>
              <w:t>YES, exceeding</w:t>
            </w:r>
          </w:p>
        </w:tc>
        <w:tc>
          <w:tcPr>
            <w:tcW w:w="1680" w:type="dxa"/>
            <w:shd w:val="clear" w:color="auto" w:fill="auto"/>
            <w:tcMar>
              <w:top w:w="100" w:type="dxa"/>
              <w:left w:w="100" w:type="dxa"/>
              <w:bottom w:w="100" w:type="dxa"/>
              <w:right w:w="100" w:type="dxa"/>
            </w:tcMar>
          </w:tcPr>
          <w:p w14:paraId="1529D591" w14:textId="77777777" w:rsidR="00077324" w:rsidRPr="00586C9F" w:rsidRDefault="00077324">
            <w:pPr>
              <w:widowControl w:val="0"/>
              <w:rPr>
                <w:b/>
              </w:rPr>
            </w:pPr>
          </w:p>
        </w:tc>
      </w:tr>
      <w:tr w:rsidR="00586C9F" w:rsidRPr="00586C9F" w14:paraId="1529D597" w14:textId="77777777">
        <w:tc>
          <w:tcPr>
            <w:tcW w:w="1185" w:type="dxa"/>
            <w:shd w:val="clear" w:color="auto" w:fill="auto"/>
            <w:tcMar>
              <w:top w:w="100" w:type="dxa"/>
              <w:left w:w="100" w:type="dxa"/>
              <w:bottom w:w="100" w:type="dxa"/>
              <w:right w:w="100" w:type="dxa"/>
            </w:tcMar>
          </w:tcPr>
          <w:p w14:paraId="1529D593" w14:textId="77777777" w:rsidR="00077324" w:rsidRPr="00586C9F" w:rsidRDefault="00FB5034">
            <w:pPr>
              <w:widowControl w:val="0"/>
            </w:pPr>
            <w:r w:rsidRPr="00586C9F">
              <w:t>6.c.1</w:t>
            </w:r>
          </w:p>
        </w:tc>
        <w:tc>
          <w:tcPr>
            <w:tcW w:w="8429" w:type="dxa"/>
            <w:shd w:val="clear" w:color="auto" w:fill="auto"/>
            <w:tcMar>
              <w:top w:w="100" w:type="dxa"/>
              <w:left w:w="100" w:type="dxa"/>
              <w:bottom w:w="100" w:type="dxa"/>
              <w:right w:w="100" w:type="dxa"/>
            </w:tcMar>
          </w:tcPr>
          <w:p w14:paraId="1529D594" w14:textId="01046558" w:rsidR="00077324" w:rsidRPr="00586C9F" w:rsidRDefault="00FB5034">
            <w:pPr>
              <w:widowControl w:val="0"/>
            </w:pPr>
            <w:r w:rsidRPr="00586C9F">
              <w:t xml:space="preserve">The CCBHC enrolled as a Medicaid provider and licensed, certified, or accredited </w:t>
            </w:r>
            <w:r w:rsidRPr="00586C9F">
              <w:lastRenderedPageBreak/>
              <w:t>provider of both mental health and substance use disorder services including developmentally appropriate services to children, youth, and their families, unless there is a state or federal administrative, statutory, or regulatory framework that substantially prevents the CCBHC organization provider type from obtaining the necessary licensure, certification, or accreditation to provide these services. The CCBHC will adhere to any applicable state accreditation, certification, and/or licensing requirements. Further, the CCBHC is required to participate in SAMHSA Behavioral Health Treatment Locator.</w:t>
            </w:r>
          </w:p>
        </w:tc>
        <w:tc>
          <w:tcPr>
            <w:tcW w:w="1680" w:type="dxa"/>
            <w:shd w:val="clear" w:color="auto" w:fill="auto"/>
            <w:tcMar>
              <w:top w:w="100" w:type="dxa"/>
              <w:left w:w="100" w:type="dxa"/>
              <w:bottom w:w="100" w:type="dxa"/>
              <w:right w:w="100" w:type="dxa"/>
            </w:tcMar>
          </w:tcPr>
          <w:p w14:paraId="1529D595" w14:textId="1C9F1502" w:rsidR="00077324" w:rsidRPr="00586C9F" w:rsidRDefault="00717432">
            <w:pPr>
              <w:widowControl w:val="0"/>
              <w:rPr>
                <w:b/>
              </w:rPr>
            </w:pPr>
            <w:r>
              <w:rPr>
                <w:b/>
              </w:rPr>
              <w:lastRenderedPageBreak/>
              <w:t>YES</w:t>
            </w:r>
          </w:p>
        </w:tc>
        <w:tc>
          <w:tcPr>
            <w:tcW w:w="1680" w:type="dxa"/>
            <w:shd w:val="clear" w:color="auto" w:fill="auto"/>
            <w:tcMar>
              <w:top w:w="100" w:type="dxa"/>
              <w:left w:w="100" w:type="dxa"/>
              <w:bottom w:w="100" w:type="dxa"/>
              <w:right w:w="100" w:type="dxa"/>
            </w:tcMar>
          </w:tcPr>
          <w:p w14:paraId="1529D596" w14:textId="77777777" w:rsidR="00077324" w:rsidRPr="00586C9F" w:rsidRDefault="00077324">
            <w:pPr>
              <w:widowControl w:val="0"/>
              <w:rPr>
                <w:b/>
              </w:rPr>
            </w:pPr>
          </w:p>
        </w:tc>
      </w:tr>
    </w:tbl>
    <w:p w14:paraId="1529D599" w14:textId="77777777" w:rsidR="00077324" w:rsidRPr="00586C9F" w:rsidRDefault="00077324" w:rsidP="00586C9F">
      <w:bookmarkStart w:id="15" w:name="_heading=h.g80xf54sc7k6" w:colFirst="0" w:colLast="0"/>
      <w:bookmarkEnd w:id="15"/>
    </w:p>
    <w:tbl>
      <w:tblPr>
        <w:tblStyle w:val="3"/>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3360"/>
      </w:tblGrid>
      <w:tr w:rsidR="00586C9F" w:rsidRPr="00586C9F" w14:paraId="1529D59D" w14:textId="77777777">
        <w:trPr>
          <w:trHeight w:val="420"/>
        </w:trPr>
        <w:tc>
          <w:tcPr>
            <w:tcW w:w="1185" w:type="dxa"/>
            <w:shd w:val="clear" w:color="auto" w:fill="auto"/>
            <w:tcMar>
              <w:top w:w="100" w:type="dxa"/>
              <w:left w:w="100" w:type="dxa"/>
              <w:bottom w:w="100" w:type="dxa"/>
              <w:right w:w="100" w:type="dxa"/>
            </w:tcMar>
          </w:tcPr>
          <w:p w14:paraId="1529D59A" w14:textId="77777777" w:rsidR="00077324" w:rsidRPr="00586C9F" w:rsidRDefault="00FB5034">
            <w:pPr>
              <w:widowControl w:val="0"/>
              <w:rPr>
                <w:b/>
              </w:rPr>
            </w:pPr>
            <w:r w:rsidRPr="00586C9F">
              <w:rPr>
                <w:b/>
              </w:rPr>
              <w:t>Criterion #</w:t>
            </w:r>
          </w:p>
        </w:tc>
        <w:tc>
          <w:tcPr>
            <w:tcW w:w="8429" w:type="dxa"/>
            <w:shd w:val="clear" w:color="auto" w:fill="auto"/>
            <w:tcMar>
              <w:top w:w="100" w:type="dxa"/>
              <w:left w:w="100" w:type="dxa"/>
              <w:bottom w:w="100" w:type="dxa"/>
              <w:right w:w="100" w:type="dxa"/>
            </w:tcMar>
          </w:tcPr>
          <w:p w14:paraId="1529D59B" w14:textId="77777777" w:rsidR="00077324" w:rsidRPr="00586C9F" w:rsidRDefault="00FB5034">
            <w:pPr>
              <w:widowControl w:val="0"/>
              <w:rPr>
                <w:b/>
              </w:rPr>
            </w:pPr>
            <w:r w:rsidRPr="00586C9F">
              <w:rPr>
                <w:b/>
              </w:rPr>
              <w:t>Criterion</w:t>
            </w:r>
          </w:p>
        </w:tc>
        <w:tc>
          <w:tcPr>
            <w:tcW w:w="3360" w:type="dxa"/>
            <w:shd w:val="clear" w:color="auto" w:fill="auto"/>
            <w:tcMar>
              <w:top w:w="100" w:type="dxa"/>
              <w:left w:w="100" w:type="dxa"/>
              <w:bottom w:w="100" w:type="dxa"/>
              <w:right w:w="100" w:type="dxa"/>
            </w:tcMar>
          </w:tcPr>
          <w:p w14:paraId="1529D59C" w14:textId="057F7122" w:rsidR="00077324" w:rsidRPr="00586C9F" w:rsidRDefault="00FB5034">
            <w:pPr>
              <w:widowControl w:val="0"/>
              <w:rPr>
                <w:b/>
              </w:rPr>
            </w:pPr>
            <w:r w:rsidRPr="00586C9F">
              <w:rPr>
                <w:b/>
              </w:rPr>
              <w:t xml:space="preserve">Please confirm you will seek </w:t>
            </w:r>
            <w:r w:rsidR="450D89E9" w:rsidRPr="00586C9F">
              <w:rPr>
                <w:b/>
                <w:bCs/>
              </w:rPr>
              <w:t xml:space="preserve">designation/ </w:t>
            </w:r>
            <w:r w:rsidRPr="00586C9F">
              <w:rPr>
                <w:b/>
              </w:rPr>
              <w:t>certification as part of the Demonstration. (Yes/No)</w:t>
            </w:r>
          </w:p>
        </w:tc>
      </w:tr>
      <w:tr w:rsidR="00586C9F" w:rsidRPr="00586C9F" w14:paraId="1529D5A1" w14:textId="77777777">
        <w:trPr>
          <w:trHeight w:val="420"/>
        </w:trPr>
        <w:tc>
          <w:tcPr>
            <w:tcW w:w="1185" w:type="dxa"/>
            <w:shd w:val="clear" w:color="auto" w:fill="auto"/>
            <w:tcMar>
              <w:top w:w="100" w:type="dxa"/>
              <w:left w:w="100" w:type="dxa"/>
              <w:bottom w:w="100" w:type="dxa"/>
              <w:right w:w="100" w:type="dxa"/>
            </w:tcMar>
          </w:tcPr>
          <w:p w14:paraId="1529D59E" w14:textId="77777777" w:rsidR="00077324" w:rsidRPr="00586C9F" w:rsidRDefault="00FB5034">
            <w:pPr>
              <w:widowControl w:val="0"/>
            </w:pPr>
            <w:r w:rsidRPr="00586C9F">
              <w:t>6.c.2</w:t>
            </w:r>
          </w:p>
        </w:tc>
        <w:tc>
          <w:tcPr>
            <w:tcW w:w="8429" w:type="dxa"/>
            <w:shd w:val="clear" w:color="auto" w:fill="auto"/>
            <w:tcMar>
              <w:top w:w="100" w:type="dxa"/>
              <w:left w:w="100" w:type="dxa"/>
              <w:bottom w:w="100" w:type="dxa"/>
              <w:right w:w="100" w:type="dxa"/>
            </w:tcMar>
          </w:tcPr>
          <w:p w14:paraId="1529D59F" w14:textId="77777777" w:rsidR="00077324" w:rsidRPr="00586C9F" w:rsidRDefault="00FB5034">
            <w:pPr>
              <w:widowControl w:val="0"/>
            </w:pPr>
            <w:r w:rsidRPr="00586C9F">
              <w:t>CCBHCs must be certified by their state as a CCBHC or have submitted an attestation to SAMHSA as a part of participation in the SAMHSA CCBHC Expansion grant program. Clinics that have submitted an attestation to SAMHSA as a part of participation in the SAMHSA CCBHC Expansion grant program are designated as CCBHCs only during the period for which they are authorized to receive federal funding to provide CCBHC services. CCBHC expansion grant recipients are encouraged to seek state certification if they are in a state that certifies CCBHCs. The CCBHC must be recertified every three years.</w:t>
            </w:r>
          </w:p>
        </w:tc>
        <w:tc>
          <w:tcPr>
            <w:tcW w:w="3360" w:type="dxa"/>
            <w:shd w:val="clear" w:color="auto" w:fill="auto"/>
            <w:tcMar>
              <w:top w:w="100" w:type="dxa"/>
              <w:left w:w="100" w:type="dxa"/>
              <w:bottom w:w="100" w:type="dxa"/>
              <w:right w:w="100" w:type="dxa"/>
            </w:tcMar>
          </w:tcPr>
          <w:p w14:paraId="1AC0CC12" w14:textId="77777777" w:rsidR="00077324" w:rsidRDefault="00DB1593">
            <w:pPr>
              <w:widowControl w:val="0"/>
              <w:rPr>
                <w:b/>
              </w:rPr>
            </w:pPr>
            <w:r>
              <w:rPr>
                <w:b/>
              </w:rPr>
              <w:t xml:space="preserve">YES- </w:t>
            </w:r>
          </w:p>
          <w:p w14:paraId="1529D5A0" w14:textId="0E23DF11" w:rsidR="00DB1593" w:rsidRPr="00586C9F" w:rsidRDefault="00DB1593">
            <w:pPr>
              <w:widowControl w:val="0"/>
              <w:rPr>
                <w:b/>
              </w:rPr>
            </w:pPr>
            <w:r>
              <w:rPr>
                <w:b/>
              </w:rPr>
              <w:t xml:space="preserve">Oaklawn </w:t>
            </w:r>
            <w:r w:rsidR="00120829">
              <w:rPr>
                <w:b/>
              </w:rPr>
              <w:t>is prepared to partner with Indiana to apply for the Demonstration Program. We will continually seek certification every three years.</w:t>
            </w:r>
          </w:p>
        </w:tc>
      </w:tr>
    </w:tbl>
    <w:p w14:paraId="1529D5A3" w14:textId="77777777" w:rsidR="00077324" w:rsidRPr="00586C9F" w:rsidRDefault="00077324" w:rsidP="00586C9F">
      <w:bookmarkStart w:id="16" w:name="_heading=h.wreh93vm27gh" w:colFirst="0" w:colLast="0"/>
      <w:bookmarkEnd w:id="16"/>
    </w:p>
    <w:tbl>
      <w:tblPr>
        <w:tblStyle w:val="2"/>
        <w:tblW w:w="129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30"/>
        <w:gridCol w:w="3360"/>
      </w:tblGrid>
      <w:tr w:rsidR="00586C9F" w:rsidRPr="00586C9F" w14:paraId="1529D5A7" w14:textId="77777777">
        <w:trPr>
          <w:trHeight w:val="420"/>
        </w:trPr>
        <w:tc>
          <w:tcPr>
            <w:tcW w:w="1185" w:type="dxa"/>
            <w:shd w:val="clear" w:color="auto" w:fill="auto"/>
            <w:tcMar>
              <w:top w:w="100" w:type="dxa"/>
              <w:left w:w="100" w:type="dxa"/>
              <w:bottom w:w="100" w:type="dxa"/>
              <w:right w:w="100" w:type="dxa"/>
            </w:tcMar>
          </w:tcPr>
          <w:p w14:paraId="1529D5A4" w14:textId="77777777" w:rsidR="00077324" w:rsidRPr="00586C9F" w:rsidRDefault="00FB5034">
            <w:pPr>
              <w:widowControl w:val="0"/>
              <w:rPr>
                <w:b/>
              </w:rPr>
            </w:pPr>
            <w:r w:rsidRPr="00586C9F">
              <w:rPr>
                <w:b/>
              </w:rPr>
              <w:t>Criterion #</w:t>
            </w:r>
          </w:p>
        </w:tc>
        <w:tc>
          <w:tcPr>
            <w:tcW w:w="8429" w:type="dxa"/>
            <w:shd w:val="clear" w:color="auto" w:fill="auto"/>
            <w:tcMar>
              <w:top w:w="100" w:type="dxa"/>
              <w:left w:w="100" w:type="dxa"/>
              <w:bottom w:w="100" w:type="dxa"/>
              <w:right w:w="100" w:type="dxa"/>
            </w:tcMar>
          </w:tcPr>
          <w:p w14:paraId="1529D5A5" w14:textId="77777777" w:rsidR="00077324" w:rsidRPr="00586C9F" w:rsidRDefault="00FB5034">
            <w:pPr>
              <w:widowControl w:val="0"/>
              <w:rPr>
                <w:b/>
              </w:rPr>
            </w:pPr>
            <w:r w:rsidRPr="00586C9F">
              <w:rPr>
                <w:b/>
              </w:rPr>
              <w:t>Criterion</w:t>
            </w:r>
          </w:p>
        </w:tc>
        <w:tc>
          <w:tcPr>
            <w:tcW w:w="3360" w:type="dxa"/>
            <w:shd w:val="clear" w:color="auto" w:fill="auto"/>
            <w:tcMar>
              <w:top w:w="100" w:type="dxa"/>
              <w:left w:w="100" w:type="dxa"/>
              <w:bottom w:w="100" w:type="dxa"/>
              <w:right w:w="100" w:type="dxa"/>
            </w:tcMar>
          </w:tcPr>
          <w:p w14:paraId="1529D5A6" w14:textId="77777777" w:rsidR="00077324" w:rsidRPr="00586C9F" w:rsidRDefault="00FB5034">
            <w:pPr>
              <w:widowControl w:val="0"/>
              <w:rPr>
                <w:b/>
              </w:rPr>
            </w:pPr>
            <w:r w:rsidRPr="00586C9F">
              <w:rPr>
                <w:b/>
              </w:rPr>
              <w:t>What accreditations by appropriate independent accrediting bodies do you currently hold and/or plan on pursuing?</w:t>
            </w:r>
          </w:p>
        </w:tc>
      </w:tr>
      <w:tr w:rsidR="00077324" w:rsidRPr="00586C9F" w14:paraId="1529D5AB" w14:textId="77777777">
        <w:trPr>
          <w:trHeight w:val="420"/>
        </w:trPr>
        <w:tc>
          <w:tcPr>
            <w:tcW w:w="1185" w:type="dxa"/>
            <w:shd w:val="clear" w:color="auto" w:fill="auto"/>
            <w:tcMar>
              <w:top w:w="100" w:type="dxa"/>
              <w:left w:w="100" w:type="dxa"/>
              <w:bottom w:w="100" w:type="dxa"/>
              <w:right w:w="100" w:type="dxa"/>
            </w:tcMar>
          </w:tcPr>
          <w:p w14:paraId="1529D5A8" w14:textId="77777777" w:rsidR="00077324" w:rsidRPr="00586C9F" w:rsidRDefault="00FB5034">
            <w:pPr>
              <w:widowControl w:val="0"/>
            </w:pPr>
            <w:r w:rsidRPr="00586C9F">
              <w:lastRenderedPageBreak/>
              <w:t>6.c.3</w:t>
            </w:r>
          </w:p>
        </w:tc>
        <w:tc>
          <w:tcPr>
            <w:tcW w:w="8429" w:type="dxa"/>
            <w:shd w:val="clear" w:color="auto" w:fill="auto"/>
            <w:tcMar>
              <w:top w:w="100" w:type="dxa"/>
              <w:left w:w="100" w:type="dxa"/>
              <w:bottom w:w="100" w:type="dxa"/>
              <w:right w:w="100" w:type="dxa"/>
            </w:tcMar>
          </w:tcPr>
          <w:p w14:paraId="1529D5A9" w14:textId="77777777" w:rsidR="00077324" w:rsidRPr="00586C9F" w:rsidRDefault="00FB5034">
            <w:pPr>
              <w:widowControl w:val="0"/>
            </w:pPr>
            <w:r w:rsidRPr="00586C9F">
              <w:t>States are encouraged to require accreditation of the CCBHCs by an appropriate independent accrediting body (e.g., the Joint Commission, the Commission on Accreditation of Rehabilitation Facilities [CARF], the Council on Accreditation [COA], the Accreditation Association for Ambulatory Health Care [AAAHC]). Accreditation does not mean “deemed” status.</w:t>
            </w:r>
          </w:p>
        </w:tc>
        <w:tc>
          <w:tcPr>
            <w:tcW w:w="3360" w:type="dxa"/>
            <w:shd w:val="clear" w:color="auto" w:fill="auto"/>
            <w:tcMar>
              <w:top w:w="100" w:type="dxa"/>
              <w:left w:w="100" w:type="dxa"/>
              <w:bottom w:w="100" w:type="dxa"/>
              <w:right w:w="100" w:type="dxa"/>
            </w:tcMar>
          </w:tcPr>
          <w:p w14:paraId="1AFAFDDA" w14:textId="602EBEE7" w:rsidR="00077324" w:rsidRPr="00586C9F" w:rsidRDefault="0091104E" w:rsidP="2E62E86F">
            <w:pPr>
              <w:widowControl w:val="0"/>
              <w:rPr>
                <w:b/>
                <w:bCs/>
              </w:rPr>
            </w:pPr>
            <w:r>
              <w:rPr>
                <w:b/>
              </w:rPr>
              <w:t>Oaklawn is accredited by The Joint Commission.</w:t>
            </w:r>
          </w:p>
          <w:p w14:paraId="389FC84E" w14:textId="5BE462EC" w:rsidR="00077324" w:rsidRPr="00586C9F" w:rsidRDefault="00077324" w:rsidP="2E62E86F">
            <w:pPr>
              <w:widowControl w:val="0"/>
              <w:rPr>
                <w:b/>
                <w:bCs/>
              </w:rPr>
            </w:pPr>
          </w:p>
          <w:p w14:paraId="1529D5AA" w14:textId="410F369D" w:rsidR="00077324" w:rsidRPr="00586C9F" w:rsidRDefault="71A6288E">
            <w:pPr>
              <w:widowControl w:val="0"/>
              <w:rPr>
                <w:b/>
              </w:rPr>
            </w:pPr>
            <w:r w:rsidRPr="2E62E86F">
              <w:rPr>
                <w:b/>
                <w:bCs/>
              </w:rPr>
              <w:t>Joint Commission ID #: 3507</w:t>
            </w:r>
          </w:p>
        </w:tc>
      </w:tr>
    </w:tbl>
    <w:p w14:paraId="1529D5AC" w14:textId="77777777" w:rsidR="00077324" w:rsidRPr="00586C9F" w:rsidRDefault="00077324">
      <w:pPr>
        <w:rPr>
          <w:b/>
        </w:rPr>
      </w:pPr>
    </w:p>
    <w:p w14:paraId="1529D5AD" w14:textId="77777777" w:rsidR="00077324" w:rsidRPr="00586C9F" w:rsidRDefault="00077324">
      <w:pPr>
        <w:rPr>
          <w:b/>
        </w:rPr>
      </w:pPr>
    </w:p>
    <w:p w14:paraId="1529D5AE" w14:textId="77777777" w:rsidR="00077324" w:rsidRPr="00586C9F" w:rsidRDefault="00FB5034">
      <w:pPr>
        <w:rPr>
          <w:b/>
        </w:rPr>
      </w:pPr>
      <w:r w:rsidRPr="00586C9F">
        <w:rPr>
          <w:b/>
        </w:rPr>
        <w:t>Program Requirement 6: Organizational Authority and Governance</w:t>
      </w:r>
    </w:p>
    <w:p w14:paraId="1529D5AF" w14:textId="77777777" w:rsidR="00077324" w:rsidRPr="00586C9F" w:rsidRDefault="00077324"/>
    <w:p w14:paraId="1529D5B0" w14:textId="77777777" w:rsidR="00077324" w:rsidRPr="00586C9F" w:rsidRDefault="00FB5034">
      <w:r w:rsidRPr="00586C9F">
        <w:t>Please provide a narrative explaining your current ability to meet the Certification Criteria in Program Requirement 6. For each criterion, please address:</w:t>
      </w:r>
    </w:p>
    <w:p w14:paraId="1529D5B1" w14:textId="77777777" w:rsidR="00077324" w:rsidRPr="00586C9F" w:rsidRDefault="00FB5034">
      <w:pPr>
        <w:numPr>
          <w:ilvl w:val="0"/>
          <w:numId w:val="15"/>
        </w:numPr>
      </w:pPr>
      <w:r w:rsidRPr="00586C9F">
        <w:t xml:space="preserve">If you currently meet the criterion, how are you doing so? </w:t>
      </w:r>
    </w:p>
    <w:p w14:paraId="1529D5B2" w14:textId="77777777" w:rsidR="00077324" w:rsidRPr="00586C9F" w:rsidRDefault="00FB5034">
      <w:pPr>
        <w:numPr>
          <w:ilvl w:val="0"/>
          <w:numId w:val="15"/>
        </w:numPr>
      </w:pPr>
      <w:r w:rsidRPr="00586C9F">
        <w:t>If you are not currently able to meet the criterion, what would you need to do to meet the criterion by the anticipated Demonstration Program start date (7/1/24)? What type of support would you need?</w:t>
      </w:r>
    </w:p>
    <w:p w14:paraId="1529D5B3" w14:textId="77777777" w:rsidR="00077324" w:rsidRPr="00586C9F" w:rsidRDefault="00FB5034">
      <w:pPr>
        <w:numPr>
          <w:ilvl w:val="0"/>
          <w:numId w:val="15"/>
        </w:numPr>
      </w:pPr>
      <w:r w:rsidRPr="00586C9F">
        <w:t>If you are exceeding the criterion requirements, what are you doing?</w:t>
      </w:r>
    </w:p>
    <w:p w14:paraId="1529D5B4" w14:textId="77777777" w:rsidR="00077324" w:rsidRPr="00586C9F" w:rsidRDefault="00077324">
      <w:pPr>
        <w:rPr>
          <w:rFonts w:ascii="Times New Roman" w:eastAsia="Times New Roman" w:hAnsi="Times New Roman" w:cs="Times New Roman"/>
          <w:b/>
          <w:sz w:val="24"/>
          <w:szCs w:val="24"/>
        </w:rPr>
      </w:pPr>
    </w:p>
    <w:tbl>
      <w:tblPr>
        <w:tblStyle w:val="1"/>
        <w:tblW w:w="12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990"/>
      </w:tblGrid>
      <w:tr w:rsidR="00586C9F" w:rsidRPr="00586C9F" w14:paraId="1529D5B6" w14:textId="77777777">
        <w:tc>
          <w:tcPr>
            <w:tcW w:w="12990" w:type="dxa"/>
            <w:shd w:val="clear" w:color="auto" w:fill="FFFF99"/>
          </w:tcPr>
          <w:p w14:paraId="39592258" w14:textId="77777777" w:rsidR="006221D0" w:rsidRPr="00586C9F" w:rsidRDefault="006221D0" w:rsidP="006221D0">
            <w:pPr>
              <w:widowControl w:val="0"/>
              <w:tabs>
                <w:tab w:val="left" w:pos="1650"/>
              </w:tabs>
              <w:spacing w:line="276" w:lineRule="auto"/>
              <w:rPr>
                <w:b/>
              </w:rPr>
            </w:pPr>
            <w:r>
              <w:rPr>
                <w:b/>
              </w:rPr>
              <w:tab/>
            </w:r>
          </w:p>
          <w:tbl>
            <w:tblPr>
              <w:tblStyle w:val="TableGrid"/>
              <w:tblW w:w="0" w:type="auto"/>
              <w:tblLayout w:type="fixed"/>
              <w:tblLook w:val="04A0" w:firstRow="1" w:lastRow="0" w:firstColumn="1" w:lastColumn="0" w:noHBand="0" w:noVBand="1"/>
            </w:tblPr>
            <w:tblGrid>
              <w:gridCol w:w="1495"/>
              <w:gridCol w:w="8910"/>
              <w:gridCol w:w="2359"/>
            </w:tblGrid>
            <w:tr w:rsidR="006221D0" w14:paraId="60C7188E" w14:textId="77777777" w:rsidTr="009B7A6F">
              <w:tc>
                <w:tcPr>
                  <w:tcW w:w="1495" w:type="dxa"/>
                </w:tcPr>
                <w:p w14:paraId="25A572C2" w14:textId="0DBA35CD" w:rsidR="006221D0" w:rsidRDefault="006221D0" w:rsidP="006221D0">
                  <w:pPr>
                    <w:widowControl w:val="0"/>
                    <w:tabs>
                      <w:tab w:val="left" w:pos="1650"/>
                    </w:tabs>
                    <w:rPr>
                      <w:b/>
                    </w:rPr>
                  </w:pPr>
                  <w:r>
                    <w:rPr>
                      <w:b/>
                    </w:rPr>
                    <w:t>Criteria</w:t>
                  </w:r>
                </w:p>
              </w:tc>
              <w:tc>
                <w:tcPr>
                  <w:tcW w:w="8910" w:type="dxa"/>
                </w:tcPr>
                <w:p w14:paraId="57304262" w14:textId="100A093C" w:rsidR="006221D0" w:rsidRDefault="006221D0" w:rsidP="006221D0">
                  <w:pPr>
                    <w:widowControl w:val="0"/>
                    <w:tabs>
                      <w:tab w:val="left" w:pos="1650"/>
                    </w:tabs>
                    <w:rPr>
                      <w:b/>
                    </w:rPr>
                  </w:pPr>
                  <w:r>
                    <w:rPr>
                      <w:b/>
                    </w:rPr>
                    <w:t>Description</w:t>
                  </w:r>
                </w:p>
              </w:tc>
              <w:tc>
                <w:tcPr>
                  <w:tcW w:w="2359" w:type="dxa"/>
                </w:tcPr>
                <w:p w14:paraId="716F957F" w14:textId="75D4B25D" w:rsidR="006221D0" w:rsidRDefault="006221D0" w:rsidP="006221D0">
                  <w:pPr>
                    <w:widowControl w:val="0"/>
                    <w:tabs>
                      <w:tab w:val="left" w:pos="1650"/>
                    </w:tabs>
                    <w:rPr>
                      <w:b/>
                    </w:rPr>
                  </w:pPr>
                  <w:r>
                    <w:rPr>
                      <w:b/>
                    </w:rPr>
                    <w:t>Evidence</w:t>
                  </w:r>
                </w:p>
              </w:tc>
            </w:tr>
            <w:tr w:rsidR="006221D0" w14:paraId="797EED45" w14:textId="77777777" w:rsidTr="009B7A6F">
              <w:tc>
                <w:tcPr>
                  <w:tcW w:w="1495" w:type="dxa"/>
                </w:tcPr>
                <w:p w14:paraId="5105DD52" w14:textId="48D32367" w:rsidR="006221D0" w:rsidRDefault="009B7A6F" w:rsidP="006221D0">
                  <w:pPr>
                    <w:widowControl w:val="0"/>
                    <w:tabs>
                      <w:tab w:val="left" w:pos="1650"/>
                    </w:tabs>
                    <w:rPr>
                      <w:b/>
                    </w:rPr>
                  </w:pPr>
                  <w:r>
                    <w:rPr>
                      <w:b/>
                    </w:rPr>
                    <w:t>6.a.1</w:t>
                  </w:r>
                </w:p>
              </w:tc>
              <w:tc>
                <w:tcPr>
                  <w:tcW w:w="8910" w:type="dxa"/>
                </w:tcPr>
                <w:p w14:paraId="5F001ABA" w14:textId="416DEFCF" w:rsidR="006221D0" w:rsidRDefault="00FA1153" w:rsidP="00FA1153">
                  <w:pPr>
                    <w:widowControl w:val="0"/>
                    <w:tabs>
                      <w:tab w:val="left" w:pos="1650"/>
                    </w:tabs>
                    <w:rPr>
                      <w:bCs/>
                    </w:rPr>
                  </w:pPr>
                  <w:r w:rsidRPr="006E1738">
                    <w:rPr>
                      <w:bCs/>
                      <w:lang w:val="en-US"/>
                    </w:rPr>
                    <w:t xml:space="preserve">Oaklawn </w:t>
                  </w:r>
                  <w:r w:rsidR="00D17CA5" w:rsidRPr="006E1738">
                    <w:rPr>
                      <w:bCs/>
                      <w:lang w:val="en-US"/>
                    </w:rPr>
                    <w:t>Psychiatric C</w:t>
                  </w:r>
                  <w:r w:rsidR="006A6540" w:rsidRPr="006E1738">
                    <w:rPr>
                      <w:bCs/>
                      <w:lang w:val="en-US"/>
                    </w:rPr>
                    <w:t xml:space="preserve">enter is </w:t>
                  </w:r>
                  <w:r w:rsidR="0022096E" w:rsidRPr="006E1738">
                    <w:rPr>
                      <w:bCs/>
                      <w:lang w:val="en-US"/>
                    </w:rPr>
                    <w:t>a</w:t>
                  </w:r>
                  <w:r w:rsidR="00685B35" w:rsidRPr="006E1738">
                    <w:rPr>
                      <w:bCs/>
                    </w:rPr>
                    <w:t xml:space="preserve"> </w:t>
                  </w:r>
                  <w:r w:rsidR="0058001E" w:rsidRPr="006E1738">
                    <w:rPr>
                      <w:bCs/>
                    </w:rPr>
                    <w:t>non</w:t>
                  </w:r>
                  <w:r w:rsidR="007A217E" w:rsidRPr="006E1738">
                    <w:rPr>
                      <w:bCs/>
                    </w:rPr>
                    <w:t>-profit</w:t>
                  </w:r>
                  <w:r w:rsidR="00FE7E91" w:rsidRPr="006E1738">
                    <w:rPr>
                      <w:bCs/>
                    </w:rPr>
                    <w:t xml:space="preserve"> organization, exempt from tax under 501(c)</w:t>
                  </w:r>
                  <w:r w:rsidR="00BE36D5" w:rsidRPr="006E1738">
                    <w:rPr>
                      <w:bCs/>
                    </w:rPr>
                    <w:t>(3)</w:t>
                  </w:r>
                  <w:r w:rsidR="000757DF" w:rsidRPr="006E1738">
                    <w:rPr>
                      <w:bCs/>
                    </w:rPr>
                    <w:t xml:space="preserve"> </w:t>
                  </w:r>
                  <w:r w:rsidR="007715DA" w:rsidRPr="006E1738">
                    <w:rPr>
                      <w:bCs/>
                    </w:rPr>
                    <w:t>of the Unite</w:t>
                  </w:r>
                  <w:r w:rsidR="00BF770A">
                    <w:rPr>
                      <w:bCs/>
                    </w:rPr>
                    <w:t>d</w:t>
                  </w:r>
                  <w:r w:rsidR="007715DA" w:rsidRPr="006E1738">
                    <w:rPr>
                      <w:bCs/>
                    </w:rPr>
                    <w:t xml:space="preserve"> States</w:t>
                  </w:r>
                  <w:r w:rsidR="003477B5" w:rsidRPr="006E1738">
                    <w:rPr>
                      <w:bCs/>
                    </w:rPr>
                    <w:t xml:space="preserve"> Internal Revenue Code</w:t>
                  </w:r>
                  <w:r w:rsidR="008449E2" w:rsidRPr="006E1738">
                    <w:rPr>
                      <w:bCs/>
                    </w:rPr>
                    <w:t>.</w:t>
                  </w:r>
                </w:p>
                <w:p w14:paraId="195896A2" w14:textId="77777777" w:rsidR="000E5E69" w:rsidRDefault="000E5E69" w:rsidP="00FA1153">
                  <w:pPr>
                    <w:widowControl w:val="0"/>
                    <w:tabs>
                      <w:tab w:val="left" w:pos="1650"/>
                    </w:tabs>
                    <w:rPr>
                      <w:bCs/>
                    </w:rPr>
                  </w:pPr>
                </w:p>
                <w:p w14:paraId="67F93AD1" w14:textId="77777777" w:rsidR="000E5E69" w:rsidRPr="000E5E69" w:rsidRDefault="000E5E69" w:rsidP="000E5E69">
                  <w:pPr>
                    <w:widowControl w:val="0"/>
                    <w:tabs>
                      <w:tab w:val="left" w:pos="1650"/>
                    </w:tabs>
                    <w:rPr>
                      <w:bCs/>
                      <w:lang w:val="en-US"/>
                    </w:rPr>
                  </w:pPr>
                  <w:r w:rsidRPr="000E5E69">
                    <w:rPr>
                      <w:bCs/>
                      <w:lang w:val="en-US"/>
                    </w:rPr>
                    <w:t>Oaklawn is licensed as a Community Mental Health Center under Indiana Code 12-21,</w:t>
                  </w:r>
                </w:p>
                <w:p w14:paraId="5F5251C5" w14:textId="77777777" w:rsidR="000E5E69" w:rsidRPr="000E5E69" w:rsidRDefault="000E5E69" w:rsidP="000E5E69">
                  <w:pPr>
                    <w:widowControl w:val="0"/>
                    <w:tabs>
                      <w:tab w:val="left" w:pos="1650"/>
                    </w:tabs>
                    <w:rPr>
                      <w:bCs/>
                      <w:lang w:val="en-US"/>
                    </w:rPr>
                  </w:pPr>
                  <w:r w:rsidRPr="000E5E69">
                    <w:rPr>
                      <w:bCs/>
                      <w:lang w:val="en-US"/>
                    </w:rPr>
                    <w:t>Private Mental Health Institution (inpatient provider) under Indiana Code 12-25, addiction</w:t>
                  </w:r>
                </w:p>
                <w:p w14:paraId="7417D758" w14:textId="77777777" w:rsidR="000E5E69" w:rsidRPr="000E5E69" w:rsidRDefault="000E5E69" w:rsidP="000E5E69">
                  <w:pPr>
                    <w:widowControl w:val="0"/>
                    <w:tabs>
                      <w:tab w:val="left" w:pos="1650"/>
                    </w:tabs>
                    <w:rPr>
                      <w:bCs/>
                      <w:lang w:val="en-US"/>
                    </w:rPr>
                  </w:pPr>
                  <w:r w:rsidRPr="000E5E69">
                    <w:rPr>
                      <w:bCs/>
                      <w:lang w:val="en-US"/>
                    </w:rPr>
                    <w:t>services provider under Indiana Code 12-23, and adult residential provider under Indiana</w:t>
                  </w:r>
                </w:p>
                <w:p w14:paraId="6908758B" w14:textId="11789D85" w:rsidR="000E5E69" w:rsidRPr="006E1738" w:rsidRDefault="000E5E69" w:rsidP="00CD5244">
                  <w:pPr>
                    <w:widowControl w:val="0"/>
                    <w:tabs>
                      <w:tab w:val="left" w:pos="1650"/>
                    </w:tabs>
                    <w:rPr>
                      <w:bCs/>
                    </w:rPr>
                  </w:pPr>
                  <w:r w:rsidRPr="000E5E69">
                    <w:rPr>
                      <w:bCs/>
                      <w:lang w:val="en-US"/>
                    </w:rPr>
                    <w:t>Code 12-21-2-3. Oaklawn's youth residential services are licensed by Indiana Dep</w:t>
                  </w:r>
                  <w:r w:rsidR="00CD5244">
                    <w:rPr>
                      <w:bCs/>
                      <w:lang w:val="en-US"/>
                    </w:rPr>
                    <w:t>artment</w:t>
                  </w:r>
                  <w:r w:rsidRPr="000E5E69">
                    <w:rPr>
                      <w:bCs/>
                      <w:lang w:val="en-US"/>
                    </w:rPr>
                    <w:t xml:space="preserve"> of</w:t>
                  </w:r>
                  <w:r w:rsidR="00CD5244">
                    <w:rPr>
                      <w:bCs/>
                      <w:lang w:val="en-US"/>
                    </w:rPr>
                    <w:t xml:space="preserve"> </w:t>
                  </w:r>
                  <w:r w:rsidRPr="000E5E69">
                    <w:rPr>
                      <w:bCs/>
                      <w:lang w:val="en-US"/>
                    </w:rPr>
                    <w:t>Child Services. Oaklawn's inpatient program is certified as a freestanding psychiatric</w:t>
                  </w:r>
                  <w:r w:rsidR="00CD5244">
                    <w:rPr>
                      <w:bCs/>
                      <w:lang w:val="en-US"/>
                    </w:rPr>
                    <w:t xml:space="preserve"> </w:t>
                  </w:r>
                  <w:r w:rsidRPr="000E5E69">
                    <w:rPr>
                      <w:bCs/>
                      <w:lang w:val="en-US"/>
                    </w:rPr>
                    <w:t>hospital by CMS.</w:t>
                  </w:r>
                  <w:r w:rsidR="00DA6F77">
                    <w:rPr>
                      <w:bCs/>
                      <w:lang w:val="en-US"/>
                    </w:rPr>
                    <w:t xml:space="preserve"> Oaklawn is designated as the CMHC for both Elkhart and St Joseph Counties.</w:t>
                  </w:r>
                </w:p>
              </w:tc>
              <w:tc>
                <w:tcPr>
                  <w:tcW w:w="2359" w:type="dxa"/>
                </w:tcPr>
                <w:p w14:paraId="2506F6BC" w14:textId="77777777" w:rsidR="006221D0" w:rsidRDefault="00EA2653" w:rsidP="006221D0">
                  <w:pPr>
                    <w:widowControl w:val="0"/>
                    <w:tabs>
                      <w:tab w:val="left" w:pos="1650"/>
                    </w:tabs>
                    <w:rPr>
                      <w:bCs/>
                    </w:rPr>
                  </w:pPr>
                  <w:r w:rsidRPr="006E1738">
                    <w:rPr>
                      <w:bCs/>
                    </w:rPr>
                    <w:t xml:space="preserve">Non-Profit </w:t>
                  </w:r>
                  <w:r w:rsidR="002F0054" w:rsidRPr="006E1738">
                    <w:rPr>
                      <w:bCs/>
                    </w:rPr>
                    <w:t>Status 501(c)(3) Form</w:t>
                  </w:r>
                </w:p>
                <w:p w14:paraId="4CB96981" w14:textId="77777777" w:rsidR="002B196D" w:rsidRDefault="002B196D" w:rsidP="006221D0">
                  <w:pPr>
                    <w:widowControl w:val="0"/>
                    <w:tabs>
                      <w:tab w:val="left" w:pos="1650"/>
                    </w:tabs>
                    <w:rPr>
                      <w:bCs/>
                    </w:rPr>
                  </w:pPr>
                </w:p>
                <w:p w14:paraId="581F9C72" w14:textId="77777777" w:rsidR="002B196D" w:rsidRPr="002B196D" w:rsidRDefault="002B196D" w:rsidP="002B196D">
                  <w:pPr>
                    <w:widowControl w:val="0"/>
                    <w:tabs>
                      <w:tab w:val="left" w:pos="1650"/>
                    </w:tabs>
                    <w:rPr>
                      <w:bCs/>
                      <w:lang w:val="en-US"/>
                    </w:rPr>
                  </w:pPr>
                  <w:r w:rsidRPr="002B196D">
                    <w:rPr>
                      <w:bCs/>
                      <w:lang w:val="en-US"/>
                    </w:rPr>
                    <w:t>Organizational Licenses 409-0-</w:t>
                  </w:r>
                </w:p>
                <w:p w14:paraId="4FC1AB70" w14:textId="77777777" w:rsidR="002B196D" w:rsidRPr="002B196D" w:rsidRDefault="002B196D" w:rsidP="002B196D">
                  <w:pPr>
                    <w:widowControl w:val="0"/>
                    <w:tabs>
                      <w:tab w:val="left" w:pos="1650"/>
                    </w:tabs>
                    <w:rPr>
                      <w:bCs/>
                      <w:lang w:val="en-US"/>
                    </w:rPr>
                  </w:pPr>
                  <w:r w:rsidRPr="002B196D">
                    <w:rPr>
                      <w:bCs/>
                      <w:lang w:val="en-US"/>
                    </w:rPr>
                    <w:t>CMHC, 409-4-PIP, 409-0-ASR,</w:t>
                  </w:r>
                </w:p>
                <w:p w14:paraId="53DAC25A" w14:textId="77777777" w:rsidR="002B196D" w:rsidRPr="002B196D" w:rsidRDefault="002B196D" w:rsidP="002B196D">
                  <w:pPr>
                    <w:widowControl w:val="0"/>
                    <w:tabs>
                      <w:tab w:val="left" w:pos="1650"/>
                    </w:tabs>
                    <w:rPr>
                      <w:bCs/>
                      <w:lang w:val="en-US"/>
                    </w:rPr>
                  </w:pPr>
                  <w:r w:rsidRPr="002B196D">
                    <w:rPr>
                      <w:bCs/>
                      <w:lang w:val="en-US"/>
                    </w:rPr>
                    <w:t>409-11-SGL, 409-19-SGL, 409-20-</w:t>
                  </w:r>
                </w:p>
                <w:p w14:paraId="04923EC6" w14:textId="7EE8BA3A" w:rsidR="002B196D" w:rsidRPr="006E1738" w:rsidRDefault="002B196D" w:rsidP="00F20DD4">
                  <w:pPr>
                    <w:widowControl w:val="0"/>
                    <w:tabs>
                      <w:tab w:val="left" w:pos="1650"/>
                    </w:tabs>
                    <w:rPr>
                      <w:bCs/>
                    </w:rPr>
                  </w:pPr>
                  <w:r w:rsidRPr="002B196D">
                    <w:rPr>
                      <w:bCs/>
                      <w:lang w:val="en-US"/>
                    </w:rPr>
                    <w:t>SGL, 409-26-SGL, CMS</w:t>
                  </w:r>
                  <w:r w:rsidR="00F20DD4">
                    <w:rPr>
                      <w:bCs/>
                      <w:lang w:val="en-US"/>
                    </w:rPr>
                    <w:t xml:space="preserve"> </w:t>
                  </w:r>
                  <w:r w:rsidRPr="002B196D">
                    <w:rPr>
                      <w:bCs/>
                      <w:lang w:val="en-US"/>
                    </w:rPr>
                    <w:t>Certification 15-4031</w:t>
                  </w:r>
                </w:p>
              </w:tc>
            </w:tr>
            <w:tr w:rsidR="006221D0" w14:paraId="2679303E" w14:textId="77777777" w:rsidTr="009B7A6F">
              <w:tc>
                <w:tcPr>
                  <w:tcW w:w="1495" w:type="dxa"/>
                </w:tcPr>
                <w:p w14:paraId="15616AE0" w14:textId="737CD118" w:rsidR="006221D0" w:rsidRDefault="008449E2" w:rsidP="006221D0">
                  <w:pPr>
                    <w:widowControl w:val="0"/>
                    <w:tabs>
                      <w:tab w:val="left" w:pos="1650"/>
                    </w:tabs>
                    <w:rPr>
                      <w:b/>
                    </w:rPr>
                  </w:pPr>
                  <w:r>
                    <w:rPr>
                      <w:b/>
                    </w:rPr>
                    <w:t>6.a.2</w:t>
                  </w:r>
                </w:p>
              </w:tc>
              <w:tc>
                <w:tcPr>
                  <w:tcW w:w="8910" w:type="dxa"/>
                </w:tcPr>
                <w:p w14:paraId="554DE220" w14:textId="5606B801" w:rsidR="006221D0" w:rsidRPr="006E1738" w:rsidRDefault="000D682F" w:rsidP="00172286">
                  <w:pPr>
                    <w:widowControl w:val="0"/>
                    <w:tabs>
                      <w:tab w:val="left" w:pos="1650"/>
                    </w:tabs>
                    <w:rPr>
                      <w:bCs/>
                      <w:lang w:val="en-US"/>
                    </w:rPr>
                  </w:pPr>
                  <w:r w:rsidRPr="006E1738">
                    <w:rPr>
                      <w:bCs/>
                    </w:rPr>
                    <w:t xml:space="preserve">Oaklawn </w:t>
                  </w:r>
                  <w:r w:rsidR="004C5957" w:rsidRPr="006E1738">
                    <w:rPr>
                      <w:bCs/>
                    </w:rPr>
                    <w:t>started a relationship with the Pokagon Band</w:t>
                  </w:r>
                  <w:r w:rsidR="00172286" w:rsidRPr="006E1738">
                    <w:rPr>
                      <w:bCs/>
                    </w:rPr>
                    <w:t xml:space="preserve">, </w:t>
                  </w:r>
                  <w:r w:rsidR="00172286" w:rsidRPr="006E1738">
                    <w:rPr>
                      <w:bCs/>
                      <w:lang w:val="en-US"/>
                    </w:rPr>
                    <w:t xml:space="preserve">whose main organization is in Kalamazoo but operates an office locally, in 2021. </w:t>
                  </w:r>
                  <w:r w:rsidR="007E5107" w:rsidRPr="006E1738">
                    <w:rPr>
                      <w:bCs/>
                      <w:lang w:val="en-US"/>
                    </w:rPr>
                    <w:t xml:space="preserve">The group is resuming meetings </w:t>
                  </w:r>
                  <w:r w:rsidR="007642D9" w:rsidRPr="006E1738">
                    <w:rPr>
                      <w:bCs/>
                      <w:lang w:val="en-US"/>
                    </w:rPr>
                    <w:t>t</w:t>
                  </w:r>
                  <w:r w:rsidR="00492C30" w:rsidRPr="006E1738">
                    <w:rPr>
                      <w:bCs/>
                      <w:lang w:val="en-US"/>
                    </w:rPr>
                    <w:t>o ensure that clients that identify as Native American</w:t>
                  </w:r>
                  <w:r w:rsidR="00C00BBF" w:rsidRPr="006E1738">
                    <w:rPr>
                      <w:bCs/>
                      <w:lang w:val="en-US"/>
                    </w:rPr>
                    <w:t xml:space="preserve"> at intake are connect with services </w:t>
                  </w:r>
                  <w:r w:rsidR="00C00BBF" w:rsidRPr="006E1738">
                    <w:rPr>
                      <w:bCs/>
                      <w:lang w:val="en-US"/>
                    </w:rPr>
                    <w:lastRenderedPageBreak/>
                    <w:t>that the Pokagon Band offers.</w:t>
                  </w:r>
                  <w:r w:rsidR="00A8183E" w:rsidRPr="006E1738">
                    <w:rPr>
                      <w:bCs/>
                      <w:lang w:val="en-US"/>
                    </w:rPr>
                    <w:t xml:space="preserve"> </w:t>
                  </w:r>
                  <w:r w:rsidR="00B413A5" w:rsidRPr="006E1738">
                    <w:rPr>
                      <w:bCs/>
                      <w:lang w:val="en-US"/>
                    </w:rPr>
                    <w:t xml:space="preserve">Of the clients Oaklawn saw in CY 2022, </w:t>
                  </w:r>
                  <w:r w:rsidR="00CC1826" w:rsidRPr="006E1738">
                    <w:rPr>
                      <w:bCs/>
                      <w:lang w:val="en-US"/>
                    </w:rPr>
                    <w:t xml:space="preserve">0.3% identified as </w:t>
                  </w:r>
                  <w:r w:rsidR="002131B9" w:rsidRPr="006E1738">
                    <w:rPr>
                      <w:bCs/>
                      <w:lang w:val="en-US"/>
                    </w:rPr>
                    <w:t>“American Indian or Alaska</w:t>
                  </w:r>
                  <w:r w:rsidR="00920523" w:rsidRPr="006E1738">
                    <w:rPr>
                      <w:bCs/>
                      <w:lang w:val="en-US"/>
                    </w:rPr>
                    <w:t xml:space="preserve"> Native</w:t>
                  </w:r>
                  <w:r w:rsidR="0078510A" w:rsidRPr="006E1738">
                    <w:rPr>
                      <w:bCs/>
                      <w:lang w:val="en-US"/>
                    </w:rPr>
                    <w:t>.</w:t>
                  </w:r>
                  <w:r w:rsidR="00920523" w:rsidRPr="006E1738">
                    <w:rPr>
                      <w:bCs/>
                      <w:lang w:val="en-US"/>
                    </w:rPr>
                    <w:t>”</w:t>
                  </w:r>
                  <w:r w:rsidR="000F4A97" w:rsidRPr="006E1738">
                    <w:rPr>
                      <w:bCs/>
                      <w:lang w:val="en-US"/>
                    </w:rPr>
                    <w:t xml:space="preserve"> </w:t>
                  </w:r>
                  <w:r w:rsidR="00FB4B1D" w:rsidRPr="006E1738">
                    <w:rPr>
                      <w:bCs/>
                      <w:lang w:val="en-US"/>
                    </w:rPr>
                    <w:t xml:space="preserve">With respect to this population, </w:t>
                  </w:r>
                  <w:r w:rsidR="00AE00D5" w:rsidRPr="00271869">
                    <w:rPr>
                      <w:bCs/>
                      <w:lang w:val="en-US"/>
                    </w:rPr>
                    <w:t xml:space="preserve">Oaklawn </w:t>
                  </w:r>
                  <w:r w:rsidR="00CB40A6" w:rsidRPr="00271869">
                    <w:rPr>
                      <w:bCs/>
                      <w:lang w:val="en-US"/>
                    </w:rPr>
                    <w:t xml:space="preserve">is also </w:t>
                  </w:r>
                  <w:r w:rsidR="00D84B33" w:rsidRPr="00271869">
                    <w:rPr>
                      <w:bCs/>
                      <w:lang w:val="en-US"/>
                    </w:rPr>
                    <w:t xml:space="preserve">interested in </w:t>
                  </w:r>
                  <w:r w:rsidR="007C0967" w:rsidRPr="00271869">
                    <w:rPr>
                      <w:bCs/>
                      <w:lang w:val="en-US"/>
                    </w:rPr>
                    <w:t xml:space="preserve">working with the </w:t>
                  </w:r>
                  <w:r w:rsidR="001A6DA5" w:rsidRPr="00271869">
                    <w:rPr>
                      <w:bCs/>
                      <w:lang w:val="en-US"/>
                    </w:rPr>
                    <w:t>Pokagon</w:t>
                  </w:r>
                  <w:r w:rsidR="007C0967" w:rsidRPr="00271869">
                    <w:rPr>
                      <w:bCs/>
                      <w:lang w:val="en-US"/>
                    </w:rPr>
                    <w:t xml:space="preserve"> Band to facilitate </w:t>
                  </w:r>
                  <w:r w:rsidR="001A6DA5" w:rsidRPr="00271869">
                    <w:rPr>
                      <w:bCs/>
                      <w:lang w:val="en-US"/>
                    </w:rPr>
                    <w:t>cultural competency training for staff.</w:t>
                  </w:r>
                  <w:r w:rsidR="00687099">
                    <w:rPr>
                      <w:bCs/>
                      <w:lang w:val="en-US"/>
                    </w:rPr>
                    <w:t xml:space="preserve"> The Pokagon Band has specialized crisis services and mobile response for opiate related crises. Oaklawn had developed protocols to collaborate, should Oaklawn respond to someone in crisis who </w:t>
                  </w:r>
                  <w:r w:rsidR="00D10C4A">
                    <w:rPr>
                      <w:bCs/>
                      <w:lang w:val="en-US"/>
                    </w:rPr>
                    <w:t>identifies as American Indian or Alaska Native</w:t>
                  </w:r>
                  <w:r w:rsidR="00126D9B">
                    <w:rPr>
                      <w:bCs/>
                      <w:lang w:val="en-US"/>
                    </w:rPr>
                    <w:t>.</w:t>
                  </w:r>
                </w:p>
              </w:tc>
              <w:tc>
                <w:tcPr>
                  <w:tcW w:w="2359" w:type="dxa"/>
                </w:tcPr>
                <w:p w14:paraId="491A914E" w14:textId="77777777" w:rsidR="006221D0" w:rsidRPr="006E1738" w:rsidRDefault="001A6DA5" w:rsidP="006221D0">
                  <w:pPr>
                    <w:widowControl w:val="0"/>
                    <w:tabs>
                      <w:tab w:val="left" w:pos="1650"/>
                    </w:tabs>
                    <w:rPr>
                      <w:bCs/>
                    </w:rPr>
                  </w:pPr>
                  <w:r w:rsidRPr="006E1738">
                    <w:rPr>
                      <w:bCs/>
                    </w:rPr>
                    <w:lastRenderedPageBreak/>
                    <w:t>Oaklawn’s Continuum of Care</w:t>
                  </w:r>
                </w:p>
                <w:p w14:paraId="44578AF2" w14:textId="77777777" w:rsidR="008B66F4" w:rsidRPr="006E1738" w:rsidRDefault="008B66F4" w:rsidP="006221D0">
                  <w:pPr>
                    <w:widowControl w:val="0"/>
                    <w:tabs>
                      <w:tab w:val="left" w:pos="1650"/>
                    </w:tabs>
                    <w:rPr>
                      <w:bCs/>
                    </w:rPr>
                  </w:pPr>
                </w:p>
                <w:p w14:paraId="27E8BBCB" w14:textId="5CB52118" w:rsidR="008B66F4" w:rsidRPr="006E1738" w:rsidRDefault="008B66F4" w:rsidP="006221D0">
                  <w:pPr>
                    <w:widowControl w:val="0"/>
                    <w:tabs>
                      <w:tab w:val="left" w:pos="1650"/>
                    </w:tabs>
                    <w:rPr>
                      <w:bCs/>
                    </w:rPr>
                  </w:pPr>
                  <w:r w:rsidRPr="006E1738">
                    <w:rPr>
                      <w:bCs/>
                    </w:rPr>
                    <w:lastRenderedPageBreak/>
                    <w:t>Ongoing meetings with Pokagon Band</w:t>
                  </w:r>
                </w:p>
              </w:tc>
            </w:tr>
            <w:tr w:rsidR="006221D0" w14:paraId="3ABFCBC2" w14:textId="77777777" w:rsidTr="009B7A6F">
              <w:tc>
                <w:tcPr>
                  <w:tcW w:w="1495" w:type="dxa"/>
                </w:tcPr>
                <w:p w14:paraId="123C77AB" w14:textId="57415B73" w:rsidR="006221D0" w:rsidRDefault="00191666" w:rsidP="006221D0">
                  <w:pPr>
                    <w:widowControl w:val="0"/>
                    <w:tabs>
                      <w:tab w:val="left" w:pos="1650"/>
                    </w:tabs>
                    <w:rPr>
                      <w:b/>
                    </w:rPr>
                  </w:pPr>
                  <w:r>
                    <w:rPr>
                      <w:b/>
                    </w:rPr>
                    <w:lastRenderedPageBreak/>
                    <w:t>6.a.3</w:t>
                  </w:r>
                </w:p>
              </w:tc>
              <w:tc>
                <w:tcPr>
                  <w:tcW w:w="8910" w:type="dxa"/>
                </w:tcPr>
                <w:p w14:paraId="33633AF0" w14:textId="77777777" w:rsidR="006221D0" w:rsidRDefault="00F14A57" w:rsidP="00F14A57">
                  <w:pPr>
                    <w:widowControl w:val="0"/>
                    <w:tabs>
                      <w:tab w:val="left" w:pos="1650"/>
                    </w:tabs>
                    <w:rPr>
                      <w:bCs/>
                      <w:lang w:val="en-US"/>
                    </w:rPr>
                  </w:pPr>
                  <w:r w:rsidRPr="006E1738">
                    <w:rPr>
                      <w:bCs/>
                      <w:lang w:val="en-US"/>
                    </w:rPr>
                    <w:t>After the end of each fiscal year, Oaklawn retains the services of a qualified certified public accountant to review financial records and perform an audit.</w:t>
                  </w:r>
                  <w:r w:rsidR="004633D1" w:rsidRPr="006E1738">
                    <w:rPr>
                      <w:bCs/>
                      <w:lang w:val="en-US"/>
                    </w:rPr>
                    <w:t xml:space="preserve"> The written independent auditor’s report is reviewed in detail by the Board of </w:t>
                  </w:r>
                  <w:r w:rsidR="00356676" w:rsidRPr="006E1738">
                    <w:rPr>
                      <w:bCs/>
                      <w:lang w:val="en-US"/>
                    </w:rPr>
                    <w:t>Fina</w:t>
                  </w:r>
                  <w:r w:rsidR="00884908" w:rsidRPr="006E1738">
                    <w:rPr>
                      <w:bCs/>
                      <w:lang w:val="en-US"/>
                    </w:rPr>
                    <w:t>nce Committee.</w:t>
                  </w:r>
                </w:p>
                <w:p w14:paraId="12D2C78D" w14:textId="77777777" w:rsidR="00EB7AF7" w:rsidRDefault="00EB7AF7" w:rsidP="00F14A57">
                  <w:pPr>
                    <w:widowControl w:val="0"/>
                    <w:tabs>
                      <w:tab w:val="left" w:pos="1650"/>
                    </w:tabs>
                    <w:rPr>
                      <w:bCs/>
                      <w:lang w:val="en-US"/>
                    </w:rPr>
                  </w:pPr>
                </w:p>
                <w:p w14:paraId="14876F3F" w14:textId="77777777" w:rsidR="001C0A1A" w:rsidRDefault="001C0A1A" w:rsidP="00F14A57">
                  <w:pPr>
                    <w:widowControl w:val="0"/>
                    <w:tabs>
                      <w:tab w:val="left" w:pos="1650"/>
                    </w:tabs>
                    <w:rPr>
                      <w:bCs/>
                      <w:lang w:val="en-US"/>
                    </w:rPr>
                  </w:pPr>
                  <w:r>
                    <w:rPr>
                      <w:bCs/>
                      <w:lang w:val="en-US"/>
                    </w:rPr>
                    <w:t>The annual cost report includes direct costs, indirect costs, allocation of costs for non-CCBHC services provided by the clinic*, allocation of resources across direct and non-direct costs</w:t>
                  </w:r>
                  <w:r w:rsidR="00355FDF">
                    <w:rPr>
                      <w:bCs/>
                      <w:lang w:val="en-US"/>
                    </w:rPr>
                    <w:t xml:space="preserve">, costs furnished under agreement with DCOs** (n/a at this time), number of current </w:t>
                  </w:r>
                  <w:r w:rsidR="00411E84">
                    <w:rPr>
                      <w:bCs/>
                      <w:lang w:val="en-US"/>
                    </w:rPr>
                    <w:t>daily and monthly visits expected for CCBHC services, and number of additional daily and monthly client visits expected under the CCBHC program.</w:t>
                  </w:r>
                </w:p>
                <w:p w14:paraId="063A25B0" w14:textId="77777777" w:rsidR="000A6EF7" w:rsidRDefault="000A6EF7" w:rsidP="00F14A57">
                  <w:pPr>
                    <w:widowControl w:val="0"/>
                    <w:tabs>
                      <w:tab w:val="left" w:pos="1650"/>
                    </w:tabs>
                    <w:rPr>
                      <w:bCs/>
                      <w:lang w:val="en-US"/>
                    </w:rPr>
                  </w:pPr>
                </w:p>
                <w:p w14:paraId="33602DED" w14:textId="77777777" w:rsidR="000A6EF7" w:rsidRDefault="000A6EF7" w:rsidP="00F14A57">
                  <w:pPr>
                    <w:widowControl w:val="0"/>
                    <w:tabs>
                      <w:tab w:val="left" w:pos="1650"/>
                    </w:tabs>
                    <w:rPr>
                      <w:bCs/>
                      <w:lang w:val="en-US"/>
                    </w:rPr>
                  </w:pPr>
                </w:p>
                <w:p w14:paraId="3FB222DB" w14:textId="444494E1" w:rsidR="00407E67" w:rsidRDefault="002B196D" w:rsidP="00407E67">
                  <w:pPr>
                    <w:widowControl w:val="0"/>
                    <w:tabs>
                      <w:tab w:val="left" w:pos="1650"/>
                    </w:tabs>
                    <w:rPr>
                      <w:bCs/>
                      <w:lang w:val="en-US"/>
                    </w:rPr>
                  </w:pPr>
                  <w:r>
                    <w:rPr>
                      <w:bCs/>
                      <w:lang w:val="en-US"/>
                    </w:rPr>
                    <w:t xml:space="preserve">*As mentioned in 6.a.1., Oaklawn provides </w:t>
                  </w:r>
                  <w:r w:rsidR="00A969E7">
                    <w:rPr>
                      <w:bCs/>
                      <w:lang w:val="en-US"/>
                    </w:rPr>
                    <w:t>additional services outside of the nine required services including a 24/7, 16 bed psychiatric inpatient unit</w:t>
                  </w:r>
                  <w:r w:rsidR="008F6B3B">
                    <w:rPr>
                      <w:bCs/>
                      <w:lang w:val="en-US"/>
                    </w:rPr>
                    <w:t xml:space="preserve"> and youth residential services. Oaklawn also </w:t>
                  </w:r>
                  <w:r w:rsidR="007D6BF7">
                    <w:rPr>
                      <w:bCs/>
                      <w:lang w:val="en-US"/>
                    </w:rPr>
                    <w:t>operates</w:t>
                  </w:r>
                  <w:r w:rsidR="008F6B3B">
                    <w:rPr>
                      <w:bCs/>
                      <w:lang w:val="en-US"/>
                    </w:rPr>
                    <w:t xml:space="preserve"> multiple Supervised Group Living residences (SGL), all of which are licensed by </w:t>
                  </w:r>
                  <w:r w:rsidR="007D6BF7">
                    <w:rPr>
                      <w:bCs/>
                      <w:lang w:val="en-US"/>
                    </w:rPr>
                    <w:t xml:space="preserve">DMHA and are active. The costs associated for these services are captured in our financial audit. </w:t>
                  </w:r>
                </w:p>
                <w:p w14:paraId="26B863F8" w14:textId="77777777" w:rsidR="00AB2418" w:rsidRDefault="00AB2418" w:rsidP="00407E67">
                  <w:pPr>
                    <w:widowControl w:val="0"/>
                    <w:tabs>
                      <w:tab w:val="left" w:pos="1650"/>
                    </w:tabs>
                    <w:rPr>
                      <w:bCs/>
                      <w:lang w:val="en-US"/>
                    </w:rPr>
                  </w:pPr>
                </w:p>
                <w:p w14:paraId="34C796FD" w14:textId="2EF06332" w:rsidR="00AB2418" w:rsidRPr="00407E67" w:rsidRDefault="00AB2418" w:rsidP="00407E67">
                  <w:pPr>
                    <w:widowControl w:val="0"/>
                    <w:tabs>
                      <w:tab w:val="left" w:pos="1650"/>
                    </w:tabs>
                    <w:rPr>
                      <w:bCs/>
                      <w:lang w:val="en-US"/>
                    </w:rPr>
                  </w:pPr>
                  <w:r>
                    <w:rPr>
                      <w:bCs/>
                      <w:lang w:val="en-US"/>
                    </w:rPr>
                    <w:t xml:space="preserve">**Oaklawn provides all of the nine core CCBHC services at this time, but if we had to </w:t>
                  </w:r>
                  <w:r w:rsidR="00F32848">
                    <w:rPr>
                      <w:bCs/>
                      <w:lang w:val="en-US"/>
                    </w:rPr>
                    <w:t>build and maintain a DCO</w:t>
                  </w:r>
                  <w:r w:rsidR="0051470A">
                    <w:rPr>
                      <w:bCs/>
                      <w:lang w:val="en-US"/>
                    </w:rPr>
                    <w:t xml:space="preserve"> in the future</w:t>
                  </w:r>
                  <w:r w:rsidR="00F32848">
                    <w:rPr>
                      <w:bCs/>
                      <w:lang w:val="en-US"/>
                    </w:rPr>
                    <w:t xml:space="preserve">, Oaklawn would include those costs in the financial audit. </w:t>
                  </w:r>
                </w:p>
              </w:tc>
              <w:tc>
                <w:tcPr>
                  <w:tcW w:w="2359" w:type="dxa"/>
                </w:tcPr>
                <w:p w14:paraId="771DC1E8" w14:textId="77777777" w:rsidR="006221D0" w:rsidRPr="006E1738" w:rsidRDefault="00884908" w:rsidP="006221D0">
                  <w:pPr>
                    <w:widowControl w:val="0"/>
                    <w:tabs>
                      <w:tab w:val="left" w:pos="1650"/>
                    </w:tabs>
                    <w:rPr>
                      <w:bCs/>
                    </w:rPr>
                  </w:pPr>
                  <w:r w:rsidRPr="006E1738">
                    <w:rPr>
                      <w:bCs/>
                    </w:rPr>
                    <w:t xml:space="preserve">FIN 205 Annual Audit </w:t>
                  </w:r>
                </w:p>
                <w:p w14:paraId="0EF2693B" w14:textId="77777777" w:rsidR="00884908" w:rsidRPr="006E1738" w:rsidRDefault="00884908" w:rsidP="006221D0">
                  <w:pPr>
                    <w:widowControl w:val="0"/>
                    <w:tabs>
                      <w:tab w:val="left" w:pos="1650"/>
                    </w:tabs>
                    <w:rPr>
                      <w:bCs/>
                    </w:rPr>
                  </w:pPr>
                </w:p>
                <w:p w14:paraId="359DE85D" w14:textId="77777777" w:rsidR="00FB42E2" w:rsidRPr="006E1738" w:rsidRDefault="00C47109" w:rsidP="006221D0">
                  <w:pPr>
                    <w:widowControl w:val="0"/>
                    <w:tabs>
                      <w:tab w:val="left" w:pos="1650"/>
                    </w:tabs>
                    <w:rPr>
                      <w:bCs/>
                    </w:rPr>
                  </w:pPr>
                  <w:r w:rsidRPr="006E1738">
                    <w:rPr>
                      <w:bCs/>
                    </w:rPr>
                    <w:t xml:space="preserve">See </w:t>
                  </w:r>
                  <w:r w:rsidR="00FB42E2" w:rsidRPr="006E1738">
                    <w:rPr>
                      <w:bCs/>
                    </w:rPr>
                    <w:t>documents</w:t>
                  </w:r>
                  <w:r w:rsidRPr="006E1738">
                    <w:rPr>
                      <w:bCs/>
                    </w:rPr>
                    <w:t xml:space="preserve"> referenced in </w:t>
                  </w:r>
                  <w:r w:rsidR="00FB42E2" w:rsidRPr="006E1738">
                    <w:rPr>
                      <w:bCs/>
                    </w:rPr>
                    <w:t>Attachment C, 2.3.3 “2021 Oaklawn Psychiatric Center, Inc. AFS</w:t>
                  </w:r>
                  <w:r w:rsidR="00231522" w:rsidRPr="006E1738">
                    <w:rPr>
                      <w:bCs/>
                    </w:rPr>
                    <w:t xml:space="preserve"> Final” and </w:t>
                  </w:r>
                </w:p>
                <w:p w14:paraId="4D87D93A" w14:textId="77777777" w:rsidR="00231522" w:rsidRDefault="00231522" w:rsidP="006221D0">
                  <w:pPr>
                    <w:widowControl w:val="0"/>
                    <w:tabs>
                      <w:tab w:val="left" w:pos="1650"/>
                    </w:tabs>
                    <w:rPr>
                      <w:bCs/>
                    </w:rPr>
                  </w:pPr>
                  <w:r w:rsidRPr="006E1738">
                    <w:rPr>
                      <w:bCs/>
                    </w:rPr>
                    <w:t>“2022 OPC and Affiliates AFS Final”</w:t>
                  </w:r>
                </w:p>
                <w:p w14:paraId="36DBB9A0" w14:textId="77777777" w:rsidR="00BD4864" w:rsidRDefault="00BD4864" w:rsidP="006221D0">
                  <w:pPr>
                    <w:widowControl w:val="0"/>
                    <w:tabs>
                      <w:tab w:val="left" w:pos="1650"/>
                    </w:tabs>
                    <w:rPr>
                      <w:bCs/>
                    </w:rPr>
                  </w:pPr>
                </w:p>
                <w:p w14:paraId="67F846C4" w14:textId="73AD1BB2" w:rsidR="00BD4864" w:rsidRPr="006E1738" w:rsidRDefault="00BD4864" w:rsidP="006221D0">
                  <w:pPr>
                    <w:widowControl w:val="0"/>
                    <w:tabs>
                      <w:tab w:val="left" w:pos="1650"/>
                    </w:tabs>
                    <w:rPr>
                      <w:bCs/>
                    </w:rPr>
                  </w:pPr>
                  <w:r>
                    <w:rPr>
                      <w:bCs/>
                    </w:rPr>
                    <w:t xml:space="preserve">All licensure is active and can be made available. </w:t>
                  </w:r>
                </w:p>
              </w:tc>
            </w:tr>
            <w:tr w:rsidR="006221D0" w14:paraId="51C0365B" w14:textId="77777777" w:rsidTr="009B7A6F">
              <w:tc>
                <w:tcPr>
                  <w:tcW w:w="1495" w:type="dxa"/>
                </w:tcPr>
                <w:p w14:paraId="6AF8A34C" w14:textId="1DE56861" w:rsidR="006221D0" w:rsidRDefault="00A67474" w:rsidP="006221D0">
                  <w:pPr>
                    <w:widowControl w:val="0"/>
                    <w:tabs>
                      <w:tab w:val="left" w:pos="1650"/>
                    </w:tabs>
                    <w:rPr>
                      <w:b/>
                    </w:rPr>
                  </w:pPr>
                  <w:r>
                    <w:rPr>
                      <w:b/>
                    </w:rPr>
                    <w:t>6.b.1</w:t>
                  </w:r>
                </w:p>
              </w:tc>
              <w:tc>
                <w:tcPr>
                  <w:tcW w:w="8910" w:type="dxa"/>
                </w:tcPr>
                <w:p w14:paraId="7018F6C1" w14:textId="4BC2F576" w:rsidR="006221D0" w:rsidRDefault="00656863" w:rsidP="006221D0">
                  <w:pPr>
                    <w:widowControl w:val="0"/>
                    <w:tabs>
                      <w:tab w:val="left" w:pos="1650"/>
                    </w:tabs>
                    <w:rPr>
                      <w:bCs/>
                    </w:rPr>
                  </w:pPr>
                  <w:r>
                    <w:rPr>
                      <w:bCs/>
                    </w:rPr>
                    <w:t xml:space="preserve">As a CCBHC, Oaklawn </w:t>
                  </w:r>
                  <w:r w:rsidR="006111D6">
                    <w:rPr>
                      <w:bCs/>
                    </w:rPr>
                    <w:t>reflects</w:t>
                  </w:r>
                  <w:r>
                    <w:rPr>
                      <w:bCs/>
                    </w:rPr>
                    <w:t xml:space="preserve"> substantial participation </w:t>
                  </w:r>
                  <w:r w:rsidR="006111D6">
                    <w:rPr>
                      <w:bCs/>
                    </w:rPr>
                    <w:t xml:space="preserve">by Option 1. </w:t>
                  </w:r>
                  <w:r w:rsidR="00302E7F">
                    <w:rPr>
                      <w:bCs/>
                    </w:rPr>
                    <w:t xml:space="preserve">Oaklawn’s Board of Directors </w:t>
                  </w:r>
                  <w:r w:rsidR="00C62C33">
                    <w:rPr>
                      <w:bCs/>
                    </w:rPr>
                    <w:t xml:space="preserve">is representative of </w:t>
                  </w:r>
                  <w:r w:rsidR="00167DB4">
                    <w:rPr>
                      <w:bCs/>
                    </w:rPr>
                    <w:t xml:space="preserve">our </w:t>
                  </w:r>
                  <w:r w:rsidR="00C62C33">
                    <w:rPr>
                      <w:bCs/>
                    </w:rPr>
                    <w:t xml:space="preserve">service </w:t>
                  </w:r>
                  <w:r w:rsidR="003278A5">
                    <w:rPr>
                      <w:bCs/>
                    </w:rPr>
                    <w:t>area,</w:t>
                  </w:r>
                  <w:r w:rsidR="00C62C33">
                    <w:rPr>
                      <w:bCs/>
                    </w:rPr>
                    <w:t xml:space="preserve"> making their participation incredibly meaningful </w:t>
                  </w:r>
                  <w:r w:rsidR="00E82481">
                    <w:rPr>
                      <w:bCs/>
                    </w:rPr>
                    <w:t>and giv</w:t>
                  </w:r>
                  <w:r w:rsidR="00B5740E">
                    <w:rPr>
                      <w:bCs/>
                    </w:rPr>
                    <w:t>ing</w:t>
                  </w:r>
                  <w:r w:rsidR="00E82481">
                    <w:rPr>
                      <w:bCs/>
                    </w:rPr>
                    <w:t xml:space="preserve"> them </w:t>
                  </w:r>
                  <w:r w:rsidR="00B231F8">
                    <w:rPr>
                      <w:bCs/>
                    </w:rPr>
                    <w:t>insight</w:t>
                  </w:r>
                  <w:r w:rsidR="00E82481">
                    <w:rPr>
                      <w:bCs/>
                    </w:rPr>
                    <w:t xml:space="preserve"> and perspective </w:t>
                  </w:r>
                  <w:r w:rsidR="007A6262">
                    <w:rPr>
                      <w:bCs/>
                    </w:rPr>
                    <w:t xml:space="preserve">on </w:t>
                  </w:r>
                  <w:r w:rsidR="00E82481">
                    <w:rPr>
                      <w:bCs/>
                    </w:rPr>
                    <w:t>t</w:t>
                  </w:r>
                  <w:r w:rsidR="00167DB4">
                    <w:rPr>
                      <w:bCs/>
                    </w:rPr>
                    <w:t xml:space="preserve">he clients that Oaklawn serves. </w:t>
                  </w:r>
                  <w:r w:rsidR="0042792E" w:rsidRPr="006E1738">
                    <w:rPr>
                      <w:bCs/>
                    </w:rPr>
                    <w:t xml:space="preserve">As indicated in a recent survey of Oaklawn’s Board of Directors, </w:t>
                  </w:r>
                  <w:r w:rsidR="0042792E" w:rsidRPr="006111D6">
                    <w:rPr>
                      <w:b/>
                    </w:rPr>
                    <w:t>93%</w:t>
                  </w:r>
                  <w:r w:rsidR="00792D8C" w:rsidRPr="006E1738">
                    <w:rPr>
                      <w:bCs/>
                    </w:rPr>
                    <w:t xml:space="preserve"> responded “yes” to </w:t>
                  </w:r>
                  <w:r w:rsidR="00356019" w:rsidRPr="006E1738">
                    <w:rPr>
                      <w:bCs/>
                    </w:rPr>
                    <w:t>having lived experience (either themselves or someone in their family</w:t>
                  </w:r>
                  <w:r w:rsidR="00D6173C">
                    <w:rPr>
                      <w:bCs/>
                    </w:rPr>
                    <w:t>)</w:t>
                  </w:r>
                  <w:r w:rsidR="00356019" w:rsidRPr="006E1738">
                    <w:rPr>
                      <w:bCs/>
                    </w:rPr>
                    <w:t xml:space="preserve"> </w:t>
                  </w:r>
                  <w:r w:rsidR="00153712">
                    <w:rPr>
                      <w:bCs/>
                    </w:rPr>
                    <w:t xml:space="preserve">with </w:t>
                  </w:r>
                  <w:r w:rsidR="00356019" w:rsidRPr="006E1738">
                    <w:rPr>
                      <w:bCs/>
                    </w:rPr>
                    <w:t>behavioral health</w:t>
                  </w:r>
                  <w:r w:rsidR="00153712">
                    <w:rPr>
                      <w:bCs/>
                    </w:rPr>
                    <w:t xml:space="preserve">, mental health, or </w:t>
                  </w:r>
                  <w:r w:rsidR="00356019" w:rsidRPr="006E1738">
                    <w:rPr>
                      <w:bCs/>
                    </w:rPr>
                    <w:t>substance use disorder services</w:t>
                  </w:r>
                  <w:r w:rsidR="00153712">
                    <w:rPr>
                      <w:bCs/>
                    </w:rPr>
                    <w:t xml:space="preserve"> and have </w:t>
                  </w:r>
                  <w:r w:rsidR="00DB1A27">
                    <w:rPr>
                      <w:bCs/>
                    </w:rPr>
                    <w:t>received services</w:t>
                  </w:r>
                  <w:r w:rsidR="00356019" w:rsidRPr="006E1738">
                    <w:rPr>
                      <w:bCs/>
                    </w:rPr>
                    <w:t xml:space="preserve"> from Oaklawn or another provider.</w:t>
                  </w:r>
                  <w:r w:rsidR="003D7F30">
                    <w:rPr>
                      <w:bCs/>
                    </w:rPr>
                    <w:t xml:space="preserve"> </w:t>
                  </w:r>
                  <w:r w:rsidR="0B9C47CE">
                    <w:t>With this lived experien</w:t>
                  </w:r>
                  <w:r w:rsidR="4BA73D24">
                    <w:t>ce</w:t>
                  </w:r>
                  <w:r w:rsidR="73F73B60">
                    <w:t xml:space="preserve"> </w:t>
                  </w:r>
                  <w:r w:rsidR="3E1D0D46">
                    <w:t>the Board of Directors are able to provide meaningful input into the organization</w:t>
                  </w:r>
                  <w:r w:rsidR="002F2CDA">
                    <w:t>’</w:t>
                  </w:r>
                  <w:r w:rsidR="3E1D0D46">
                    <w:t>s performance and functioning as a CCBHC.</w:t>
                  </w:r>
                </w:p>
                <w:p w14:paraId="684D488B" w14:textId="77777777" w:rsidR="00E1577C" w:rsidRDefault="00E1577C" w:rsidP="006221D0">
                  <w:pPr>
                    <w:widowControl w:val="0"/>
                    <w:tabs>
                      <w:tab w:val="left" w:pos="1650"/>
                    </w:tabs>
                    <w:rPr>
                      <w:bCs/>
                    </w:rPr>
                  </w:pPr>
                </w:p>
                <w:p w14:paraId="24AE487F" w14:textId="12CD68F0" w:rsidR="00E1577C" w:rsidRDefault="00E1577C" w:rsidP="006221D0">
                  <w:pPr>
                    <w:widowControl w:val="0"/>
                    <w:tabs>
                      <w:tab w:val="left" w:pos="1650"/>
                    </w:tabs>
                    <w:rPr>
                      <w:bCs/>
                    </w:rPr>
                  </w:pPr>
                  <w:r>
                    <w:rPr>
                      <w:bCs/>
                    </w:rPr>
                    <w:lastRenderedPageBreak/>
                    <w:t xml:space="preserve">Board </w:t>
                  </w:r>
                  <w:r w:rsidR="0058575F">
                    <w:rPr>
                      <w:bCs/>
                    </w:rPr>
                    <w:t>meeting summaries and annual summary of recommendations are available for auditing purposes a</w:t>
                  </w:r>
                  <w:r w:rsidR="00A55E34">
                    <w:rPr>
                      <w:bCs/>
                    </w:rPr>
                    <w:t xml:space="preserve">s required by DMHA. </w:t>
                  </w:r>
                </w:p>
                <w:p w14:paraId="29572801" w14:textId="77777777" w:rsidR="008A002F" w:rsidRDefault="008A002F" w:rsidP="006221D0">
                  <w:pPr>
                    <w:widowControl w:val="0"/>
                    <w:tabs>
                      <w:tab w:val="left" w:pos="1650"/>
                    </w:tabs>
                    <w:rPr>
                      <w:bCs/>
                    </w:rPr>
                  </w:pPr>
                </w:p>
                <w:p w14:paraId="2E95A297" w14:textId="77777777" w:rsidR="008A002F" w:rsidRDefault="008A002F" w:rsidP="006221D0">
                  <w:pPr>
                    <w:widowControl w:val="0"/>
                    <w:tabs>
                      <w:tab w:val="left" w:pos="1650"/>
                    </w:tabs>
                    <w:rPr>
                      <w:bCs/>
                    </w:rPr>
                  </w:pPr>
                  <w:r>
                    <w:rPr>
                      <w:bCs/>
                    </w:rPr>
                    <w:t xml:space="preserve">Oaklawn is exceeding this criterion by also maintaining a Consumer Advisory Board. </w:t>
                  </w:r>
                </w:p>
                <w:p w14:paraId="1CB88931" w14:textId="77777777" w:rsidR="00C75516" w:rsidRDefault="00C75516" w:rsidP="00C75516">
                  <w:pPr>
                    <w:widowControl w:val="0"/>
                    <w:tabs>
                      <w:tab w:val="left" w:pos="1650"/>
                    </w:tabs>
                    <w:rPr>
                      <w:bCs/>
                      <w:lang w:val="en-US"/>
                    </w:rPr>
                  </w:pPr>
                  <w:r w:rsidRPr="00C75516">
                    <w:rPr>
                      <w:bCs/>
                      <w:lang w:val="en-US"/>
                    </w:rPr>
                    <w:t>Oaklawn’s Consumer Advisory Board is comprised of primary consumers and parents and adult children of consumers. The Client Advocate acts as Liaison to Oaklawn. </w:t>
                  </w:r>
                </w:p>
                <w:p w14:paraId="410F57DE" w14:textId="77777777" w:rsidR="00C75516" w:rsidRDefault="00C75516" w:rsidP="001434B1">
                  <w:pPr>
                    <w:pStyle w:val="ListParagraph"/>
                    <w:widowControl w:val="0"/>
                    <w:numPr>
                      <w:ilvl w:val="0"/>
                      <w:numId w:val="90"/>
                    </w:numPr>
                    <w:tabs>
                      <w:tab w:val="left" w:pos="1650"/>
                    </w:tabs>
                    <w:rPr>
                      <w:bCs/>
                      <w:lang w:val="en-US"/>
                    </w:rPr>
                  </w:pPr>
                  <w:r w:rsidRPr="00C75516">
                    <w:rPr>
                      <w:bCs/>
                      <w:lang w:val="en-US"/>
                    </w:rPr>
                    <w:t>The Board meets monthly. </w:t>
                  </w:r>
                </w:p>
                <w:p w14:paraId="63BFDB9E" w14:textId="77777777" w:rsidR="00C75516" w:rsidRDefault="00C75516" w:rsidP="001434B1">
                  <w:pPr>
                    <w:pStyle w:val="ListParagraph"/>
                    <w:widowControl w:val="0"/>
                    <w:numPr>
                      <w:ilvl w:val="0"/>
                      <w:numId w:val="90"/>
                    </w:numPr>
                    <w:tabs>
                      <w:tab w:val="left" w:pos="1650"/>
                    </w:tabs>
                    <w:rPr>
                      <w:bCs/>
                      <w:lang w:val="en-US"/>
                    </w:rPr>
                  </w:pPr>
                  <w:r w:rsidRPr="00C75516">
                    <w:rPr>
                      <w:bCs/>
                      <w:lang w:val="en-US"/>
                    </w:rPr>
                    <w:t>Members are nominated by current members and by clinical staff. </w:t>
                  </w:r>
                </w:p>
                <w:p w14:paraId="2A88B32A" w14:textId="77777777" w:rsidR="00C75516" w:rsidRDefault="00C75516" w:rsidP="001434B1">
                  <w:pPr>
                    <w:pStyle w:val="ListParagraph"/>
                    <w:widowControl w:val="0"/>
                    <w:numPr>
                      <w:ilvl w:val="0"/>
                      <w:numId w:val="90"/>
                    </w:numPr>
                    <w:tabs>
                      <w:tab w:val="left" w:pos="1650"/>
                    </w:tabs>
                    <w:rPr>
                      <w:bCs/>
                      <w:lang w:val="en-US"/>
                    </w:rPr>
                  </w:pPr>
                  <w:r w:rsidRPr="00C75516">
                    <w:rPr>
                      <w:bCs/>
                      <w:lang w:val="en-US"/>
                    </w:rPr>
                    <w:t>Activities include </w:t>
                  </w:r>
                </w:p>
                <w:p w14:paraId="1309F2B2" w14:textId="77777777" w:rsidR="00C75516" w:rsidRDefault="00C75516" w:rsidP="001434B1">
                  <w:pPr>
                    <w:pStyle w:val="ListParagraph"/>
                    <w:widowControl w:val="0"/>
                    <w:numPr>
                      <w:ilvl w:val="1"/>
                      <w:numId w:val="90"/>
                    </w:numPr>
                    <w:tabs>
                      <w:tab w:val="left" w:pos="1650"/>
                    </w:tabs>
                    <w:rPr>
                      <w:bCs/>
                      <w:lang w:val="en-US"/>
                    </w:rPr>
                  </w:pPr>
                  <w:r w:rsidRPr="00C75516">
                    <w:rPr>
                      <w:bCs/>
                      <w:lang w:val="en-US"/>
                    </w:rPr>
                    <w:t>Attending Joint Commission survey meetings with surveyors and Closing meeting </w:t>
                  </w:r>
                </w:p>
                <w:p w14:paraId="0D892345" w14:textId="77777777" w:rsidR="00C75516" w:rsidRDefault="00C75516" w:rsidP="001434B1">
                  <w:pPr>
                    <w:pStyle w:val="ListParagraph"/>
                    <w:widowControl w:val="0"/>
                    <w:numPr>
                      <w:ilvl w:val="1"/>
                      <w:numId w:val="90"/>
                    </w:numPr>
                    <w:tabs>
                      <w:tab w:val="left" w:pos="1650"/>
                    </w:tabs>
                    <w:rPr>
                      <w:bCs/>
                      <w:lang w:val="en-US"/>
                    </w:rPr>
                  </w:pPr>
                  <w:r w:rsidRPr="00C75516">
                    <w:rPr>
                      <w:bCs/>
                      <w:lang w:val="en-US"/>
                    </w:rPr>
                    <w:t>Review of audit and survey findings, with recommendations for leadership </w:t>
                  </w:r>
                </w:p>
                <w:p w14:paraId="01D517A4" w14:textId="77777777" w:rsidR="00C75516" w:rsidRDefault="00C75516" w:rsidP="001434B1">
                  <w:pPr>
                    <w:pStyle w:val="ListParagraph"/>
                    <w:widowControl w:val="0"/>
                    <w:numPr>
                      <w:ilvl w:val="1"/>
                      <w:numId w:val="90"/>
                    </w:numPr>
                    <w:tabs>
                      <w:tab w:val="left" w:pos="1650"/>
                    </w:tabs>
                    <w:rPr>
                      <w:bCs/>
                      <w:lang w:val="en-US"/>
                    </w:rPr>
                  </w:pPr>
                  <w:r w:rsidRPr="00C75516">
                    <w:rPr>
                      <w:bCs/>
                      <w:lang w:val="en-US"/>
                    </w:rPr>
                    <w:t>Participation in outpatient hiring team </w:t>
                  </w:r>
                </w:p>
                <w:p w14:paraId="2D59343C" w14:textId="1D1D2304" w:rsidR="00C75516" w:rsidRPr="00C75516" w:rsidRDefault="00C75516" w:rsidP="001434B1">
                  <w:pPr>
                    <w:pStyle w:val="ListParagraph"/>
                    <w:widowControl w:val="0"/>
                    <w:numPr>
                      <w:ilvl w:val="1"/>
                      <w:numId w:val="90"/>
                    </w:numPr>
                    <w:tabs>
                      <w:tab w:val="left" w:pos="1650"/>
                    </w:tabs>
                    <w:rPr>
                      <w:bCs/>
                      <w:lang w:val="en-US"/>
                    </w:rPr>
                  </w:pPr>
                  <w:r w:rsidRPr="00C75516">
                    <w:rPr>
                      <w:bCs/>
                      <w:lang w:val="en-US"/>
                    </w:rPr>
                    <w:t>Discussing agency initiatives with executive staff </w:t>
                  </w:r>
                </w:p>
                <w:p w14:paraId="5F9D81EF" w14:textId="1F337F04" w:rsidR="008A002F" w:rsidRPr="006E1738" w:rsidRDefault="008A002F" w:rsidP="006221D0">
                  <w:pPr>
                    <w:widowControl w:val="0"/>
                    <w:tabs>
                      <w:tab w:val="left" w:pos="1650"/>
                    </w:tabs>
                    <w:rPr>
                      <w:bCs/>
                    </w:rPr>
                  </w:pPr>
                </w:p>
              </w:tc>
              <w:tc>
                <w:tcPr>
                  <w:tcW w:w="2359" w:type="dxa"/>
                </w:tcPr>
                <w:p w14:paraId="717C63C8" w14:textId="77777777" w:rsidR="006221D0" w:rsidRDefault="006032DA" w:rsidP="006221D0">
                  <w:pPr>
                    <w:widowControl w:val="0"/>
                    <w:tabs>
                      <w:tab w:val="left" w:pos="1650"/>
                    </w:tabs>
                    <w:rPr>
                      <w:bCs/>
                    </w:rPr>
                  </w:pPr>
                  <w:r w:rsidRPr="006E1738">
                    <w:rPr>
                      <w:bCs/>
                    </w:rPr>
                    <w:lastRenderedPageBreak/>
                    <w:t>CO 105</w:t>
                  </w:r>
                  <w:r w:rsidR="006310F0" w:rsidRPr="006E1738">
                    <w:rPr>
                      <w:bCs/>
                    </w:rPr>
                    <w:t xml:space="preserve"> Board Assessment- Oaklawn Psychiatric Center, Inc.</w:t>
                  </w:r>
                </w:p>
                <w:p w14:paraId="2857914A" w14:textId="77777777" w:rsidR="00F434D5" w:rsidRDefault="00F434D5" w:rsidP="006221D0">
                  <w:pPr>
                    <w:widowControl w:val="0"/>
                    <w:tabs>
                      <w:tab w:val="left" w:pos="1650"/>
                    </w:tabs>
                    <w:rPr>
                      <w:bCs/>
                    </w:rPr>
                  </w:pPr>
                </w:p>
                <w:p w14:paraId="462A9044" w14:textId="57193574" w:rsidR="00F434D5" w:rsidRDefault="00F434D5" w:rsidP="006221D0">
                  <w:pPr>
                    <w:widowControl w:val="0"/>
                    <w:tabs>
                      <w:tab w:val="left" w:pos="1650"/>
                    </w:tabs>
                    <w:rPr>
                      <w:bCs/>
                    </w:rPr>
                  </w:pPr>
                  <w:r>
                    <w:rPr>
                      <w:bCs/>
                    </w:rPr>
                    <w:t>CO 134</w:t>
                  </w:r>
                  <w:r w:rsidR="00204397">
                    <w:rPr>
                      <w:bCs/>
                    </w:rPr>
                    <w:t xml:space="preserve"> Minutes</w:t>
                  </w:r>
                </w:p>
                <w:p w14:paraId="52F949AF" w14:textId="77777777" w:rsidR="00E667C3" w:rsidRDefault="00E667C3" w:rsidP="006221D0">
                  <w:pPr>
                    <w:widowControl w:val="0"/>
                    <w:tabs>
                      <w:tab w:val="left" w:pos="1650"/>
                    </w:tabs>
                    <w:rPr>
                      <w:bCs/>
                    </w:rPr>
                  </w:pPr>
                </w:p>
                <w:p w14:paraId="68E421FC" w14:textId="77777777" w:rsidR="00E667C3" w:rsidRDefault="00E667C3" w:rsidP="006221D0">
                  <w:pPr>
                    <w:widowControl w:val="0"/>
                    <w:tabs>
                      <w:tab w:val="left" w:pos="1650"/>
                    </w:tabs>
                    <w:rPr>
                      <w:bCs/>
                    </w:rPr>
                  </w:pPr>
                  <w:r>
                    <w:rPr>
                      <w:bCs/>
                    </w:rPr>
                    <w:t>CO142 Performance Improvement-Quality Assurance Plan</w:t>
                  </w:r>
                </w:p>
                <w:p w14:paraId="6B410058" w14:textId="77777777" w:rsidR="00C75516" w:rsidRDefault="00C75516" w:rsidP="006221D0">
                  <w:pPr>
                    <w:widowControl w:val="0"/>
                    <w:tabs>
                      <w:tab w:val="left" w:pos="1650"/>
                    </w:tabs>
                    <w:rPr>
                      <w:bCs/>
                    </w:rPr>
                  </w:pPr>
                </w:p>
                <w:p w14:paraId="388E9A3F" w14:textId="7AD29383" w:rsidR="00E667C3" w:rsidRPr="006E1738" w:rsidRDefault="00C75516" w:rsidP="006221D0">
                  <w:pPr>
                    <w:widowControl w:val="0"/>
                    <w:tabs>
                      <w:tab w:val="left" w:pos="1650"/>
                    </w:tabs>
                    <w:rPr>
                      <w:bCs/>
                    </w:rPr>
                  </w:pPr>
                  <w:r>
                    <w:rPr>
                      <w:bCs/>
                    </w:rPr>
                    <w:t>Oaklawn’s Continuum of Care</w:t>
                  </w:r>
                  <w:r w:rsidR="004404EA">
                    <w:rPr>
                      <w:bCs/>
                    </w:rPr>
                    <w:t>- CCBHC</w:t>
                  </w:r>
                </w:p>
              </w:tc>
            </w:tr>
            <w:tr w:rsidR="006221D0" w14:paraId="678D362F" w14:textId="77777777" w:rsidTr="009B7A6F">
              <w:tc>
                <w:tcPr>
                  <w:tcW w:w="1495" w:type="dxa"/>
                </w:tcPr>
                <w:p w14:paraId="55F2283C" w14:textId="45997AF0" w:rsidR="006221D0" w:rsidRDefault="002757AF" w:rsidP="006221D0">
                  <w:pPr>
                    <w:widowControl w:val="0"/>
                    <w:tabs>
                      <w:tab w:val="left" w:pos="1650"/>
                    </w:tabs>
                    <w:rPr>
                      <w:b/>
                    </w:rPr>
                  </w:pPr>
                  <w:r>
                    <w:rPr>
                      <w:b/>
                    </w:rPr>
                    <w:lastRenderedPageBreak/>
                    <w:t>6.b.2</w:t>
                  </w:r>
                </w:p>
              </w:tc>
              <w:tc>
                <w:tcPr>
                  <w:tcW w:w="8910" w:type="dxa"/>
                </w:tcPr>
                <w:p w14:paraId="779448B6" w14:textId="77777777" w:rsidR="005B663F" w:rsidRDefault="00591D93" w:rsidP="006221D0">
                  <w:pPr>
                    <w:widowControl w:val="0"/>
                    <w:tabs>
                      <w:tab w:val="left" w:pos="1650"/>
                    </w:tabs>
                    <w:rPr>
                      <w:bCs/>
                    </w:rPr>
                  </w:pPr>
                  <w:r w:rsidRPr="004C30CE">
                    <w:rPr>
                      <w:bCs/>
                    </w:rPr>
                    <w:t xml:space="preserve">Oaklawn is meeting (and </w:t>
                  </w:r>
                  <w:r w:rsidR="004C30CE" w:rsidRPr="004C30CE">
                    <w:rPr>
                      <w:bCs/>
                    </w:rPr>
                    <w:t>exceeding</w:t>
                  </w:r>
                  <w:r w:rsidRPr="004C30CE">
                    <w:rPr>
                      <w:bCs/>
                    </w:rPr>
                    <w:t xml:space="preserve">) </w:t>
                  </w:r>
                  <w:r w:rsidR="004C30CE">
                    <w:rPr>
                      <w:bCs/>
                    </w:rPr>
                    <w:t>Option 1</w:t>
                  </w:r>
                  <w:r w:rsidR="00EC0FF3">
                    <w:rPr>
                      <w:bCs/>
                    </w:rPr>
                    <w:t xml:space="preserve"> </w:t>
                  </w:r>
                  <w:r w:rsidR="005B663F">
                    <w:rPr>
                      <w:bCs/>
                    </w:rPr>
                    <w:t>as described below:</w:t>
                  </w:r>
                </w:p>
                <w:p w14:paraId="094E1F1F" w14:textId="77777777" w:rsidR="005B663F" w:rsidRDefault="005B663F" w:rsidP="006221D0">
                  <w:pPr>
                    <w:widowControl w:val="0"/>
                    <w:tabs>
                      <w:tab w:val="left" w:pos="1650"/>
                    </w:tabs>
                    <w:rPr>
                      <w:bCs/>
                    </w:rPr>
                  </w:pPr>
                </w:p>
                <w:p w14:paraId="7337F11B" w14:textId="77777777" w:rsidR="00FD33FA" w:rsidRDefault="00FD33FA" w:rsidP="00FD33FA">
                  <w:pPr>
                    <w:suppressAutoHyphens/>
                    <w:spacing w:after="240"/>
                  </w:pPr>
                  <w:r w:rsidRPr="00A81EE8">
                    <w:t xml:space="preserve">An organization is as strong as its Board of Directors. The Board will make efforts to </w:t>
                  </w:r>
                  <w:r>
                    <w:t xml:space="preserve">measure </w:t>
                  </w:r>
                  <w:r w:rsidRPr="00A81EE8">
                    <w:t xml:space="preserve">its performance as a catalyst for improving the organization’s performance through goal setting and regular evaluation of it its functioning. </w:t>
                  </w:r>
                </w:p>
                <w:p w14:paraId="749EAFB8" w14:textId="77777777" w:rsidR="00EB237C" w:rsidRPr="00A81EE8" w:rsidRDefault="00EB237C" w:rsidP="00EB237C">
                  <w:pPr>
                    <w:tabs>
                      <w:tab w:val="left" w:pos="720"/>
                    </w:tabs>
                    <w:suppressAutoHyphens/>
                    <w:spacing w:after="240" w:line="276" w:lineRule="auto"/>
                    <w:rPr>
                      <w:b/>
                      <w:bCs/>
                    </w:rPr>
                  </w:pPr>
                  <w:r w:rsidRPr="000B7997">
                    <w:rPr>
                      <w:b/>
                      <w:bCs/>
                    </w:rPr>
                    <w:t>Composition:</w:t>
                  </w:r>
                  <w:r>
                    <w:t xml:space="preserve"> </w:t>
                  </w:r>
                  <w:r w:rsidRPr="00A81EE8">
                    <w:t xml:space="preserve">Members </w:t>
                  </w:r>
                  <w:r>
                    <w:t>are</w:t>
                  </w:r>
                  <w:r w:rsidRPr="00A81EE8">
                    <w:t xml:space="preserve"> selected for their expertise in health services, community affairs, local government, finance and accounting, legal affairs, trade unions, faith communities, commercial and industrial concerns, or social service agencies within the communities served. </w:t>
                  </w:r>
                </w:p>
                <w:p w14:paraId="06C82D65" w14:textId="77777777" w:rsidR="00EB237C" w:rsidRPr="00A81EE8" w:rsidRDefault="00EB237C" w:rsidP="00EB237C">
                  <w:pPr>
                    <w:suppressAutoHyphens/>
                    <w:spacing w:after="240"/>
                  </w:pPr>
                  <w:r w:rsidRPr="00EB237C">
                    <w:rPr>
                      <w:b/>
                      <w:bCs/>
                    </w:rPr>
                    <w:t>Representation:</w:t>
                  </w:r>
                  <w:r>
                    <w:t xml:space="preserve"> </w:t>
                  </w:r>
                  <w:r w:rsidRPr="00A81EE8">
                    <w:t>The Board will periodically evaluate its membership to ensure it represents the communities and clients served by Oaklawn</w:t>
                  </w:r>
                  <w:r>
                    <w:t xml:space="preserve">. </w:t>
                  </w:r>
                </w:p>
                <w:p w14:paraId="48821F6F" w14:textId="37F4B291" w:rsidR="00EB237C" w:rsidRPr="00DA1EBD" w:rsidRDefault="00EB237C" w:rsidP="00050838">
                  <w:pPr>
                    <w:pStyle w:val="ListParagraph"/>
                    <w:numPr>
                      <w:ilvl w:val="1"/>
                      <w:numId w:val="38"/>
                    </w:numPr>
                    <w:tabs>
                      <w:tab w:val="left" w:pos="720"/>
                    </w:tabs>
                    <w:suppressAutoHyphens/>
                    <w:spacing w:after="240"/>
                    <w:rPr>
                      <w:b/>
                      <w:bCs/>
                    </w:rPr>
                  </w:pPr>
                  <w:r>
                    <w:t>A</w:t>
                  </w:r>
                  <w:r w:rsidRPr="00A81EE8">
                    <w:t xml:space="preserve">t least 51% of </w:t>
                  </w:r>
                  <w:r>
                    <w:t xml:space="preserve">members will be </w:t>
                  </w:r>
                  <w:r w:rsidRPr="00A81EE8">
                    <w:t>individuals with experience in outpatient mental health or substance use services as a person receiving services or a family member</w:t>
                  </w:r>
                  <w:r>
                    <w:t>. This also considers int</w:t>
                  </w:r>
                  <w:r w:rsidRPr="00A81EE8">
                    <w:t>ersections with underserved and historically marginalized individuals</w:t>
                  </w:r>
                  <w:r>
                    <w:t>.</w:t>
                  </w:r>
                </w:p>
                <w:p w14:paraId="42FCB174" w14:textId="77777777" w:rsidR="00EB237C" w:rsidRPr="00DA1EBD" w:rsidRDefault="00EB237C" w:rsidP="00050838">
                  <w:pPr>
                    <w:numPr>
                      <w:ilvl w:val="1"/>
                      <w:numId w:val="38"/>
                    </w:numPr>
                    <w:tabs>
                      <w:tab w:val="left" w:pos="720"/>
                    </w:tabs>
                    <w:suppressAutoHyphens/>
                    <w:spacing w:after="240" w:line="276" w:lineRule="auto"/>
                    <w:rPr>
                      <w:b/>
                      <w:bCs/>
                    </w:rPr>
                  </w:pPr>
                  <w:r>
                    <w:lastRenderedPageBreak/>
                    <w:t>N</w:t>
                  </w:r>
                  <w:r w:rsidRPr="009E5DD1">
                    <w:t xml:space="preserve">o more than 50% of the governing board members may derive more than 10% of their annual income from the healthcare industry. </w:t>
                  </w:r>
                </w:p>
                <w:p w14:paraId="6A7DE562" w14:textId="1F8EEC2B" w:rsidR="00B520C0" w:rsidRPr="00DA1EBD" w:rsidRDefault="00DA1EBD" w:rsidP="00DA1EBD">
                  <w:pPr>
                    <w:spacing w:after="240"/>
                    <w:rPr>
                      <w:b/>
                      <w:bCs/>
                    </w:rPr>
                  </w:pPr>
                  <w:r w:rsidRPr="00DA1EBD">
                    <w:rPr>
                      <w:b/>
                      <w:bCs/>
                    </w:rPr>
                    <w:t xml:space="preserve">Assessment: </w:t>
                  </w:r>
                </w:p>
                <w:p w14:paraId="511870F6" w14:textId="77777777" w:rsidR="00B520C0" w:rsidRDefault="00B520C0" w:rsidP="00050838">
                  <w:pPr>
                    <w:pStyle w:val="ListParagraph"/>
                    <w:numPr>
                      <w:ilvl w:val="1"/>
                      <w:numId w:val="38"/>
                    </w:numPr>
                    <w:spacing w:after="240"/>
                  </w:pPr>
                  <w:r>
                    <w:t xml:space="preserve">A </w:t>
                  </w:r>
                  <w:r w:rsidR="00DA1EBD" w:rsidRPr="002E58C4">
                    <w:t>variety of tools can be used effectively in evaluating board performance. Instruments and methods will be chosen as is determined best for the board given current functioning and need. Tools and methods can vary and be used on a rotating basis. Examples could include:</w:t>
                  </w:r>
                </w:p>
                <w:p w14:paraId="23E68735" w14:textId="77777777" w:rsidR="00C97E5F" w:rsidRDefault="00C97E5F" w:rsidP="00C97E5F">
                  <w:pPr>
                    <w:pStyle w:val="ListParagraph"/>
                    <w:spacing w:after="240"/>
                  </w:pPr>
                </w:p>
                <w:p w14:paraId="4D9E4238" w14:textId="1F09AC01" w:rsidR="00DA1EBD" w:rsidRDefault="00DA1EBD" w:rsidP="00050838">
                  <w:pPr>
                    <w:pStyle w:val="ListParagraph"/>
                    <w:numPr>
                      <w:ilvl w:val="2"/>
                      <w:numId w:val="38"/>
                    </w:numPr>
                    <w:spacing w:after="240"/>
                  </w:pPr>
                  <w:r w:rsidRPr="007A5D40">
                    <w:t>Individual Self-Assessment Tool (MHS Alliance Copyright).</w:t>
                  </w:r>
                  <w:r>
                    <w:t xml:space="preserve"> </w:t>
                  </w:r>
                  <w:r w:rsidRPr="007A5D40">
                    <w:t xml:space="preserve">Each Board member would evaluate </w:t>
                  </w:r>
                  <w:r>
                    <w:t>their</w:t>
                  </w:r>
                  <w:r w:rsidRPr="007A5D40">
                    <w:t xml:space="preserve"> performance as a Board member for the year.</w:t>
                  </w:r>
                </w:p>
                <w:p w14:paraId="7242D657" w14:textId="77777777" w:rsidR="00C97E5F" w:rsidRPr="007A5D40" w:rsidRDefault="00C97E5F" w:rsidP="00050838">
                  <w:pPr>
                    <w:numPr>
                      <w:ilvl w:val="2"/>
                      <w:numId w:val="38"/>
                    </w:numPr>
                    <w:spacing w:after="240"/>
                  </w:pPr>
                  <w:r w:rsidRPr="007A5D40">
                    <w:t>Full Board Evaluation Checklist.</w:t>
                  </w:r>
                  <w:r>
                    <w:t xml:space="preserve"> </w:t>
                  </w:r>
                  <w:r w:rsidRPr="007A5D40">
                    <w:t>Each Board member and the CEO/President would complete the checklist before the Board meeting and add suggestions about how the Board could improve its</w:t>
                  </w:r>
                  <w:r>
                    <w:t xml:space="preserve"> ratings/</w:t>
                  </w:r>
                  <w:r w:rsidRPr="007A5D40">
                    <w:t>performance for any of the considerations.</w:t>
                  </w:r>
                </w:p>
                <w:p w14:paraId="0925B4DB" w14:textId="77777777" w:rsidR="00C97E5F" w:rsidRPr="007A5D40" w:rsidRDefault="00C97E5F" w:rsidP="00050838">
                  <w:pPr>
                    <w:numPr>
                      <w:ilvl w:val="2"/>
                      <w:numId w:val="38"/>
                    </w:numPr>
                    <w:spacing w:after="240"/>
                  </w:pPr>
                  <w:r w:rsidRPr="007A5D40">
                    <w:t>Open Ended Questions/Narrative.</w:t>
                  </w:r>
                  <w:r>
                    <w:t xml:space="preserve"> </w:t>
                  </w:r>
                  <w:r w:rsidRPr="007A5D40">
                    <w:t>Board members would consider several open</w:t>
                  </w:r>
                  <w:r>
                    <w:t>-</w:t>
                  </w:r>
                  <w:r w:rsidRPr="007A5D40">
                    <w:t>ended questions and be prepared to speak to them at the board meeting.</w:t>
                  </w:r>
                </w:p>
                <w:p w14:paraId="5EFCA77B" w14:textId="77777777" w:rsidR="00050838" w:rsidRPr="007A5D40" w:rsidRDefault="00050838" w:rsidP="00050838">
                  <w:pPr>
                    <w:numPr>
                      <w:ilvl w:val="1"/>
                      <w:numId w:val="38"/>
                    </w:numPr>
                    <w:spacing w:after="240"/>
                  </w:pPr>
                  <w:r w:rsidRPr="007A5D40">
                    <w:t>Board assessment can occur at any point throughout the year but typically occurs at the end of the board year.</w:t>
                  </w:r>
                </w:p>
                <w:p w14:paraId="1DB1FF24" w14:textId="77777777" w:rsidR="00050838" w:rsidRDefault="00050838" w:rsidP="00050838">
                  <w:pPr>
                    <w:numPr>
                      <w:ilvl w:val="1"/>
                      <w:numId w:val="38"/>
                    </w:numPr>
                    <w:spacing w:after="240"/>
                  </w:pPr>
                  <w:r w:rsidRPr="007A5D40">
                    <w:t xml:space="preserve">Findings and feedback from the assessment </w:t>
                  </w:r>
                  <w:r>
                    <w:t>ar</w:t>
                  </w:r>
                  <w:r w:rsidRPr="007A5D40">
                    <w:t>e reviewed by the Governance Committee and reported back to the Board at the following meeting.</w:t>
                  </w:r>
                  <w:r>
                    <w:t xml:space="preserve"> </w:t>
                  </w:r>
                  <w:r w:rsidRPr="007A5D40">
                    <w:t>With this information, the Board can evaluate its performance, consider ways to improve its functioning and establish goals for the upcoming year.</w:t>
                  </w:r>
                </w:p>
                <w:p w14:paraId="45FE6435" w14:textId="23288DD9" w:rsidR="006221D0" w:rsidRPr="00CD2FB1" w:rsidRDefault="00050838" w:rsidP="00CD2FB1">
                  <w:pPr>
                    <w:numPr>
                      <w:ilvl w:val="0"/>
                      <w:numId w:val="38"/>
                    </w:numPr>
                    <w:tabs>
                      <w:tab w:val="left" w:pos="720"/>
                    </w:tabs>
                    <w:suppressAutoHyphens/>
                    <w:spacing w:after="240" w:line="276" w:lineRule="auto"/>
                    <w:rPr>
                      <w:b/>
                      <w:bCs/>
                    </w:rPr>
                  </w:pPr>
                  <w:r>
                    <w:t>After each Tri-annual CCBHC N</w:t>
                  </w:r>
                  <w:r w:rsidRPr="00A81EE8">
                    <w:t xml:space="preserve">eeds </w:t>
                  </w:r>
                  <w:r>
                    <w:t>A</w:t>
                  </w:r>
                  <w:r w:rsidRPr="00A81EE8">
                    <w:t>ssessment</w:t>
                  </w:r>
                  <w:r>
                    <w:t>, the Board will form a Representation Plan for any rebalancing needed so that the members represent the individuals served by Oaklaw</w:t>
                  </w:r>
                  <w:r w:rsidR="00CD2FB1">
                    <w:t>n.</w:t>
                  </w:r>
                </w:p>
              </w:tc>
              <w:tc>
                <w:tcPr>
                  <w:tcW w:w="2359" w:type="dxa"/>
                </w:tcPr>
                <w:p w14:paraId="0BC10C3F" w14:textId="7E1921B7" w:rsidR="006221D0" w:rsidRPr="00393188" w:rsidRDefault="002D3118" w:rsidP="002D3118">
                  <w:pPr>
                    <w:widowControl w:val="0"/>
                    <w:tabs>
                      <w:tab w:val="left" w:pos="1650"/>
                    </w:tabs>
                    <w:rPr>
                      <w:bCs/>
                    </w:rPr>
                  </w:pPr>
                  <w:r w:rsidRPr="00393188">
                    <w:rPr>
                      <w:bCs/>
                    </w:rPr>
                    <w:lastRenderedPageBreak/>
                    <w:t xml:space="preserve">CO </w:t>
                  </w:r>
                  <w:r w:rsidR="00056509" w:rsidRPr="00393188">
                    <w:rPr>
                      <w:bCs/>
                    </w:rPr>
                    <w:t xml:space="preserve">105 Board Assessment </w:t>
                  </w:r>
                  <w:r w:rsidR="0083084C" w:rsidRPr="00393188">
                    <w:rPr>
                      <w:bCs/>
                    </w:rPr>
                    <w:t>and Composition</w:t>
                  </w:r>
                </w:p>
                <w:p w14:paraId="723986F1" w14:textId="77777777" w:rsidR="00056509" w:rsidRPr="00393188" w:rsidRDefault="00056509" w:rsidP="002D3118">
                  <w:pPr>
                    <w:widowControl w:val="0"/>
                    <w:tabs>
                      <w:tab w:val="left" w:pos="1650"/>
                    </w:tabs>
                    <w:rPr>
                      <w:bCs/>
                    </w:rPr>
                  </w:pPr>
                </w:p>
                <w:p w14:paraId="4B5719FF" w14:textId="4FBDC9B3" w:rsidR="00056509" w:rsidRDefault="00056509" w:rsidP="002D3118">
                  <w:pPr>
                    <w:widowControl w:val="0"/>
                    <w:tabs>
                      <w:tab w:val="left" w:pos="1650"/>
                    </w:tabs>
                    <w:rPr>
                      <w:b/>
                    </w:rPr>
                  </w:pPr>
                </w:p>
              </w:tc>
            </w:tr>
            <w:tr w:rsidR="006221D0" w14:paraId="16FF9897" w14:textId="77777777" w:rsidTr="009B7A6F">
              <w:tc>
                <w:tcPr>
                  <w:tcW w:w="1495" w:type="dxa"/>
                </w:tcPr>
                <w:p w14:paraId="2F648E27" w14:textId="5D0793C5" w:rsidR="006221D0" w:rsidRDefault="002757AF" w:rsidP="006221D0">
                  <w:pPr>
                    <w:widowControl w:val="0"/>
                    <w:tabs>
                      <w:tab w:val="left" w:pos="1650"/>
                    </w:tabs>
                    <w:rPr>
                      <w:b/>
                    </w:rPr>
                  </w:pPr>
                  <w:r>
                    <w:rPr>
                      <w:b/>
                    </w:rPr>
                    <w:t>6.b.3</w:t>
                  </w:r>
                </w:p>
              </w:tc>
              <w:tc>
                <w:tcPr>
                  <w:tcW w:w="8910" w:type="dxa"/>
                </w:tcPr>
                <w:p w14:paraId="6709CB82" w14:textId="77777777" w:rsidR="00050E6F" w:rsidRDefault="006606DF" w:rsidP="006221D0">
                  <w:pPr>
                    <w:widowControl w:val="0"/>
                    <w:tabs>
                      <w:tab w:val="left" w:pos="1650"/>
                    </w:tabs>
                    <w:rPr>
                      <w:bCs/>
                    </w:rPr>
                  </w:pPr>
                  <w:r w:rsidRPr="0083084C">
                    <w:rPr>
                      <w:bCs/>
                    </w:rPr>
                    <w:t xml:space="preserve">Oaklawn </w:t>
                  </w:r>
                  <w:r w:rsidR="00572AA0" w:rsidRPr="0083084C">
                    <w:rPr>
                      <w:bCs/>
                    </w:rPr>
                    <w:t xml:space="preserve">meets </w:t>
                  </w:r>
                  <w:r w:rsidR="00332D6A" w:rsidRPr="0083084C">
                    <w:rPr>
                      <w:bCs/>
                    </w:rPr>
                    <w:t>Option 1 requirements as listed in criterion 6.</w:t>
                  </w:r>
                  <w:r w:rsidR="0083084C" w:rsidRPr="0083084C">
                    <w:rPr>
                      <w:bCs/>
                    </w:rPr>
                    <w:t>b.1.</w:t>
                  </w:r>
                  <w:r w:rsidR="00383CE7">
                    <w:rPr>
                      <w:bCs/>
                    </w:rPr>
                    <w:t xml:space="preserve"> </w:t>
                  </w:r>
                </w:p>
                <w:p w14:paraId="3FAE4948" w14:textId="271EE37C" w:rsidR="006221D0" w:rsidRPr="0083084C" w:rsidRDefault="00050E6F" w:rsidP="006221D0">
                  <w:pPr>
                    <w:widowControl w:val="0"/>
                    <w:tabs>
                      <w:tab w:val="left" w:pos="1650"/>
                    </w:tabs>
                    <w:rPr>
                      <w:bCs/>
                    </w:rPr>
                  </w:pPr>
                  <w:r>
                    <w:rPr>
                      <w:bCs/>
                    </w:rPr>
                    <w:t>*</w:t>
                  </w:r>
                  <w:r w:rsidR="00383CE7">
                    <w:rPr>
                      <w:bCs/>
                    </w:rPr>
                    <w:t xml:space="preserve">We are happy to </w:t>
                  </w:r>
                  <w:r w:rsidR="00D11796">
                    <w:rPr>
                      <w:bCs/>
                    </w:rPr>
                    <w:t xml:space="preserve">share any information with DMHA about our Board of Directors and/or </w:t>
                  </w:r>
                  <w:r w:rsidR="00D11796">
                    <w:rPr>
                      <w:bCs/>
                    </w:rPr>
                    <w:lastRenderedPageBreak/>
                    <w:t xml:space="preserve">consumer advisory board. </w:t>
                  </w:r>
                </w:p>
              </w:tc>
              <w:tc>
                <w:tcPr>
                  <w:tcW w:w="2359" w:type="dxa"/>
                </w:tcPr>
                <w:p w14:paraId="1C3E2434" w14:textId="3648B675" w:rsidR="006221D0" w:rsidRPr="000E7965" w:rsidRDefault="0083084C" w:rsidP="006221D0">
                  <w:pPr>
                    <w:widowControl w:val="0"/>
                    <w:tabs>
                      <w:tab w:val="left" w:pos="1650"/>
                    </w:tabs>
                    <w:rPr>
                      <w:bCs/>
                    </w:rPr>
                  </w:pPr>
                  <w:r w:rsidRPr="000E7965">
                    <w:rPr>
                      <w:bCs/>
                    </w:rPr>
                    <w:lastRenderedPageBreak/>
                    <w:t xml:space="preserve">CO 105 Board Assessment and </w:t>
                  </w:r>
                  <w:r w:rsidRPr="000E7965">
                    <w:rPr>
                      <w:bCs/>
                    </w:rPr>
                    <w:lastRenderedPageBreak/>
                    <w:t>Composition</w:t>
                  </w:r>
                </w:p>
              </w:tc>
            </w:tr>
            <w:tr w:rsidR="006221D0" w14:paraId="2BC47311" w14:textId="77777777" w:rsidTr="009B7A6F">
              <w:tc>
                <w:tcPr>
                  <w:tcW w:w="1495" w:type="dxa"/>
                </w:tcPr>
                <w:p w14:paraId="668D8716" w14:textId="65EA3689" w:rsidR="006221D0" w:rsidRDefault="002757AF" w:rsidP="006221D0">
                  <w:pPr>
                    <w:widowControl w:val="0"/>
                    <w:tabs>
                      <w:tab w:val="left" w:pos="1650"/>
                    </w:tabs>
                    <w:rPr>
                      <w:b/>
                    </w:rPr>
                  </w:pPr>
                  <w:r>
                    <w:rPr>
                      <w:b/>
                    </w:rPr>
                    <w:lastRenderedPageBreak/>
                    <w:t>6.b.4</w:t>
                  </w:r>
                </w:p>
              </w:tc>
              <w:tc>
                <w:tcPr>
                  <w:tcW w:w="8910" w:type="dxa"/>
                </w:tcPr>
                <w:p w14:paraId="0A434082" w14:textId="77777777" w:rsidR="00173186" w:rsidRDefault="00C86640" w:rsidP="006221D0">
                  <w:pPr>
                    <w:widowControl w:val="0"/>
                    <w:tabs>
                      <w:tab w:val="left" w:pos="1650"/>
                    </w:tabs>
                  </w:pPr>
                  <w:r>
                    <w:t xml:space="preserve">As stated in Criteria 6.b.2 (and in policy CO 105), our </w:t>
                  </w:r>
                  <w:r w:rsidR="00173186">
                    <w:t xml:space="preserve">Board of Directors are representative of the community in our service area. </w:t>
                  </w:r>
                </w:p>
                <w:p w14:paraId="12B2341D" w14:textId="77777777" w:rsidR="00173186" w:rsidRDefault="00173186" w:rsidP="006221D0">
                  <w:pPr>
                    <w:widowControl w:val="0"/>
                    <w:tabs>
                      <w:tab w:val="left" w:pos="1650"/>
                    </w:tabs>
                  </w:pPr>
                </w:p>
                <w:p w14:paraId="5E84339A" w14:textId="78FF10E5" w:rsidR="006221D0" w:rsidRPr="002757AF" w:rsidRDefault="00173186" w:rsidP="006221D0">
                  <w:pPr>
                    <w:widowControl w:val="0"/>
                    <w:tabs>
                      <w:tab w:val="left" w:pos="1650"/>
                    </w:tabs>
                  </w:pPr>
                  <w:r>
                    <w:t xml:space="preserve">In a recent survey of the board, it reflected that </w:t>
                  </w:r>
                  <w:r w:rsidRPr="00173186">
                    <w:rPr>
                      <w:b/>
                      <w:bCs/>
                    </w:rPr>
                    <w:t xml:space="preserve">less </w:t>
                  </w:r>
                  <w:r w:rsidR="002757AF" w:rsidRPr="00173186">
                    <w:rPr>
                      <w:b/>
                      <w:bCs/>
                    </w:rPr>
                    <w:t>than half</w:t>
                  </w:r>
                  <w:r w:rsidR="002757AF" w:rsidRPr="002757AF">
                    <w:t xml:space="preserve"> of the board reported that they derive more than 10% of their income from the healthcare industry.</w:t>
                  </w:r>
                </w:p>
              </w:tc>
              <w:tc>
                <w:tcPr>
                  <w:tcW w:w="2359" w:type="dxa"/>
                </w:tcPr>
                <w:p w14:paraId="10BC8845" w14:textId="0771ED5D" w:rsidR="006221D0" w:rsidRPr="009F5665" w:rsidRDefault="00956A5F" w:rsidP="006221D0">
                  <w:pPr>
                    <w:widowControl w:val="0"/>
                    <w:tabs>
                      <w:tab w:val="left" w:pos="1650"/>
                    </w:tabs>
                    <w:rPr>
                      <w:bCs/>
                    </w:rPr>
                  </w:pPr>
                  <w:r w:rsidRPr="009F5665">
                    <w:rPr>
                      <w:bCs/>
                    </w:rPr>
                    <w:t>CO 105 Board Assessment and Composition</w:t>
                  </w:r>
                </w:p>
              </w:tc>
            </w:tr>
            <w:tr w:rsidR="00B61169" w14:paraId="0CD6FDAB" w14:textId="77777777" w:rsidTr="009B7A6F">
              <w:tc>
                <w:tcPr>
                  <w:tcW w:w="1495" w:type="dxa"/>
                </w:tcPr>
                <w:p w14:paraId="22C9B09C" w14:textId="48AE0C98" w:rsidR="00B61169" w:rsidRDefault="00B61169" w:rsidP="006221D0">
                  <w:pPr>
                    <w:widowControl w:val="0"/>
                    <w:tabs>
                      <w:tab w:val="left" w:pos="1650"/>
                    </w:tabs>
                    <w:rPr>
                      <w:b/>
                    </w:rPr>
                  </w:pPr>
                  <w:r>
                    <w:rPr>
                      <w:b/>
                    </w:rPr>
                    <w:t>6.c.1</w:t>
                  </w:r>
                </w:p>
              </w:tc>
              <w:tc>
                <w:tcPr>
                  <w:tcW w:w="8910" w:type="dxa"/>
                </w:tcPr>
                <w:p w14:paraId="7F57D531" w14:textId="77777777" w:rsidR="00DC7793" w:rsidRDefault="00F858AD" w:rsidP="006F6290">
                  <w:pPr>
                    <w:pStyle w:val="ListParagraph"/>
                    <w:widowControl w:val="0"/>
                    <w:numPr>
                      <w:ilvl w:val="0"/>
                      <w:numId w:val="39"/>
                    </w:numPr>
                    <w:tabs>
                      <w:tab w:val="left" w:pos="1650"/>
                    </w:tabs>
                  </w:pPr>
                  <w:r>
                    <w:t>Oaklawn is enrolled as a Medicaid provider</w:t>
                  </w:r>
                </w:p>
                <w:p w14:paraId="4E5889CC" w14:textId="77777777" w:rsidR="00216E27" w:rsidRDefault="00216E27" w:rsidP="006F6290">
                  <w:pPr>
                    <w:pStyle w:val="ListParagraph"/>
                    <w:widowControl w:val="0"/>
                    <w:numPr>
                      <w:ilvl w:val="0"/>
                      <w:numId w:val="39"/>
                    </w:numPr>
                    <w:tabs>
                      <w:tab w:val="left" w:pos="1650"/>
                    </w:tabs>
                  </w:pPr>
                  <w:r>
                    <w:t xml:space="preserve">Oaklawn is licensed to provide mental health services and substance use disorder services by DMHA. </w:t>
                  </w:r>
                </w:p>
                <w:p w14:paraId="68667CFC" w14:textId="77777777" w:rsidR="00216E27" w:rsidRDefault="00216E27" w:rsidP="006F6290">
                  <w:pPr>
                    <w:pStyle w:val="ListParagraph"/>
                    <w:widowControl w:val="0"/>
                    <w:numPr>
                      <w:ilvl w:val="0"/>
                      <w:numId w:val="39"/>
                    </w:numPr>
                    <w:tabs>
                      <w:tab w:val="left" w:pos="1650"/>
                    </w:tabs>
                  </w:pPr>
                  <w:r>
                    <w:t>Oaklawn is an active member with the Indiana Council of Community Mental Health Centers (ICCMHC)</w:t>
                  </w:r>
                  <w:r w:rsidR="00763D16">
                    <w:t>.</w:t>
                  </w:r>
                </w:p>
                <w:p w14:paraId="6126BD93" w14:textId="77777777" w:rsidR="00D943BF" w:rsidRDefault="00C14C74" w:rsidP="006F6290">
                  <w:pPr>
                    <w:pStyle w:val="ListParagraph"/>
                    <w:widowControl w:val="0"/>
                    <w:numPr>
                      <w:ilvl w:val="0"/>
                      <w:numId w:val="39"/>
                    </w:numPr>
                    <w:tabs>
                      <w:tab w:val="left" w:pos="1650"/>
                    </w:tabs>
                    <w:rPr>
                      <w:lang w:val="en-US"/>
                    </w:rPr>
                  </w:pPr>
                  <w:r>
                    <w:t xml:space="preserve">Authorized Behavioral and Primary Healthcare Coordination (BPHC) service in accordance with the </w:t>
                  </w:r>
                  <w:r w:rsidR="006A27E4" w:rsidRPr="006A27E4">
                    <w:rPr>
                      <w:lang w:val="en-US"/>
                    </w:rPr>
                    <w:t>1915(i) State Plan Amendment (SPA) (13-013), BPHC (405 IAC 5-21.8</w:t>
                  </w:r>
                  <w:r w:rsidR="006A27E4">
                    <w:rPr>
                      <w:lang w:val="en-US"/>
                    </w:rPr>
                    <w:t xml:space="preserve"> by DMHA</w:t>
                  </w:r>
                </w:p>
                <w:p w14:paraId="1FD206A4" w14:textId="77777777" w:rsidR="00222853" w:rsidRPr="00222853" w:rsidRDefault="00E04BA3" w:rsidP="006F6290">
                  <w:pPr>
                    <w:pStyle w:val="ListParagraph"/>
                    <w:widowControl w:val="0"/>
                    <w:numPr>
                      <w:ilvl w:val="0"/>
                      <w:numId w:val="39"/>
                    </w:numPr>
                    <w:tabs>
                      <w:tab w:val="left" w:pos="1650"/>
                    </w:tabs>
                    <w:rPr>
                      <w:lang w:val="en-US"/>
                    </w:rPr>
                  </w:pPr>
                  <w:r>
                    <w:rPr>
                      <w:lang w:val="en-US"/>
                    </w:rPr>
                    <w:t xml:space="preserve">Authorized Adult Mental Health Habilitation </w:t>
                  </w:r>
                  <w:r w:rsidR="00C64249">
                    <w:rPr>
                      <w:lang w:val="en-US"/>
                    </w:rPr>
                    <w:t xml:space="preserve">(AMHH) provider in accordance with the </w:t>
                  </w:r>
                </w:p>
                <w:p w14:paraId="130E143E" w14:textId="77777777" w:rsidR="00FD47C5" w:rsidRDefault="00222853" w:rsidP="00FD47C5">
                  <w:pPr>
                    <w:pStyle w:val="ListParagraph"/>
                    <w:widowControl w:val="0"/>
                    <w:tabs>
                      <w:tab w:val="left" w:pos="1650"/>
                    </w:tabs>
                    <w:ind w:left="360"/>
                    <w:rPr>
                      <w:lang w:val="en-US"/>
                    </w:rPr>
                  </w:pPr>
                  <w:r w:rsidRPr="00222853">
                    <w:rPr>
                      <w:lang w:val="en-US"/>
                    </w:rPr>
                    <w:t>1915(i) State Plan Amendment (SPA) 3.1-I (TN 18-007), AMHH (405 IAC 5-21.6)</w:t>
                  </w:r>
                </w:p>
                <w:p w14:paraId="72A38028" w14:textId="77777777" w:rsidR="00FD47C5" w:rsidRDefault="00FD47C5" w:rsidP="006F6290">
                  <w:pPr>
                    <w:pStyle w:val="ListParagraph"/>
                    <w:widowControl w:val="0"/>
                    <w:numPr>
                      <w:ilvl w:val="0"/>
                      <w:numId w:val="39"/>
                    </w:numPr>
                    <w:tabs>
                      <w:tab w:val="left" w:pos="1650"/>
                    </w:tabs>
                    <w:rPr>
                      <w:lang w:val="en-US"/>
                    </w:rPr>
                  </w:pPr>
                  <w:r>
                    <w:rPr>
                      <w:lang w:val="en-US"/>
                    </w:rPr>
                    <w:t xml:space="preserve">Oaklawn </w:t>
                  </w:r>
                  <w:r w:rsidR="00A11753">
                    <w:rPr>
                      <w:lang w:val="en-US"/>
                    </w:rPr>
                    <w:t>has a controlled substance registration certificate with the US Department of Justice Drug Enforcement Administration.</w:t>
                  </w:r>
                </w:p>
                <w:p w14:paraId="198064A9" w14:textId="77777777" w:rsidR="00717432" w:rsidRDefault="00717432" w:rsidP="00717432">
                  <w:pPr>
                    <w:widowControl w:val="0"/>
                    <w:tabs>
                      <w:tab w:val="left" w:pos="1650"/>
                    </w:tabs>
                    <w:rPr>
                      <w:lang w:val="en-US"/>
                    </w:rPr>
                  </w:pPr>
                </w:p>
                <w:p w14:paraId="050E476A" w14:textId="77777777" w:rsidR="00717432" w:rsidRDefault="00717432" w:rsidP="00717432">
                  <w:pPr>
                    <w:widowControl w:val="0"/>
                    <w:tabs>
                      <w:tab w:val="left" w:pos="1650"/>
                    </w:tabs>
                    <w:rPr>
                      <w:lang w:val="en-US"/>
                    </w:rPr>
                  </w:pPr>
                  <w:r>
                    <w:rPr>
                      <w:lang w:val="en-US"/>
                    </w:rPr>
                    <w:t>*Additionally, Oaklawn participates in SAMHSA’s Behavioral Health Treatment Locater:</w:t>
                  </w:r>
                </w:p>
                <w:p w14:paraId="2E890E19" w14:textId="1FE98517" w:rsidR="00717432" w:rsidRPr="00717432" w:rsidRDefault="00000000" w:rsidP="00717432">
                  <w:pPr>
                    <w:widowControl w:val="0"/>
                    <w:tabs>
                      <w:tab w:val="left" w:pos="1650"/>
                    </w:tabs>
                    <w:rPr>
                      <w:lang w:val="en-US"/>
                    </w:rPr>
                  </w:pPr>
                  <w:hyperlink r:id="rId14" w:history="1">
                    <w:r w:rsidR="00BD6BE7" w:rsidRPr="00BD6BE7">
                      <w:rPr>
                        <w:rStyle w:val="Hyperlink"/>
                        <w:lang w:val="en-US"/>
                      </w:rPr>
                      <w:t>https://findtreatment.gov/locator/details?U2FsdGVkX19jVi6vxaXVTGR8jtpaEPW+VpPlcS3YsKAnfW2MbYfZ6Tm6Ub87BpZNBz83xb0Pa2L1ieLkYNO5tMCipF6+x72/9eljC11g17wVvY9Z5bAXFXOO1gM/Mfs6Q17tH0WP3jwghwJr5bkPsXsj02E6wY2hvXilqHRdJVc=</w:t>
                    </w:r>
                  </w:hyperlink>
                </w:p>
              </w:tc>
              <w:tc>
                <w:tcPr>
                  <w:tcW w:w="2359" w:type="dxa"/>
                </w:tcPr>
                <w:p w14:paraId="25EF56DA" w14:textId="77777777" w:rsidR="003B0281" w:rsidRPr="009E2183" w:rsidRDefault="003B0281" w:rsidP="006221D0">
                  <w:pPr>
                    <w:widowControl w:val="0"/>
                    <w:tabs>
                      <w:tab w:val="left" w:pos="1650"/>
                    </w:tabs>
                    <w:rPr>
                      <w:bCs/>
                    </w:rPr>
                  </w:pPr>
                  <w:r w:rsidRPr="009E2183">
                    <w:rPr>
                      <w:bCs/>
                    </w:rPr>
                    <w:t xml:space="preserve">Please see the folder titled “Attachment </w:t>
                  </w:r>
                  <w:r w:rsidR="00205942" w:rsidRPr="009E2183">
                    <w:rPr>
                      <w:bCs/>
                    </w:rPr>
                    <w:t xml:space="preserve">E- Supporting Documents for </w:t>
                  </w:r>
                </w:p>
                <w:p w14:paraId="2F00E8D0" w14:textId="77777777" w:rsidR="000970A3" w:rsidRPr="009E2183" w:rsidRDefault="000970A3" w:rsidP="00EE19A4">
                  <w:pPr>
                    <w:pStyle w:val="ListParagraph"/>
                    <w:widowControl w:val="0"/>
                    <w:numPr>
                      <w:ilvl w:val="0"/>
                      <w:numId w:val="39"/>
                    </w:numPr>
                    <w:tabs>
                      <w:tab w:val="left" w:pos="1650"/>
                    </w:tabs>
                    <w:rPr>
                      <w:bCs/>
                    </w:rPr>
                  </w:pPr>
                  <w:r w:rsidRPr="009E2183">
                    <w:rPr>
                      <w:bCs/>
                    </w:rPr>
                    <w:t>DMHA CMHC Certification</w:t>
                  </w:r>
                </w:p>
                <w:p w14:paraId="27FF3932" w14:textId="77777777" w:rsidR="000970A3" w:rsidRPr="009E2183" w:rsidRDefault="000970A3" w:rsidP="00EE19A4">
                  <w:pPr>
                    <w:pStyle w:val="ListParagraph"/>
                    <w:widowControl w:val="0"/>
                    <w:numPr>
                      <w:ilvl w:val="0"/>
                      <w:numId w:val="39"/>
                    </w:numPr>
                    <w:tabs>
                      <w:tab w:val="left" w:pos="1650"/>
                    </w:tabs>
                    <w:rPr>
                      <w:bCs/>
                    </w:rPr>
                  </w:pPr>
                  <w:r w:rsidRPr="009E2183">
                    <w:rPr>
                      <w:bCs/>
                    </w:rPr>
                    <w:t>DMHA</w:t>
                  </w:r>
                  <w:r w:rsidR="007C0BC8" w:rsidRPr="009E2183">
                    <w:rPr>
                      <w:bCs/>
                    </w:rPr>
                    <w:t xml:space="preserve"> Private Mental Health </w:t>
                  </w:r>
                  <w:r w:rsidR="00EE19A4" w:rsidRPr="009E2183">
                    <w:rPr>
                      <w:bCs/>
                    </w:rPr>
                    <w:t>Institution</w:t>
                  </w:r>
                  <w:r w:rsidR="00553512" w:rsidRPr="009E2183">
                    <w:rPr>
                      <w:bCs/>
                    </w:rPr>
                    <w:t xml:space="preserve"> License</w:t>
                  </w:r>
                </w:p>
                <w:p w14:paraId="5AEE8E53" w14:textId="6FF97918" w:rsidR="00B61169" w:rsidRPr="009E2183" w:rsidRDefault="00306A77" w:rsidP="009E2183">
                  <w:pPr>
                    <w:pStyle w:val="ListParagraph"/>
                    <w:widowControl w:val="0"/>
                    <w:numPr>
                      <w:ilvl w:val="0"/>
                      <w:numId w:val="39"/>
                    </w:numPr>
                    <w:tabs>
                      <w:tab w:val="left" w:pos="1650"/>
                    </w:tabs>
                  </w:pPr>
                  <w:r w:rsidRPr="009E2183">
                    <w:rPr>
                      <w:bCs/>
                    </w:rPr>
                    <w:t>DMHA Addiction Services Certification</w:t>
                  </w:r>
                </w:p>
              </w:tc>
            </w:tr>
            <w:tr w:rsidR="00B61169" w14:paraId="7FEF6CCA" w14:textId="77777777" w:rsidTr="009B7A6F">
              <w:tc>
                <w:tcPr>
                  <w:tcW w:w="1495" w:type="dxa"/>
                </w:tcPr>
                <w:p w14:paraId="1F6D8531" w14:textId="3F030562" w:rsidR="00B61169" w:rsidRDefault="00B61169" w:rsidP="006221D0">
                  <w:pPr>
                    <w:widowControl w:val="0"/>
                    <w:tabs>
                      <w:tab w:val="left" w:pos="1650"/>
                    </w:tabs>
                    <w:rPr>
                      <w:b/>
                    </w:rPr>
                  </w:pPr>
                  <w:r>
                    <w:rPr>
                      <w:b/>
                    </w:rPr>
                    <w:t>6.c.2</w:t>
                  </w:r>
                </w:p>
              </w:tc>
              <w:tc>
                <w:tcPr>
                  <w:tcW w:w="8910" w:type="dxa"/>
                </w:tcPr>
                <w:p w14:paraId="479B5A1A" w14:textId="19B1A342" w:rsidR="00B61169" w:rsidRDefault="000479AD" w:rsidP="006221D0">
                  <w:pPr>
                    <w:widowControl w:val="0"/>
                    <w:tabs>
                      <w:tab w:val="left" w:pos="1650"/>
                    </w:tabs>
                  </w:pPr>
                  <w:r>
                    <w:t xml:space="preserve">Oaklawn </w:t>
                  </w:r>
                  <w:r w:rsidR="00481AFE">
                    <w:t xml:space="preserve">submitted a CCBHC </w:t>
                  </w:r>
                  <w:r w:rsidR="002B3FD9">
                    <w:t>attestation</w:t>
                  </w:r>
                  <w:r w:rsidR="00481AFE">
                    <w:t xml:space="preserve"> to SAMHSA as part of the CCBHC Expansion </w:t>
                  </w:r>
                  <w:r w:rsidR="002B3FD9">
                    <w:t>grant program</w:t>
                  </w:r>
                  <w:r w:rsidR="00D43274">
                    <w:t>, which we were awarded</w:t>
                  </w:r>
                  <w:r w:rsidR="002B3FD9">
                    <w:t xml:space="preserve">. </w:t>
                  </w:r>
                  <w:r w:rsidR="00E15A3A">
                    <w:t>On Tuesday, May 3</w:t>
                  </w:r>
                  <w:r w:rsidR="00E15A3A" w:rsidRPr="00E15A3A">
                    <w:rPr>
                      <w:vertAlign w:val="superscript"/>
                    </w:rPr>
                    <w:t>rd</w:t>
                  </w:r>
                  <w:r w:rsidR="00E15A3A">
                    <w:t>, 2022 Lizette de</w:t>
                  </w:r>
                  <w:r w:rsidR="00715212">
                    <w:t xml:space="preserve">l Canto, Public Health Advisor with SAMHSA/Center for Mental Health services emailed </w:t>
                  </w:r>
                  <w:r w:rsidR="00D43274">
                    <w:t>confirmation</w:t>
                  </w:r>
                  <w:r w:rsidR="00715212">
                    <w:t xml:space="preserve"> that the Oaklawn’s attestation </w:t>
                  </w:r>
                  <w:r w:rsidR="00831549">
                    <w:t xml:space="preserve">sufficiently meet program criteria and uploaded it into our eRA </w:t>
                  </w:r>
                  <w:r w:rsidR="0025641E">
                    <w:t xml:space="preserve">Commons </w:t>
                  </w:r>
                  <w:r w:rsidR="00831549">
                    <w:t xml:space="preserve">grant file. </w:t>
                  </w:r>
                  <w:r w:rsidR="00E15A3A">
                    <w:t xml:space="preserve"> </w:t>
                  </w:r>
                </w:p>
              </w:tc>
              <w:tc>
                <w:tcPr>
                  <w:tcW w:w="2359" w:type="dxa"/>
                </w:tcPr>
                <w:p w14:paraId="2DDC8537" w14:textId="6805F9F7" w:rsidR="00B61169" w:rsidRPr="0053662E" w:rsidRDefault="00B61169" w:rsidP="006221D0">
                  <w:pPr>
                    <w:widowControl w:val="0"/>
                    <w:tabs>
                      <w:tab w:val="left" w:pos="1650"/>
                    </w:tabs>
                    <w:rPr>
                      <w:b/>
                      <w:highlight w:val="green"/>
                    </w:rPr>
                  </w:pPr>
                </w:p>
              </w:tc>
            </w:tr>
            <w:tr w:rsidR="00B61169" w14:paraId="1791A477" w14:textId="77777777" w:rsidTr="009B7A6F">
              <w:tc>
                <w:tcPr>
                  <w:tcW w:w="1495" w:type="dxa"/>
                </w:tcPr>
                <w:p w14:paraId="66C86097" w14:textId="7D0856E8" w:rsidR="00B61169" w:rsidRDefault="00467513" w:rsidP="006221D0">
                  <w:pPr>
                    <w:widowControl w:val="0"/>
                    <w:tabs>
                      <w:tab w:val="left" w:pos="1650"/>
                    </w:tabs>
                    <w:rPr>
                      <w:b/>
                    </w:rPr>
                  </w:pPr>
                  <w:r>
                    <w:rPr>
                      <w:b/>
                    </w:rPr>
                    <w:t>6.c.3</w:t>
                  </w:r>
                </w:p>
              </w:tc>
              <w:tc>
                <w:tcPr>
                  <w:tcW w:w="8910" w:type="dxa"/>
                </w:tcPr>
                <w:p w14:paraId="302E61AA" w14:textId="784E3532" w:rsidR="00B61169" w:rsidRDefault="00DE6BA8" w:rsidP="006221D0">
                  <w:pPr>
                    <w:widowControl w:val="0"/>
                    <w:tabs>
                      <w:tab w:val="left" w:pos="1650"/>
                    </w:tabs>
                  </w:pPr>
                  <w:r w:rsidRPr="00DE6BA8">
                    <w:t xml:space="preserve">Oaklawn is in compliance with The Joint Commission’s requirements. Our most recent Final Accreditation Report and letter were completed 2/14/2023. </w:t>
                  </w:r>
                </w:p>
              </w:tc>
              <w:tc>
                <w:tcPr>
                  <w:tcW w:w="2359" w:type="dxa"/>
                </w:tcPr>
                <w:p w14:paraId="7E65844E" w14:textId="6A52E388" w:rsidR="00B61169" w:rsidRPr="00532F84" w:rsidRDefault="00813E87" w:rsidP="006221D0">
                  <w:pPr>
                    <w:widowControl w:val="0"/>
                    <w:tabs>
                      <w:tab w:val="left" w:pos="1650"/>
                    </w:tabs>
                  </w:pPr>
                  <w:r w:rsidRPr="00532F84">
                    <w:rPr>
                      <w:bCs/>
                    </w:rPr>
                    <w:t>Please see “FINAL Accreditation Letter” and “FINAL accreditation Report” in the folder titled “Attachment E- Supporting Documents.</w:t>
                  </w:r>
                </w:p>
              </w:tc>
            </w:tr>
          </w:tbl>
          <w:p w14:paraId="1529D5B5" w14:textId="0ED5C0FB" w:rsidR="00077324" w:rsidRPr="00586C9F" w:rsidRDefault="00077324" w:rsidP="006221D0">
            <w:pPr>
              <w:widowControl w:val="0"/>
              <w:tabs>
                <w:tab w:val="left" w:pos="1650"/>
              </w:tabs>
              <w:spacing w:line="276" w:lineRule="auto"/>
              <w:rPr>
                <w:b/>
              </w:rPr>
            </w:pPr>
          </w:p>
        </w:tc>
      </w:tr>
    </w:tbl>
    <w:p w14:paraId="1529D5B7" w14:textId="77777777" w:rsidR="00077324" w:rsidRPr="00586C9F" w:rsidRDefault="00077324"/>
    <w:sectPr w:rsidR="00077324" w:rsidRPr="00586C9F">
      <w:pgSz w:w="15840" w:h="12240"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B2EE8" w14:textId="77777777" w:rsidR="00714B3D" w:rsidRDefault="00714B3D" w:rsidP="00C24FD4">
      <w:pPr>
        <w:spacing w:line="240" w:lineRule="auto"/>
      </w:pPr>
      <w:r>
        <w:separator/>
      </w:r>
    </w:p>
  </w:endnote>
  <w:endnote w:type="continuationSeparator" w:id="0">
    <w:p w14:paraId="3418B296" w14:textId="77777777" w:rsidR="00714B3D" w:rsidRDefault="00714B3D" w:rsidP="00C24FD4">
      <w:pPr>
        <w:spacing w:line="240" w:lineRule="auto"/>
      </w:pPr>
      <w:r>
        <w:continuationSeparator/>
      </w:r>
    </w:p>
  </w:endnote>
  <w:endnote w:type="continuationNotice" w:id="1">
    <w:p w14:paraId="2648F3A6" w14:textId="77777777" w:rsidR="00714B3D" w:rsidRDefault="00714B3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30087" w14:textId="77777777" w:rsidR="00714B3D" w:rsidRDefault="00714B3D" w:rsidP="00C24FD4">
      <w:pPr>
        <w:spacing w:line="240" w:lineRule="auto"/>
      </w:pPr>
      <w:r>
        <w:separator/>
      </w:r>
    </w:p>
  </w:footnote>
  <w:footnote w:type="continuationSeparator" w:id="0">
    <w:p w14:paraId="356D3F5B" w14:textId="77777777" w:rsidR="00714B3D" w:rsidRDefault="00714B3D" w:rsidP="00C24FD4">
      <w:pPr>
        <w:spacing w:line="240" w:lineRule="auto"/>
      </w:pPr>
      <w:r>
        <w:continuationSeparator/>
      </w:r>
    </w:p>
  </w:footnote>
  <w:footnote w:type="continuationNotice" w:id="1">
    <w:p w14:paraId="7E969FAE" w14:textId="77777777" w:rsidR="00714B3D" w:rsidRDefault="00714B3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A54AD"/>
    <w:multiLevelType w:val="multilevel"/>
    <w:tmpl w:val="8D6E3CE0"/>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1832192"/>
    <w:multiLevelType w:val="multilevel"/>
    <w:tmpl w:val="0C6E17C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2BF75C0"/>
    <w:multiLevelType w:val="multilevel"/>
    <w:tmpl w:val="46D6D0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2D14750"/>
    <w:multiLevelType w:val="multilevel"/>
    <w:tmpl w:val="266E95E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2E11692"/>
    <w:multiLevelType w:val="hybridMultilevel"/>
    <w:tmpl w:val="30DCE9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E615F5"/>
    <w:multiLevelType w:val="multilevel"/>
    <w:tmpl w:val="1B7254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58440EA"/>
    <w:multiLevelType w:val="multilevel"/>
    <w:tmpl w:val="11CC00C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658149F"/>
    <w:multiLevelType w:val="multilevel"/>
    <w:tmpl w:val="7DE2D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75F7EE1"/>
    <w:multiLevelType w:val="multilevel"/>
    <w:tmpl w:val="8B026A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76133EF"/>
    <w:multiLevelType w:val="hybridMultilevel"/>
    <w:tmpl w:val="14E87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8E5AF3"/>
    <w:multiLevelType w:val="multilevel"/>
    <w:tmpl w:val="CDA2405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9E668E8"/>
    <w:multiLevelType w:val="multilevel"/>
    <w:tmpl w:val="8FDEA46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0A1B6C94"/>
    <w:multiLevelType w:val="multilevel"/>
    <w:tmpl w:val="852A123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D3437E7"/>
    <w:multiLevelType w:val="hybridMultilevel"/>
    <w:tmpl w:val="D284C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E14F49"/>
    <w:multiLevelType w:val="multilevel"/>
    <w:tmpl w:val="E408B24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102363C"/>
    <w:multiLevelType w:val="multilevel"/>
    <w:tmpl w:val="969679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12C7787"/>
    <w:multiLevelType w:val="hybridMultilevel"/>
    <w:tmpl w:val="79E602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5F2705"/>
    <w:multiLevelType w:val="hybridMultilevel"/>
    <w:tmpl w:val="51AE0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1D12656"/>
    <w:multiLevelType w:val="multilevel"/>
    <w:tmpl w:val="BC662BA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3A302B9"/>
    <w:multiLevelType w:val="multilevel"/>
    <w:tmpl w:val="2D183F6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13E146FD"/>
    <w:multiLevelType w:val="multilevel"/>
    <w:tmpl w:val="2AFA05A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163D5DA0"/>
    <w:multiLevelType w:val="hybridMultilevel"/>
    <w:tmpl w:val="32A67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5F6CD0"/>
    <w:multiLevelType w:val="hybridMultilevel"/>
    <w:tmpl w:val="47586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6877497"/>
    <w:multiLevelType w:val="multilevel"/>
    <w:tmpl w:val="30B01AA6"/>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4" w15:restartNumberingAfterBreak="0">
    <w:nsid w:val="173511F0"/>
    <w:multiLevelType w:val="hybridMultilevel"/>
    <w:tmpl w:val="98EE8C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73A3576"/>
    <w:multiLevelType w:val="multilevel"/>
    <w:tmpl w:val="7B6C4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19285242"/>
    <w:multiLevelType w:val="multilevel"/>
    <w:tmpl w:val="D43220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19C55C4C"/>
    <w:multiLevelType w:val="multilevel"/>
    <w:tmpl w:val="344E243A"/>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1A590D23"/>
    <w:multiLevelType w:val="multilevel"/>
    <w:tmpl w:val="635C47B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1B413073"/>
    <w:multiLevelType w:val="hybridMultilevel"/>
    <w:tmpl w:val="B87CF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B7B6D84"/>
    <w:multiLevelType w:val="multilevel"/>
    <w:tmpl w:val="5E0A3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C2452C0"/>
    <w:multiLevelType w:val="hybridMultilevel"/>
    <w:tmpl w:val="58784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E89221C"/>
    <w:multiLevelType w:val="multilevel"/>
    <w:tmpl w:val="AA82E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F071736"/>
    <w:multiLevelType w:val="multilevel"/>
    <w:tmpl w:val="51602F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21421287"/>
    <w:multiLevelType w:val="hybridMultilevel"/>
    <w:tmpl w:val="D096A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3B46E51"/>
    <w:multiLevelType w:val="hybridMultilevel"/>
    <w:tmpl w:val="4DDA04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24E06AF1"/>
    <w:multiLevelType w:val="hybridMultilevel"/>
    <w:tmpl w:val="E2AED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26F11F7A"/>
    <w:multiLevelType w:val="multilevel"/>
    <w:tmpl w:val="A00A3D5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2751756B"/>
    <w:multiLevelType w:val="multilevel"/>
    <w:tmpl w:val="98B03E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27EC48A5"/>
    <w:multiLevelType w:val="hybridMultilevel"/>
    <w:tmpl w:val="6C521F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8395A2D"/>
    <w:multiLevelType w:val="hybridMultilevel"/>
    <w:tmpl w:val="8EE44C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C131B35"/>
    <w:multiLevelType w:val="multilevel"/>
    <w:tmpl w:val="FC923A1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2C395501"/>
    <w:multiLevelType w:val="multilevel"/>
    <w:tmpl w:val="7EBA4D0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2CE05393"/>
    <w:multiLevelType w:val="multilevel"/>
    <w:tmpl w:val="EE2A7162"/>
    <w:lvl w:ilvl="0">
      <w:start w:val="2"/>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44" w15:restartNumberingAfterBreak="0">
    <w:nsid w:val="2D276CCF"/>
    <w:multiLevelType w:val="multilevel"/>
    <w:tmpl w:val="28A4A6E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2EE83BBE"/>
    <w:multiLevelType w:val="hybridMultilevel"/>
    <w:tmpl w:val="6A54B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FC2752C"/>
    <w:multiLevelType w:val="multilevel"/>
    <w:tmpl w:val="C5D639D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FE11496"/>
    <w:multiLevelType w:val="multilevel"/>
    <w:tmpl w:val="FABA3A5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302A7A05"/>
    <w:multiLevelType w:val="hybridMultilevel"/>
    <w:tmpl w:val="C3E26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3C256FB"/>
    <w:multiLevelType w:val="multilevel"/>
    <w:tmpl w:val="37BA683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3A7B2E20"/>
    <w:multiLevelType w:val="hybridMultilevel"/>
    <w:tmpl w:val="CD943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C5543FB"/>
    <w:multiLevelType w:val="hybridMultilevel"/>
    <w:tmpl w:val="6C5C8D8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3C815635"/>
    <w:multiLevelType w:val="multilevel"/>
    <w:tmpl w:val="E752F71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3CCD4462"/>
    <w:multiLevelType w:val="hybridMultilevel"/>
    <w:tmpl w:val="64D23F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3FD87331"/>
    <w:multiLevelType w:val="multilevel"/>
    <w:tmpl w:val="C936D9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0AE27D9"/>
    <w:multiLevelType w:val="multilevel"/>
    <w:tmpl w:val="625A8C64"/>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5B60B80"/>
    <w:multiLevelType w:val="multilevel"/>
    <w:tmpl w:val="9E940B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7" w15:restartNumberingAfterBreak="0">
    <w:nsid w:val="483E3A20"/>
    <w:multiLevelType w:val="hybridMultilevel"/>
    <w:tmpl w:val="90AC9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D5C77F2"/>
    <w:multiLevelType w:val="multilevel"/>
    <w:tmpl w:val="7DDAA0F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4E0728C3"/>
    <w:multiLevelType w:val="multilevel"/>
    <w:tmpl w:val="1032AF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0" w15:restartNumberingAfterBreak="0">
    <w:nsid w:val="4F357172"/>
    <w:multiLevelType w:val="multilevel"/>
    <w:tmpl w:val="DBBEC6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5068791C"/>
    <w:multiLevelType w:val="multilevel"/>
    <w:tmpl w:val="F17E34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51CD67A1"/>
    <w:multiLevelType w:val="hybridMultilevel"/>
    <w:tmpl w:val="B2E2F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2030607"/>
    <w:multiLevelType w:val="multilevel"/>
    <w:tmpl w:val="B97EA504"/>
    <w:lvl w:ilvl="0">
      <w:start w:val="1"/>
      <w:numFmt w:val="lowerLetter"/>
      <w:lvlText w:val="%1."/>
      <w:lvlJc w:val="left"/>
      <w:pPr>
        <w:tabs>
          <w:tab w:val="num" w:pos="1080"/>
        </w:tabs>
        <w:ind w:left="1080" w:hanging="360"/>
      </w:pPr>
    </w:lvl>
    <w:lvl w:ilvl="1" w:tentative="1">
      <w:start w:val="1"/>
      <w:numFmt w:val="lowerLetter"/>
      <w:lvlText w:val="%2."/>
      <w:lvlJc w:val="left"/>
      <w:pPr>
        <w:tabs>
          <w:tab w:val="num" w:pos="1800"/>
        </w:tabs>
        <w:ind w:left="1800" w:hanging="360"/>
      </w:pPr>
    </w:lvl>
    <w:lvl w:ilvl="2" w:tentative="1">
      <w:start w:val="1"/>
      <w:numFmt w:val="lowerLetter"/>
      <w:lvlText w:val="%3."/>
      <w:lvlJc w:val="left"/>
      <w:pPr>
        <w:tabs>
          <w:tab w:val="num" w:pos="2520"/>
        </w:tabs>
        <w:ind w:left="2520" w:hanging="360"/>
      </w:pPr>
    </w:lvl>
    <w:lvl w:ilvl="3" w:tentative="1">
      <w:start w:val="1"/>
      <w:numFmt w:val="lowerLetter"/>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Letter"/>
      <w:lvlText w:val="%6."/>
      <w:lvlJc w:val="left"/>
      <w:pPr>
        <w:tabs>
          <w:tab w:val="num" w:pos="4680"/>
        </w:tabs>
        <w:ind w:left="4680" w:hanging="360"/>
      </w:pPr>
    </w:lvl>
    <w:lvl w:ilvl="6" w:tentative="1">
      <w:start w:val="1"/>
      <w:numFmt w:val="lowerLetter"/>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Letter"/>
      <w:lvlText w:val="%9."/>
      <w:lvlJc w:val="left"/>
      <w:pPr>
        <w:tabs>
          <w:tab w:val="num" w:pos="6840"/>
        </w:tabs>
        <w:ind w:left="6840" w:hanging="360"/>
      </w:pPr>
    </w:lvl>
  </w:abstractNum>
  <w:abstractNum w:abstractNumId="64" w15:restartNumberingAfterBreak="0">
    <w:nsid w:val="53A65993"/>
    <w:multiLevelType w:val="multilevel"/>
    <w:tmpl w:val="2DB841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5" w15:restartNumberingAfterBreak="0">
    <w:nsid w:val="56F95D10"/>
    <w:multiLevelType w:val="hybridMultilevel"/>
    <w:tmpl w:val="F9F83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92A60CB"/>
    <w:multiLevelType w:val="multilevel"/>
    <w:tmpl w:val="34087F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593D35BB"/>
    <w:multiLevelType w:val="hybridMultilevel"/>
    <w:tmpl w:val="088C6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A070E70"/>
    <w:multiLevelType w:val="hybridMultilevel"/>
    <w:tmpl w:val="0B7CE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A360FC2"/>
    <w:multiLevelType w:val="multilevel"/>
    <w:tmpl w:val="96861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5EBB719D"/>
    <w:multiLevelType w:val="hybridMultilevel"/>
    <w:tmpl w:val="C9B6E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06257E9"/>
    <w:multiLevelType w:val="multilevel"/>
    <w:tmpl w:val="9E50D3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0C001D3"/>
    <w:multiLevelType w:val="multilevel"/>
    <w:tmpl w:val="424A9B5E"/>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1362F14"/>
    <w:multiLevelType w:val="multilevel"/>
    <w:tmpl w:val="C1D215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13E5462"/>
    <w:multiLevelType w:val="multilevel"/>
    <w:tmpl w:val="0B82FA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1554DB1"/>
    <w:multiLevelType w:val="multilevel"/>
    <w:tmpl w:val="876238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6" w15:restartNumberingAfterBreak="0">
    <w:nsid w:val="61751F96"/>
    <w:multiLevelType w:val="hybridMultilevel"/>
    <w:tmpl w:val="D5163A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61D164CB"/>
    <w:multiLevelType w:val="multilevel"/>
    <w:tmpl w:val="04CE8A6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8" w15:restartNumberingAfterBreak="0">
    <w:nsid w:val="62C7385C"/>
    <w:multiLevelType w:val="multilevel"/>
    <w:tmpl w:val="E31410F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631D0FD6"/>
    <w:multiLevelType w:val="multilevel"/>
    <w:tmpl w:val="57A6E96A"/>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656D5AC0"/>
    <w:multiLevelType w:val="multilevel"/>
    <w:tmpl w:val="87D6B6D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1" w15:restartNumberingAfterBreak="0">
    <w:nsid w:val="6584365D"/>
    <w:multiLevelType w:val="hybridMultilevel"/>
    <w:tmpl w:val="D7627B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5F77186"/>
    <w:multiLevelType w:val="multilevel"/>
    <w:tmpl w:val="F9225A7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672A7944"/>
    <w:multiLevelType w:val="hybridMultilevel"/>
    <w:tmpl w:val="E710F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87D5680"/>
    <w:multiLevelType w:val="multilevel"/>
    <w:tmpl w:val="ACD036B8"/>
    <w:lvl w:ilvl="0">
      <w:start w:val="1"/>
      <w:numFmt w:val="bullet"/>
      <w:lvlText w:val=""/>
      <w:lvlJc w:val="left"/>
      <w:pPr>
        <w:ind w:left="360" w:hanging="360"/>
      </w:pPr>
      <w:rPr>
        <w:rFonts w:ascii="Symbol" w:hAnsi="Symbol" w:hint="default"/>
        <w:b w:val="0"/>
        <w:bCs w:val="0"/>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cs="Courier New"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8B711E0"/>
    <w:multiLevelType w:val="multilevel"/>
    <w:tmpl w:val="D7F2194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69CF7374"/>
    <w:multiLevelType w:val="multilevel"/>
    <w:tmpl w:val="EFE4B73E"/>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7" w15:restartNumberingAfterBreak="0">
    <w:nsid w:val="69E844E7"/>
    <w:multiLevelType w:val="hybridMultilevel"/>
    <w:tmpl w:val="3FE24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C844AC9"/>
    <w:multiLevelType w:val="hybridMultilevel"/>
    <w:tmpl w:val="B328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ED52E7C"/>
    <w:multiLevelType w:val="hybridMultilevel"/>
    <w:tmpl w:val="23024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28820AB"/>
    <w:multiLevelType w:val="multilevel"/>
    <w:tmpl w:val="DB9232C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32B0797"/>
    <w:multiLevelType w:val="multilevel"/>
    <w:tmpl w:val="DD78D06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2" w15:restartNumberingAfterBreak="0">
    <w:nsid w:val="749551A7"/>
    <w:multiLevelType w:val="multilevel"/>
    <w:tmpl w:val="6ADE553C"/>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3" w15:restartNumberingAfterBreak="0">
    <w:nsid w:val="75B458F1"/>
    <w:multiLevelType w:val="multilevel"/>
    <w:tmpl w:val="B588D6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4" w15:restartNumberingAfterBreak="0">
    <w:nsid w:val="77263966"/>
    <w:multiLevelType w:val="multilevel"/>
    <w:tmpl w:val="550060F6"/>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5" w15:restartNumberingAfterBreak="0">
    <w:nsid w:val="77281968"/>
    <w:multiLevelType w:val="multilevel"/>
    <w:tmpl w:val="6E0C257A"/>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15:restartNumberingAfterBreak="0">
    <w:nsid w:val="773C108A"/>
    <w:multiLevelType w:val="multilevel"/>
    <w:tmpl w:val="662632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79B84E53"/>
    <w:multiLevelType w:val="multilevel"/>
    <w:tmpl w:val="FA44BE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8" w15:restartNumberingAfterBreak="0">
    <w:nsid w:val="7AFD0886"/>
    <w:multiLevelType w:val="hybridMultilevel"/>
    <w:tmpl w:val="54C45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DC12805"/>
    <w:multiLevelType w:val="multilevel"/>
    <w:tmpl w:val="286ABE3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0" w15:restartNumberingAfterBreak="0">
    <w:nsid w:val="7E247D95"/>
    <w:multiLevelType w:val="multilevel"/>
    <w:tmpl w:val="3BA8154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15:restartNumberingAfterBreak="0">
    <w:nsid w:val="7EFC6DB4"/>
    <w:multiLevelType w:val="hybridMultilevel"/>
    <w:tmpl w:val="7C1A7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1328427">
    <w:abstractNumId w:val="60"/>
  </w:num>
  <w:num w:numId="2" w16cid:durableId="1916551882">
    <w:abstractNumId w:val="64"/>
  </w:num>
  <w:num w:numId="3" w16cid:durableId="2080207108">
    <w:abstractNumId w:val="96"/>
  </w:num>
  <w:num w:numId="4" w16cid:durableId="1341931820">
    <w:abstractNumId w:val="61"/>
  </w:num>
  <w:num w:numId="5" w16cid:durableId="32773112">
    <w:abstractNumId w:val="71"/>
  </w:num>
  <w:num w:numId="6" w16cid:durableId="1699500359">
    <w:abstractNumId w:val="8"/>
  </w:num>
  <w:num w:numId="7" w16cid:durableId="1577671026">
    <w:abstractNumId w:val="1"/>
  </w:num>
  <w:num w:numId="8" w16cid:durableId="689836014">
    <w:abstractNumId w:val="15"/>
  </w:num>
  <w:num w:numId="9" w16cid:durableId="1060205777">
    <w:abstractNumId w:val="75"/>
  </w:num>
  <w:num w:numId="10" w16cid:durableId="1585529759">
    <w:abstractNumId w:val="2"/>
  </w:num>
  <w:num w:numId="11" w16cid:durableId="437070877">
    <w:abstractNumId w:val="49"/>
  </w:num>
  <w:num w:numId="12" w16cid:durableId="859395130">
    <w:abstractNumId w:val="26"/>
  </w:num>
  <w:num w:numId="13" w16cid:durableId="547649229">
    <w:abstractNumId w:val="66"/>
  </w:num>
  <w:num w:numId="14" w16cid:durableId="1732920820">
    <w:abstractNumId w:val="10"/>
  </w:num>
  <w:num w:numId="15" w16cid:durableId="1627200257">
    <w:abstractNumId w:val="42"/>
  </w:num>
  <w:num w:numId="16" w16cid:durableId="288171952">
    <w:abstractNumId w:val="95"/>
  </w:num>
  <w:num w:numId="17" w16cid:durableId="274094754">
    <w:abstractNumId w:val="100"/>
  </w:num>
  <w:num w:numId="18" w16cid:durableId="450133937">
    <w:abstractNumId w:val="59"/>
  </w:num>
  <w:num w:numId="19" w16cid:durableId="55975373">
    <w:abstractNumId w:val="47"/>
  </w:num>
  <w:num w:numId="20" w16cid:durableId="791827644">
    <w:abstractNumId w:val="93"/>
  </w:num>
  <w:num w:numId="21" w16cid:durableId="2082368672">
    <w:abstractNumId w:val="97"/>
  </w:num>
  <w:num w:numId="22" w16cid:durableId="1360008200">
    <w:abstractNumId w:val="25"/>
  </w:num>
  <w:num w:numId="23" w16cid:durableId="1980454010">
    <w:abstractNumId w:val="56"/>
  </w:num>
  <w:num w:numId="24" w16cid:durableId="1923103808">
    <w:abstractNumId w:val="37"/>
  </w:num>
  <w:num w:numId="25" w16cid:durableId="454755725">
    <w:abstractNumId w:val="38"/>
  </w:num>
  <w:num w:numId="26" w16cid:durableId="496959900">
    <w:abstractNumId w:val="55"/>
  </w:num>
  <w:num w:numId="27" w16cid:durableId="286006504">
    <w:abstractNumId w:val="34"/>
  </w:num>
  <w:num w:numId="28" w16cid:durableId="1147086605">
    <w:abstractNumId w:val="81"/>
  </w:num>
  <w:num w:numId="29" w16cid:durableId="1102991201">
    <w:abstractNumId w:val="4"/>
  </w:num>
  <w:num w:numId="30" w16cid:durableId="577252796">
    <w:abstractNumId w:val="51"/>
  </w:num>
  <w:num w:numId="31" w16cid:durableId="1656714379">
    <w:abstractNumId w:val="57"/>
  </w:num>
  <w:num w:numId="32" w16cid:durableId="1610315437">
    <w:abstractNumId w:val="40"/>
  </w:num>
  <w:num w:numId="33" w16cid:durableId="579560129">
    <w:abstractNumId w:val="65"/>
  </w:num>
  <w:num w:numId="34" w16cid:durableId="646711028">
    <w:abstractNumId w:val="101"/>
  </w:num>
  <w:num w:numId="35" w16cid:durableId="1781487681">
    <w:abstractNumId w:val="13"/>
  </w:num>
  <w:num w:numId="36" w16cid:durableId="990518289">
    <w:abstractNumId w:val="87"/>
  </w:num>
  <w:num w:numId="37" w16cid:durableId="352540403">
    <w:abstractNumId w:val="88"/>
  </w:num>
  <w:num w:numId="38" w16cid:durableId="965237838">
    <w:abstractNumId w:val="84"/>
  </w:num>
  <w:num w:numId="39" w16cid:durableId="758672662">
    <w:abstractNumId w:val="36"/>
  </w:num>
  <w:num w:numId="40" w16cid:durableId="1325546984">
    <w:abstractNumId w:val="45"/>
  </w:num>
  <w:num w:numId="41" w16cid:durableId="301617057">
    <w:abstractNumId w:val="82"/>
  </w:num>
  <w:num w:numId="42" w16cid:durableId="1125541815">
    <w:abstractNumId w:val="3"/>
  </w:num>
  <w:num w:numId="43" w16cid:durableId="541556617">
    <w:abstractNumId w:val="58"/>
  </w:num>
  <w:num w:numId="44" w16cid:durableId="523597829">
    <w:abstractNumId w:val="6"/>
  </w:num>
  <w:num w:numId="45" w16cid:durableId="1383559852">
    <w:abstractNumId w:val="28"/>
  </w:num>
  <w:num w:numId="46" w16cid:durableId="629751042">
    <w:abstractNumId w:val="48"/>
  </w:num>
  <w:num w:numId="47" w16cid:durableId="518659195">
    <w:abstractNumId w:val="62"/>
  </w:num>
  <w:num w:numId="48" w16cid:durableId="1462460529">
    <w:abstractNumId w:val="22"/>
  </w:num>
  <w:num w:numId="49" w16cid:durableId="411701353">
    <w:abstractNumId w:val="53"/>
  </w:num>
  <w:num w:numId="50" w16cid:durableId="2006857553">
    <w:abstractNumId w:val="83"/>
  </w:num>
  <w:num w:numId="51" w16cid:durableId="1046030858">
    <w:abstractNumId w:val="98"/>
  </w:num>
  <w:num w:numId="52" w16cid:durableId="1657175980">
    <w:abstractNumId w:val="7"/>
  </w:num>
  <w:num w:numId="53" w16cid:durableId="548760036">
    <w:abstractNumId w:val="73"/>
  </w:num>
  <w:num w:numId="54" w16cid:durableId="644775499">
    <w:abstractNumId w:val="12"/>
  </w:num>
  <w:num w:numId="55" w16cid:durableId="1460614415">
    <w:abstractNumId w:val="32"/>
  </w:num>
  <w:num w:numId="56" w16cid:durableId="711002602">
    <w:abstractNumId w:val="69"/>
  </w:num>
  <w:num w:numId="57" w16cid:durableId="484518974">
    <w:abstractNumId w:val="30"/>
  </w:num>
  <w:num w:numId="58" w16cid:durableId="461382049">
    <w:abstractNumId w:val="74"/>
  </w:num>
  <w:num w:numId="59" w16cid:durableId="1657340262">
    <w:abstractNumId w:val="90"/>
  </w:num>
  <w:num w:numId="60" w16cid:durableId="181822569">
    <w:abstractNumId w:val="46"/>
  </w:num>
  <w:num w:numId="61" w16cid:durableId="1476338640">
    <w:abstractNumId w:val="54"/>
  </w:num>
  <w:num w:numId="62" w16cid:durableId="1050417339">
    <w:abstractNumId w:val="18"/>
  </w:num>
  <w:num w:numId="63" w16cid:durableId="434327313">
    <w:abstractNumId w:val="19"/>
  </w:num>
  <w:num w:numId="64" w16cid:durableId="1342271539">
    <w:abstractNumId w:val="14"/>
  </w:num>
  <w:num w:numId="65" w16cid:durableId="1135291194">
    <w:abstractNumId w:val="11"/>
  </w:num>
  <w:num w:numId="66" w16cid:durableId="1386297667">
    <w:abstractNumId w:val="99"/>
  </w:num>
  <w:num w:numId="67" w16cid:durableId="1000742939">
    <w:abstractNumId w:val="92"/>
  </w:num>
  <w:num w:numId="68" w16cid:durableId="653460128">
    <w:abstractNumId w:val="86"/>
  </w:num>
  <w:num w:numId="69" w16cid:durableId="646058157">
    <w:abstractNumId w:val="27"/>
  </w:num>
  <w:num w:numId="70" w16cid:durableId="1562524271">
    <w:abstractNumId w:val="0"/>
  </w:num>
  <w:num w:numId="71" w16cid:durableId="512840221">
    <w:abstractNumId w:val="79"/>
  </w:num>
  <w:num w:numId="72" w16cid:durableId="599026109">
    <w:abstractNumId w:val="94"/>
  </w:num>
  <w:num w:numId="73" w16cid:durableId="2028873355">
    <w:abstractNumId w:val="72"/>
  </w:num>
  <w:num w:numId="74" w16cid:durableId="832339018">
    <w:abstractNumId w:val="33"/>
  </w:num>
  <w:num w:numId="75" w16cid:durableId="191260784">
    <w:abstractNumId w:val="91"/>
  </w:num>
  <w:num w:numId="76" w16cid:durableId="1073888577">
    <w:abstractNumId w:val="78"/>
  </w:num>
  <w:num w:numId="77" w16cid:durableId="486215057">
    <w:abstractNumId w:val="63"/>
  </w:num>
  <w:num w:numId="78" w16cid:durableId="542639222">
    <w:abstractNumId w:val="43"/>
  </w:num>
  <w:num w:numId="79" w16cid:durableId="1186868517">
    <w:abstractNumId w:val="35"/>
  </w:num>
  <w:num w:numId="80" w16cid:durableId="725839762">
    <w:abstractNumId w:val="16"/>
  </w:num>
  <w:num w:numId="81" w16cid:durableId="90665800">
    <w:abstractNumId w:val="5"/>
  </w:num>
  <w:num w:numId="82" w16cid:durableId="170534183">
    <w:abstractNumId w:val="77"/>
  </w:num>
  <w:num w:numId="83" w16cid:durableId="134109445">
    <w:abstractNumId w:val="20"/>
  </w:num>
  <w:num w:numId="84" w16cid:durableId="1351952971">
    <w:abstractNumId w:val="85"/>
  </w:num>
  <w:num w:numId="85" w16cid:durableId="979772726">
    <w:abstractNumId w:val="41"/>
  </w:num>
  <w:num w:numId="86" w16cid:durableId="196628138">
    <w:abstractNumId w:val="17"/>
  </w:num>
  <w:num w:numId="87" w16cid:durableId="1048607457">
    <w:abstractNumId w:val="76"/>
  </w:num>
  <w:num w:numId="88" w16cid:durableId="468481212">
    <w:abstractNumId w:val="24"/>
  </w:num>
  <w:num w:numId="89" w16cid:durableId="1120298756">
    <w:abstractNumId w:val="67"/>
  </w:num>
  <w:num w:numId="90" w16cid:durableId="511377943">
    <w:abstractNumId w:val="70"/>
  </w:num>
  <w:num w:numId="91" w16cid:durableId="637682870">
    <w:abstractNumId w:val="44"/>
  </w:num>
  <w:num w:numId="92" w16cid:durableId="116487963">
    <w:abstractNumId w:val="52"/>
  </w:num>
  <w:num w:numId="93" w16cid:durableId="1384139347">
    <w:abstractNumId w:val="80"/>
  </w:num>
  <w:num w:numId="94" w16cid:durableId="1365522413">
    <w:abstractNumId w:val="23"/>
  </w:num>
  <w:num w:numId="95" w16cid:durableId="589201328">
    <w:abstractNumId w:val="68"/>
  </w:num>
  <w:num w:numId="96" w16cid:durableId="966855948">
    <w:abstractNumId w:val="39"/>
  </w:num>
  <w:num w:numId="97" w16cid:durableId="1827210580">
    <w:abstractNumId w:val="21"/>
  </w:num>
  <w:num w:numId="98" w16cid:durableId="2134596771">
    <w:abstractNumId w:val="29"/>
  </w:num>
  <w:num w:numId="99" w16cid:durableId="1334525513">
    <w:abstractNumId w:val="50"/>
  </w:num>
  <w:num w:numId="100" w16cid:durableId="1132862896">
    <w:abstractNumId w:val="31"/>
  </w:num>
  <w:num w:numId="101" w16cid:durableId="280260174">
    <w:abstractNumId w:val="89"/>
  </w:num>
  <w:num w:numId="102" w16cid:durableId="537396253">
    <w:abstractNumId w:val="9"/>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324"/>
    <w:rsid w:val="0000001B"/>
    <w:rsid w:val="0000062F"/>
    <w:rsid w:val="00000637"/>
    <w:rsid w:val="000008C1"/>
    <w:rsid w:val="00000C03"/>
    <w:rsid w:val="00000D41"/>
    <w:rsid w:val="00000D82"/>
    <w:rsid w:val="0000150F"/>
    <w:rsid w:val="00002032"/>
    <w:rsid w:val="000020B4"/>
    <w:rsid w:val="0000210D"/>
    <w:rsid w:val="00002C62"/>
    <w:rsid w:val="000036BC"/>
    <w:rsid w:val="00003A47"/>
    <w:rsid w:val="000045A8"/>
    <w:rsid w:val="00004E5E"/>
    <w:rsid w:val="00005051"/>
    <w:rsid w:val="000051AE"/>
    <w:rsid w:val="000051D7"/>
    <w:rsid w:val="000059AF"/>
    <w:rsid w:val="00005CF7"/>
    <w:rsid w:val="00005D54"/>
    <w:rsid w:val="00006571"/>
    <w:rsid w:val="00006943"/>
    <w:rsid w:val="00006979"/>
    <w:rsid w:val="00007877"/>
    <w:rsid w:val="0000795A"/>
    <w:rsid w:val="000100BD"/>
    <w:rsid w:val="0001152B"/>
    <w:rsid w:val="000118C4"/>
    <w:rsid w:val="00011951"/>
    <w:rsid w:val="00011C54"/>
    <w:rsid w:val="00012751"/>
    <w:rsid w:val="000127FF"/>
    <w:rsid w:val="00012998"/>
    <w:rsid w:val="00012ECE"/>
    <w:rsid w:val="00013033"/>
    <w:rsid w:val="000130F7"/>
    <w:rsid w:val="000132ED"/>
    <w:rsid w:val="0001388B"/>
    <w:rsid w:val="00013C98"/>
    <w:rsid w:val="00013C9C"/>
    <w:rsid w:val="00014A54"/>
    <w:rsid w:val="000156EA"/>
    <w:rsid w:val="0001614A"/>
    <w:rsid w:val="00016A1C"/>
    <w:rsid w:val="00016B23"/>
    <w:rsid w:val="000170DD"/>
    <w:rsid w:val="00017F90"/>
    <w:rsid w:val="0001CBE3"/>
    <w:rsid w:val="000202B6"/>
    <w:rsid w:val="00020698"/>
    <w:rsid w:val="00021147"/>
    <w:rsid w:val="00021223"/>
    <w:rsid w:val="00021D8F"/>
    <w:rsid w:val="00022295"/>
    <w:rsid w:val="000224E9"/>
    <w:rsid w:val="00022746"/>
    <w:rsid w:val="000228A1"/>
    <w:rsid w:val="00022AC8"/>
    <w:rsid w:val="00022F22"/>
    <w:rsid w:val="0002311A"/>
    <w:rsid w:val="000235E1"/>
    <w:rsid w:val="000235F3"/>
    <w:rsid w:val="00023646"/>
    <w:rsid w:val="0002397A"/>
    <w:rsid w:val="000242CF"/>
    <w:rsid w:val="00024646"/>
    <w:rsid w:val="00025DBE"/>
    <w:rsid w:val="000260B3"/>
    <w:rsid w:val="00026793"/>
    <w:rsid w:val="00026D72"/>
    <w:rsid w:val="000275B0"/>
    <w:rsid w:val="000276D7"/>
    <w:rsid w:val="00030341"/>
    <w:rsid w:val="00030FAB"/>
    <w:rsid w:val="0003102B"/>
    <w:rsid w:val="000311B2"/>
    <w:rsid w:val="00031743"/>
    <w:rsid w:val="00032496"/>
    <w:rsid w:val="00032E85"/>
    <w:rsid w:val="00032FAD"/>
    <w:rsid w:val="0003405D"/>
    <w:rsid w:val="000341E4"/>
    <w:rsid w:val="00034834"/>
    <w:rsid w:val="00034BC7"/>
    <w:rsid w:val="00034E46"/>
    <w:rsid w:val="00035090"/>
    <w:rsid w:val="000353A0"/>
    <w:rsid w:val="00035653"/>
    <w:rsid w:val="000358B7"/>
    <w:rsid w:val="00035AB3"/>
    <w:rsid w:val="00035F4E"/>
    <w:rsid w:val="000361C2"/>
    <w:rsid w:val="00036619"/>
    <w:rsid w:val="00036753"/>
    <w:rsid w:val="0003759C"/>
    <w:rsid w:val="00037F81"/>
    <w:rsid w:val="00040142"/>
    <w:rsid w:val="00040257"/>
    <w:rsid w:val="000406DA"/>
    <w:rsid w:val="00040998"/>
    <w:rsid w:val="00040BEB"/>
    <w:rsid w:val="00040D39"/>
    <w:rsid w:val="0004120F"/>
    <w:rsid w:val="00041CEA"/>
    <w:rsid w:val="00041D8D"/>
    <w:rsid w:val="00042A9F"/>
    <w:rsid w:val="000433A6"/>
    <w:rsid w:val="00043412"/>
    <w:rsid w:val="000437A3"/>
    <w:rsid w:val="00043AA6"/>
    <w:rsid w:val="00045525"/>
    <w:rsid w:val="00046C85"/>
    <w:rsid w:val="00046DA5"/>
    <w:rsid w:val="00046F47"/>
    <w:rsid w:val="0004733E"/>
    <w:rsid w:val="00047767"/>
    <w:rsid w:val="0004792C"/>
    <w:rsid w:val="000479AD"/>
    <w:rsid w:val="00047BBE"/>
    <w:rsid w:val="00047E8C"/>
    <w:rsid w:val="00047EB9"/>
    <w:rsid w:val="00050838"/>
    <w:rsid w:val="0005098D"/>
    <w:rsid w:val="00050E6F"/>
    <w:rsid w:val="00051114"/>
    <w:rsid w:val="00051C07"/>
    <w:rsid w:val="00052603"/>
    <w:rsid w:val="000533B0"/>
    <w:rsid w:val="00053B54"/>
    <w:rsid w:val="00053F28"/>
    <w:rsid w:val="000553E8"/>
    <w:rsid w:val="000557F6"/>
    <w:rsid w:val="00056307"/>
    <w:rsid w:val="00056509"/>
    <w:rsid w:val="0005679C"/>
    <w:rsid w:val="00056917"/>
    <w:rsid w:val="00056E6E"/>
    <w:rsid w:val="000570FD"/>
    <w:rsid w:val="000575E8"/>
    <w:rsid w:val="00057BEB"/>
    <w:rsid w:val="00060147"/>
    <w:rsid w:val="00060771"/>
    <w:rsid w:val="000621F8"/>
    <w:rsid w:val="000629AF"/>
    <w:rsid w:val="00062D89"/>
    <w:rsid w:val="00062F1E"/>
    <w:rsid w:val="00064176"/>
    <w:rsid w:val="00064C91"/>
    <w:rsid w:val="00065497"/>
    <w:rsid w:val="000657EA"/>
    <w:rsid w:val="0006651F"/>
    <w:rsid w:val="00066738"/>
    <w:rsid w:val="000667F6"/>
    <w:rsid w:val="00067B85"/>
    <w:rsid w:val="0007070E"/>
    <w:rsid w:val="00070820"/>
    <w:rsid w:val="00070A8A"/>
    <w:rsid w:val="00070B1A"/>
    <w:rsid w:val="00071821"/>
    <w:rsid w:val="00071A3E"/>
    <w:rsid w:val="000720CA"/>
    <w:rsid w:val="0007237A"/>
    <w:rsid w:val="000729F9"/>
    <w:rsid w:val="0007310C"/>
    <w:rsid w:val="0007314E"/>
    <w:rsid w:val="000739FB"/>
    <w:rsid w:val="00073CAB"/>
    <w:rsid w:val="00073E2E"/>
    <w:rsid w:val="000746F6"/>
    <w:rsid w:val="00074DEF"/>
    <w:rsid w:val="00074F04"/>
    <w:rsid w:val="000754E5"/>
    <w:rsid w:val="0007564D"/>
    <w:rsid w:val="000757DF"/>
    <w:rsid w:val="00076E26"/>
    <w:rsid w:val="00076E33"/>
    <w:rsid w:val="00076E79"/>
    <w:rsid w:val="00077324"/>
    <w:rsid w:val="00080D52"/>
    <w:rsid w:val="00081481"/>
    <w:rsid w:val="00081A1E"/>
    <w:rsid w:val="00081BD2"/>
    <w:rsid w:val="00081D54"/>
    <w:rsid w:val="0008242C"/>
    <w:rsid w:val="000828A4"/>
    <w:rsid w:val="000830D4"/>
    <w:rsid w:val="000837C2"/>
    <w:rsid w:val="00083806"/>
    <w:rsid w:val="00083A8B"/>
    <w:rsid w:val="00083B1C"/>
    <w:rsid w:val="00083E48"/>
    <w:rsid w:val="00084172"/>
    <w:rsid w:val="00084D44"/>
    <w:rsid w:val="00085665"/>
    <w:rsid w:val="000857FC"/>
    <w:rsid w:val="00085F11"/>
    <w:rsid w:val="00085F1B"/>
    <w:rsid w:val="000860B3"/>
    <w:rsid w:val="00086161"/>
    <w:rsid w:val="0008683E"/>
    <w:rsid w:val="00086CAE"/>
    <w:rsid w:val="00086D0F"/>
    <w:rsid w:val="00087DC9"/>
    <w:rsid w:val="0009000C"/>
    <w:rsid w:val="000900A3"/>
    <w:rsid w:val="0009048A"/>
    <w:rsid w:val="00090598"/>
    <w:rsid w:val="000905C8"/>
    <w:rsid w:val="00090730"/>
    <w:rsid w:val="00090BAA"/>
    <w:rsid w:val="00090E83"/>
    <w:rsid w:val="00090FC1"/>
    <w:rsid w:val="00091539"/>
    <w:rsid w:val="0009172D"/>
    <w:rsid w:val="00091B72"/>
    <w:rsid w:val="00092407"/>
    <w:rsid w:val="000925F2"/>
    <w:rsid w:val="0009264F"/>
    <w:rsid w:val="00092857"/>
    <w:rsid w:val="00092B26"/>
    <w:rsid w:val="00092B44"/>
    <w:rsid w:val="00092D12"/>
    <w:rsid w:val="000935C0"/>
    <w:rsid w:val="00093963"/>
    <w:rsid w:val="00093B82"/>
    <w:rsid w:val="00093E69"/>
    <w:rsid w:val="000943E6"/>
    <w:rsid w:val="00094BC8"/>
    <w:rsid w:val="00094E26"/>
    <w:rsid w:val="000951B0"/>
    <w:rsid w:val="0009599E"/>
    <w:rsid w:val="00095E58"/>
    <w:rsid w:val="00096087"/>
    <w:rsid w:val="000960E4"/>
    <w:rsid w:val="00096438"/>
    <w:rsid w:val="000967B9"/>
    <w:rsid w:val="00096D94"/>
    <w:rsid w:val="000970A3"/>
    <w:rsid w:val="00097112"/>
    <w:rsid w:val="00097137"/>
    <w:rsid w:val="00097469"/>
    <w:rsid w:val="00097D3F"/>
    <w:rsid w:val="00097FD2"/>
    <w:rsid w:val="000A0AF5"/>
    <w:rsid w:val="000A0C49"/>
    <w:rsid w:val="000A1051"/>
    <w:rsid w:val="000A172C"/>
    <w:rsid w:val="000A1862"/>
    <w:rsid w:val="000A1BB2"/>
    <w:rsid w:val="000A1FA1"/>
    <w:rsid w:val="000A20D7"/>
    <w:rsid w:val="000A21A4"/>
    <w:rsid w:val="000A21B0"/>
    <w:rsid w:val="000A2AB3"/>
    <w:rsid w:val="000A2FFA"/>
    <w:rsid w:val="000A3525"/>
    <w:rsid w:val="000A38F1"/>
    <w:rsid w:val="000A4085"/>
    <w:rsid w:val="000A41F0"/>
    <w:rsid w:val="000A47CF"/>
    <w:rsid w:val="000A47E0"/>
    <w:rsid w:val="000A49A0"/>
    <w:rsid w:val="000A56AF"/>
    <w:rsid w:val="000A58BC"/>
    <w:rsid w:val="000A58BF"/>
    <w:rsid w:val="000A5BDC"/>
    <w:rsid w:val="000A5F4F"/>
    <w:rsid w:val="000A607B"/>
    <w:rsid w:val="000A614A"/>
    <w:rsid w:val="000A676C"/>
    <w:rsid w:val="000A67AC"/>
    <w:rsid w:val="000A6817"/>
    <w:rsid w:val="000A688A"/>
    <w:rsid w:val="000A6EF7"/>
    <w:rsid w:val="000A712B"/>
    <w:rsid w:val="000A734D"/>
    <w:rsid w:val="000A7629"/>
    <w:rsid w:val="000B06A8"/>
    <w:rsid w:val="000B07DA"/>
    <w:rsid w:val="000B1277"/>
    <w:rsid w:val="000B1DD2"/>
    <w:rsid w:val="000B1E40"/>
    <w:rsid w:val="000B29AF"/>
    <w:rsid w:val="000B38E2"/>
    <w:rsid w:val="000B418E"/>
    <w:rsid w:val="000B459A"/>
    <w:rsid w:val="000B55B0"/>
    <w:rsid w:val="000B5C57"/>
    <w:rsid w:val="000B5DF3"/>
    <w:rsid w:val="000B64A0"/>
    <w:rsid w:val="000B679A"/>
    <w:rsid w:val="000B7346"/>
    <w:rsid w:val="000B764D"/>
    <w:rsid w:val="000C01E1"/>
    <w:rsid w:val="000C0328"/>
    <w:rsid w:val="000C0A7D"/>
    <w:rsid w:val="000C10C9"/>
    <w:rsid w:val="000C130F"/>
    <w:rsid w:val="000C1416"/>
    <w:rsid w:val="000C1AB8"/>
    <w:rsid w:val="000C1DF0"/>
    <w:rsid w:val="000C402C"/>
    <w:rsid w:val="000C4EBD"/>
    <w:rsid w:val="000C50FF"/>
    <w:rsid w:val="000C5815"/>
    <w:rsid w:val="000C586A"/>
    <w:rsid w:val="000C5B1A"/>
    <w:rsid w:val="000C670C"/>
    <w:rsid w:val="000C79F7"/>
    <w:rsid w:val="000C7F07"/>
    <w:rsid w:val="000D0553"/>
    <w:rsid w:val="000D06C3"/>
    <w:rsid w:val="000D0B55"/>
    <w:rsid w:val="000D1856"/>
    <w:rsid w:val="000D20DF"/>
    <w:rsid w:val="000D3689"/>
    <w:rsid w:val="000D3CEF"/>
    <w:rsid w:val="000D41D1"/>
    <w:rsid w:val="000D493D"/>
    <w:rsid w:val="000D4D5D"/>
    <w:rsid w:val="000D50CE"/>
    <w:rsid w:val="000D5451"/>
    <w:rsid w:val="000D5546"/>
    <w:rsid w:val="000D624F"/>
    <w:rsid w:val="000D65F9"/>
    <w:rsid w:val="000D682F"/>
    <w:rsid w:val="000D6837"/>
    <w:rsid w:val="000D719D"/>
    <w:rsid w:val="000D7F26"/>
    <w:rsid w:val="000E01C5"/>
    <w:rsid w:val="000E04B4"/>
    <w:rsid w:val="000E0F37"/>
    <w:rsid w:val="000E1EE6"/>
    <w:rsid w:val="000E20E8"/>
    <w:rsid w:val="000E21C0"/>
    <w:rsid w:val="000E26D6"/>
    <w:rsid w:val="000E2ED5"/>
    <w:rsid w:val="000E2FC2"/>
    <w:rsid w:val="000E310E"/>
    <w:rsid w:val="000E3F46"/>
    <w:rsid w:val="000E454F"/>
    <w:rsid w:val="000E5367"/>
    <w:rsid w:val="000E59AA"/>
    <w:rsid w:val="000E5A89"/>
    <w:rsid w:val="000E5E69"/>
    <w:rsid w:val="000E67BB"/>
    <w:rsid w:val="000E6F33"/>
    <w:rsid w:val="000E71D4"/>
    <w:rsid w:val="000E7397"/>
    <w:rsid w:val="000E761A"/>
    <w:rsid w:val="000E7965"/>
    <w:rsid w:val="000E7CA8"/>
    <w:rsid w:val="000F00D6"/>
    <w:rsid w:val="000F07BA"/>
    <w:rsid w:val="000F0A73"/>
    <w:rsid w:val="000F0AAD"/>
    <w:rsid w:val="000F0B36"/>
    <w:rsid w:val="000F1B1D"/>
    <w:rsid w:val="000F203E"/>
    <w:rsid w:val="000F209B"/>
    <w:rsid w:val="000F2128"/>
    <w:rsid w:val="000F251D"/>
    <w:rsid w:val="000F2D23"/>
    <w:rsid w:val="000F333A"/>
    <w:rsid w:val="000F3BB2"/>
    <w:rsid w:val="000F3F5C"/>
    <w:rsid w:val="000F4A97"/>
    <w:rsid w:val="000F4CE8"/>
    <w:rsid w:val="000F4F8D"/>
    <w:rsid w:val="000F5005"/>
    <w:rsid w:val="000F5068"/>
    <w:rsid w:val="000F50BC"/>
    <w:rsid w:val="000F6136"/>
    <w:rsid w:val="000F639E"/>
    <w:rsid w:val="000F646E"/>
    <w:rsid w:val="000F67D9"/>
    <w:rsid w:val="000F6D6C"/>
    <w:rsid w:val="000F73EF"/>
    <w:rsid w:val="000F7419"/>
    <w:rsid w:val="000F771D"/>
    <w:rsid w:val="000F7979"/>
    <w:rsid w:val="000F7DA9"/>
    <w:rsid w:val="000F7FDA"/>
    <w:rsid w:val="0010027B"/>
    <w:rsid w:val="00100282"/>
    <w:rsid w:val="0010063E"/>
    <w:rsid w:val="0010075B"/>
    <w:rsid w:val="00100E69"/>
    <w:rsid w:val="001014E1"/>
    <w:rsid w:val="00101E35"/>
    <w:rsid w:val="00102BB9"/>
    <w:rsid w:val="00102BDB"/>
    <w:rsid w:val="00102F4D"/>
    <w:rsid w:val="001034F7"/>
    <w:rsid w:val="001041E6"/>
    <w:rsid w:val="00105650"/>
    <w:rsid w:val="0010583C"/>
    <w:rsid w:val="0010597D"/>
    <w:rsid w:val="00105B80"/>
    <w:rsid w:val="00105E90"/>
    <w:rsid w:val="00106648"/>
    <w:rsid w:val="00106A86"/>
    <w:rsid w:val="00106CB5"/>
    <w:rsid w:val="001073EF"/>
    <w:rsid w:val="00107AC8"/>
    <w:rsid w:val="00107F5C"/>
    <w:rsid w:val="001104B2"/>
    <w:rsid w:val="00110C4A"/>
    <w:rsid w:val="001111CC"/>
    <w:rsid w:val="001113D0"/>
    <w:rsid w:val="00111A62"/>
    <w:rsid w:val="00111AAE"/>
    <w:rsid w:val="00111C03"/>
    <w:rsid w:val="00111D63"/>
    <w:rsid w:val="00113325"/>
    <w:rsid w:val="00113958"/>
    <w:rsid w:val="001144DF"/>
    <w:rsid w:val="001148E5"/>
    <w:rsid w:val="00114995"/>
    <w:rsid w:val="00114A4B"/>
    <w:rsid w:val="00115667"/>
    <w:rsid w:val="00115943"/>
    <w:rsid w:val="00115978"/>
    <w:rsid w:val="00115D58"/>
    <w:rsid w:val="001168F0"/>
    <w:rsid w:val="00116977"/>
    <w:rsid w:val="00116FE8"/>
    <w:rsid w:val="00117440"/>
    <w:rsid w:val="00117E27"/>
    <w:rsid w:val="00117FE2"/>
    <w:rsid w:val="00120190"/>
    <w:rsid w:val="00120617"/>
    <w:rsid w:val="00120642"/>
    <w:rsid w:val="00120829"/>
    <w:rsid w:val="00121F04"/>
    <w:rsid w:val="0012267D"/>
    <w:rsid w:val="00122894"/>
    <w:rsid w:val="00122946"/>
    <w:rsid w:val="0012294D"/>
    <w:rsid w:val="00123D7B"/>
    <w:rsid w:val="0012474C"/>
    <w:rsid w:val="0012584E"/>
    <w:rsid w:val="00126D9B"/>
    <w:rsid w:val="00127755"/>
    <w:rsid w:val="00127B70"/>
    <w:rsid w:val="00127D89"/>
    <w:rsid w:val="00127E0B"/>
    <w:rsid w:val="0013023A"/>
    <w:rsid w:val="00130306"/>
    <w:rsid w:val="0013079A"/>
    <w:rsid w:val="00130E9D"/>
    <w:rsid w:val="00130FA5"/>
    <w:rsid w:val="001312D5"/>
    <w:rsid w:val="001313BB"/>
    <w:rsid w:val="00131501"/>
    <w:rsid w:val="00131D44"/>
    <w:rsid w:val="00131F83"/>
    <w:rsid w:val="001324A1"/>
    <w:rsid w:val="00132671"/>
    <w:rsid w:val="00132DC2"/>
    <w:rsid w:val="001333D0"/>
    <w:rsid w:val="00133FBA"/>
    <w:rsid w:val="00134533"/>
    <w:rsid w:val="0013590D"/>
    <w:rsid w:val="00135A17"/>
    <w:rsid w:val="00135BF6"/>
    <w:rsid w:val="00135C84"/>
    <w:rsid w:val="00135DF2"/>
    <w:rsid w:val="00136504"/>
    <w:rsid w:val="0013718D"/>
    <w:rsid w:val="0013777E"/>
    <w:rsid w:val="00137B7B"/>
    <w:rsid w:val="00137DD1"/>
    <w:rsid w:val="00137EC9"/>
    <w:rsid w:val="00140171"/>
    <w:rsid w:val="00140662"/>
    <w:rsid w:val="0014076B"/>
    <w:rsid w:val="0014080C"/>
    <w:rsid w:val="00140E70"/>
    <w:rsid w:val="00141C82"/>
    <w:rsid w:val="00142307"/>
    <w:rsid w:val="001423B9"/>
    <w:rsid w:val="00142864"/>
    <w:rsid w:val="0014299B"/>
    <w:rsid w:val="001429A9"/>
    <w:rsid w:val="00142B82"/>
    <w:rsid w:val="00142CA7"/>
    <w:rsid w:val="0014338A"/>
    <w:rsid w:val="001434B1"/>
    <w:rsid w:val="001436BA"/>
    <w:rsid w:val="00143A05"/>
    <w:rsid w:val="00143E01"/>
    <w:rsid w:val="00144E56"/>
    <w:rsid w:val="001457B7"/>
    <w:rsid w:val="00145C4F"/>
    <w:rsid w:val="00146DE8"/>
    <w:rsid w:val="0014707F"/>
    <w:rsid w:val="0014778F"/>
    <w:rsid w:val="0015012D"/>
    <w:rsid w:val="001508FA"/>
    <w:rsid w:val="00151933"/>
    <w:rsid w:val="00152159"/>
    <w:rsid w:val="00152BCD"/>
    <w:rsid w:val="00152D43"/>
    <w:rsid w:val="0015303D"/>
    <w:rsid w:val="0015355A"/>
    <w:rsid w:val="00153712"/>
    <w:rsid w:val="00153736"/>
    <w:rsid w:val="00153DDB"/>
    <w:rsid w:val="00153E91"/>
    <w:rsid w:val="00153FB6"/>
    <w:rsid w:val="001541A9"/>
    <w:rsid w:val="00154231"/>
    <w:rsid w:val="00155A7B"/>
    <w:rsid w:val="00155B54"/>
    <w:rsid w:val="001563E9"/>
    <w:rsid w:val="00156E6D"/>
    <w:rsid w:val="00156EA5"/>
    <w:rsid w:val="0015715F"/>
    <w:rsid w:val="00157299"/>
    <w:rsid w:val="00157605"/>
    <w:rsid w:val="00160B92"/>
    <w:rsid w:val="0016137D"/>
    <w:rsid w:val="001613B2"/>
    <w:rsid w:val="00161F67"/>
    <w:rsid w:val="00161FD1"/>
    <w:rsid w:val="001622EE"/>
    <w:rsid w:val="00162D2A"/>
    <w:rsid w:val="00162E38"/>
    <w:rsid w:val="00163088"/>
    <w:rsid w:val="001631BC"/>
    <w:rsid w:val="00163595"/>
    <w:rsid w:val="00163D20"/>
    <w:rsid w:val="00163DD0"/>
    <w:rsid w:val="00163E7A"/>
    <w:rsid w:val="00164340"/>
    <w:rsid w:val="001643F7"/>
    <w:rsid w:val="0016458E"/>
    <w:rsid w:val="00165448"/>
    <w:rsid w:val="001658C1"/>
    <w:rsid w:val="00165BC2"/>
    <w:rsid w:val="00166811"/>
    <w:rsid w:val="001671C0"/>
    <w:rsid w:val="00167639"/>
    <w:rsid w:val="00167DB4"/>
    <w:rsid w:val="0017059F"/>
    <w:rsid w:val="00170FA7"/>
    <w:rsid w:val="001710BB"/>
    <w:rsid w:val="00171300"/>
    <w:rsid w:val="00171305"/>
    <w:rsid w:val="001717CF"/>
    <w:rsid w:val="00171DD5"/>
    <w:rsid w:val="00171FF2"/>
    <w:rsid w:val="0017200D"/>
    <w:rsid w:val="00172286"/>
    <w:rsid w:val="001726A3"/>
    <w:rsid w:val="00173186"/>
    <w:rsid w:val="00173414"/>
    <w:rsid w:val="00173F2C"/>
    <w:rsid w:val="00174197"/>
    <w:rsid w:val="001741D1"/>
    <w:rsid w:val="001745DC"/>
    <w:rsid w:val="001748CE"/>
    <w:rsid w:val="00176376"/>
    <w:rsid w:val="00176722"/>
    <w:rsid w:val="00176DD6"/>
    <w:rsid w:val="00177265"/>
    <w:rsid w:val="001772DB"/>
    <w:rsid w:val="00177985"/>
    <w:rsid w:val="00177BC8"/>
    <w:rsid w:val="00177C12"/>
    <w:rsid w:val="0018024B"/>
    <w:rsid w:val="00180877"/>
    <w:rsid w:val="0018093A"/>
    <w:rsid w:val="00181768"/>
    <w:rsid w:val="00181E51"/>
    <w:rsid w:val="00181E5F"/>
    <w:rsid w:val="001822F9"/>
    <w:rsid w:val="0018241F"/>
    <w:rsid w:val="00182B92"/>
    <w:rsid w:val="001835D0"/>
    <w:rsid w:val="00183A19"/>
    <w:rsid w:val="00183E71"/>
    <w:rsid w:val="001842B3"/>
    <w:rsid w:val="00184D44"/>
    <w:rsid w:val="00184E4A"/>
    <w:rsid w:val="00185CED"/>
    <w:rsid w:val="00185F1B"/>
    <w:rsid w:val="00186937"/>
    <w:rsid w:val="00187EEF"/>
    <w:rsid w:val="0019077C"/>
    <w:rsid w:val="00190EB0"/>
    <w:rsid w:val="001912C2"/>
    <w:rsid w:val="00191437"/>
    <w:rsid w:val="00191666"/>
    <w:rsid w:val="00191A72"/>
    <w:rsid w:val="00193098"/>
    <w:rsid w:val="0019323B"/>
    <w:rsid w:val="00193C2B"/>
    <w:rsid w:val="00194402"/>
    <w:rsid w:val="001944DF"/>
    <w:rsid w:val="001946DD"/>
    <w:rsid w:val="00194CCD"/>
    <w:rsid w:val="00194EC1"/>
    <w:rsid w:val="001955CA"/>
    <w:rsid w:val="00195889"/>
    <w:rsid w:val="00195940"/>
    <w:rsid w:val="00195BE9"/>
    <w:rsid w:val="00195E7E"/>
    <w:rsid w:val="001961C1"/>
    <w:rsid w:val="001965A6"/>
    <w:rsid w:val="00196BA1"/>
    <w:rsid w:val="0019725B"/>
    <w:rsid w:val="00197960"/>
    <w:rsid w:val="00197BB6"/>
    <w:rsid w:val="001A034A"/>
    <w:rsid w:val="001A0D46"/>
    <w:rsid w:val="001A0DAA"/>
    <w:rsid w:val="001A1000"/>
    <w:rsid w:val="001A14E0"/>
    <w:rsid w:val="001A1790"/>
    <w:rsid w:val="001A17B9"/>
    <w:rsid w:val="001A1D6B"/>
    <w:rsid w:val="001A2371"/>
    <w:rsid w:val="001A255E"/>
    <w:rsid w:val="001A268B"/>
    <w:rsid w:val="001A3A43"/>
    <w:rsid w:val="001A43E9"/>
    <w:rsid w:val="001A458F"/>
    <w:rsid w:val="001A4CB2"/>
    <w:rsid w:val="001A5BA2"/>
    <w:rsid w:val="001A6DA5"/>
    <w:rsid w:val="001A710A"/>
    <w:rsid w:val="001A72C6"/>
    <w:rsid w:val="001A7307"/>
    <w:rsid w:val="001A7718"/>
    <w:rsid w:val="001A774F"/>
    <w:rsid w:val="001A7FEE"/>
    <w:rsid w:val="001B0965"/>
    <w:rsid w:val="001B117A"/>
    <w:rsid w:val="001B2257"/>
    <w:rsid w:val="001B22E3"/>
    <w:rsid w:val="001B24EE"/>
    <w:rsid w:val="001B2628"/>
    <w:rsid w:val="001B2B6C"/>
    <w:rsid w:val="001B2F15"/>
    <w:rsid w:val="001B2F5C"/>
    <w:rsid w:val="001B30A9"/>
    <w:rsid w:val="001B3203"/>
    <w:rsid w:val="001B3257"/>
    <w:rsid w:val="001B35E9"/>
    <w:rsid w:val="001B37CA"/>
    <w:rsid w:val="001B3BE9"/>
    <w:rsid w:val="001B428D"/>
    <w:rsid w:val="001B4311"/>
    <w:rsid w:val="001B4549"/>
    <w:rsid w:val="001B4990"/>
    <w:rsid w:val="001B4AFC"/>
    <w:rsid w:val="001B4ED7"/>
    <w:rsid w:val="001B504E"/>
    <w:rsid w:val="001B5EB6"/>
    <w:rsid w:val="001B5EF0"/>
    <w:rsid w:val="001B6118"/>
    <w:rsid w:val="001B62C1"/>
    <w:rsid w:val="001B6718"/>
    <w:rsid w:val="001B7003"/>
    <w:rsid w:val="001B7112"/>
    <w:rsid w:val="001B75C2"/>
    <w:rsid w:val="001B75E0"/>
    <w:rsid w:val="001B776F"/>
    <w:rsid w:val="001C0062"/>
    <w:rsid w:val="001C06FA"/>
    <w:rsid w:val="001C0849"/>
    <w:rsid w:val="001C0A1A"/>
    <w:rsid w:val="001C2616"/>
    <w:rsid w:val="001C3036"/>
    <w:rsid w:val="001C362F"/>
    <w:rsid w:val="001C3888"/>
    <w:rsid w:val="001C3B07"/>
    <w:rsid w:val="001C3E1C"/>
    <w:rsid w:val="001C4122"/>
    <w:rsid w:val="001C45BE"/>
    <w:rsid w:val="001C474A"/>
    <w:rsid w:val="001C475D"/>
    <w:rsid w:val="001C55A3"/>
    <w:rsid w:val="001C5A39"/>
    <w:rsid w:val="001C5B1F"/>
    <w:rsid w:val="001C67FA"/>
    <w:rsid w:val="001D01E9"/>
    <w:rsid w:val="001D0ABC"/>
    <w:rsid w:val="001D0D4E"/>
    <w:rsid w:val="001D0E8F"/>
    <w:rsid w:val="001D0FC4"/>
    <w:rsid w:val="001D100D"/>
    <w:rsid w:val="001D18AE"/>
    <w:rsid w:val="001D1BF2"/>
    <w:rsid w:val="001D215C"/>
    <w:rsid w:val="001D2239"/>
    <w:rsid w:val="001D23D6"/>
    <w:rsid w:val="001D2A58"/>
    <w:rsid w:val="001D30CF"/>
    <w:rsid w:val="001D3FD0"/>
    <w:rsid w:val="001D4DB8"/>
    <w:rsid w:val="001D4E6F"/>
    <w:rsid w:val="001D5142"/>
    <w:rsid w:val="001D51ED"/>
    <w:rsid w:val="001D527A"/>
    <w:rsid w:val="001D6893"/>
    <w:rsid w:val="001D691F"/>
    <w:rsid w:val="001D6D8D"/>
    <w:rsid w:val="001D7311"/>
    <w:rsid w:val="001D79B7"/>
    <w:rsid w:val="001D7C85"/>
    <w:rsid w:val="001D7D64"/>
    <w:rsid w:val="001D7E10"/>
    <w:rsid w:val="001E0479"/>
    <w:rsid w:val="001E0A2E"/>
    <w:rsid w:val="001E0C0A"/>
    <w:rsid w:val="001E0E51"/>
    <w:rsid w:val="001E1A53"/>
    <w:rsid w:val="001E1FBD"/>
    <w:rsid w:val="001E2AF1"/>
    <w:rsid w:val="001E2E23"/>
    <w:rsid w:val="001E3582"/>
    <w:rsid w:val="001E3E36"/>
    <w:rsid w:val="001E414B"/>
    <w:rsid w:val="001E420A"/>
    <w:rsid w:val="001E44CF"/>
    <w:rsid w:val="001E46A0"/>
    <w:rsid w:val="001E4B5E"/>
    <w:rsid w:val="001E51D7"/>
    <w:rsid w:val="001E5B18"/>
    <w:rsid w:val="001E5C5F"/>
    <w:rsid w:val="001E63B9"/>
    <w:rsid w:val="001E65A2"/>
    <w:rsid w:val="001E781B"/>
    <w:rsid w:val="001E7B46"/>
    <w:rsid w:val="001F060F"/>
    <w:rsid w:val="001F062E"/>
    <w:rsid w:val="001F0694"/>
    <w:rsid w:val="001F11BE"/>
    <w:rsid w:val="001F11E3"/>
    <w:rsid w:val="001F1344"/>
    <w:rsid w:val="001F154B"/>
    <w:rsid w:val="001F2149"/>
    <w:rsid w:val="001F252B"/>
    <w:rsid w:val="001F2EAC"/>
    <w:rsid w:val="001F3339"/>
    <w:rsid w:val="001F34C5"/>
    <w:rsid w:val="001F37ED"/>
    <w:rsid w:val="001F3BB8"/>
    <w:rsid w:val="001F3EF5"/>
    <w:rsid w:val="001F41F8"/>
    <w:rsid w:val="001F44C3"/>
    <w:rsid w:val="001F4745"/>
    <w:rsid w:val="001F4E9F"/>
    <w:rsid w:val="001F4F5A"/>
    <w:rsid w:val="001F4FE2"/>
    <w:rsid w:val="001F515C"/>
    <w:rsid w:val="001F52B7"/>
    <w:rsid w:val="001F658E"/>
    <w:rsid w:val="001F7B73"/>
    <w:rsid w:val="001F7C42"/>
    <w:rsid w:val="001F7ED6"/>
    <w:rsid w:val="00200747"/>
    <w:rsid w:val="00202E1F"/>
    <w:rsid w:val="00203CCC"/>
    <w:rsid w:val="00204397"/>
    <w:rsid w:val="002043D7"/>
    <w:rsid w:val="002054F8"/>
    <w:rsid w:val="002056C9"/>
    <w:rsid w:val="00205942"/>
    <w:rsid w:val="00207027"/>
    <w:rsid w:val="0020740C"/>
    <w:rsid w:val="002075F3"/>
    <w:rsid w:val="002078C6"/>
    <w:rsid w:val="00207BDC"/>
    <w:rsid w:val="00210450"/>
    <w:rsid w:val="00210CE8"/>
    <w:rsid w:val="00211671"/>
    <w:rsid w:val="002116EC"/>
    <w:rsid w:val="0021178F"/>
    <w:rsid w:val="00211797"/>
    <w:rsid w:val="0021193A"/>
    <w:rsid w:val="00211F5A"/>
    <w:rsid w:val="0021276C"/>
    <w:rsid w:val="002131B9"/>
    <w:rsid w:val="00213282"/>
    <w:rsid w:val="00213612"/>
    <w:rsid w:val="00213732"/>
    <w:rsid w:val="002140E2"/>
    <w:rsid w:val="002141DD"/>
    <w:rsid w:val="0021535A"/>
    <w:rsid w:val="00215B51"/>
    <w:rsid w:val="00215CB7"/>
    <w:rsid w:val="00216485"/>
    <w:rsid w:val="00216619"/>
    <w:rsid w:val="002169DC"/>
    <w:rsid w:val="00216E27"/>
    <w:rsid w:val="00216FB6"/>
    <w:rsid w:val="00217872"/>
    <w:rsid w:val="00217EED"/>
    <w:rsid w:val="0022055C"/>
    <w:rsid w:val="00220564"/>
    <w:rsid w:val="00220816"/>
    <w:rsid w:val="0022096E"/>
    <w:rsid w:val="00220AAE"/>
    <w:rsid w:val="00220F53"/>
    <w:rsid w:val="0022148C"/>
    <w:rsid w:val="002226E7"/>
    <w:rsid w:val="00222853"/>
    <w:rsid w:val="00222B4A"/>
    <w:rsid w:val="00224884"/>
    <w:rsid w:val="00224CD9"/>
    <w:rsid w:val="00224FB7"/>
    <w:rsid w:val="002253E6"/>
    <w:rsid w:val="00226189"/>
    <w:rsid w:val="00226898"/>
    <w:rsid w:val="0022691B"/>
    <w:rsid w:val="002269D6"/>
    <w:rsid w:val="00226C5B"/>
    <w:rsid w:val="00226C81"/>
    <w:rsid w:val="00230C0C"/>
    <w:rsid w:val="00230E6F"/>
    <w:rsid w:val="00231522"/>
    <w:rsid w:val="002315F0"/>
    <w:rsid w:val="00231A6D"/>
    <w:rsid w:val="0023231C"/>
    <w:rsid w:val="002328ED"/>
    <w:rsid w:val="00232E37"/>
    <w:rsid w:val="002330A2"/>
    <w:rsid w:val="00233115"/>
    <w:rsid w:val="00234304"/>
    <w:rsid w:val="00234BF2"/>
    <w:rsid w:val="00234FF2"/>
    <w:rsid w:val="002350E0"/>
    <w:rsid w:val="00235158"/>
    <w:rsid w:val="00235646"/>
    <w:rsid w:val="00236300"/>
    <w:rsid w:val="00236F1F"/>
    <w:rsid w:val="002372F5"/>
    <w:rsid w:val="0023735B"/>
    <w:rsid w:val="0023740E"/>
    <w:rsid w:val="00237F4F"/>
    <w:rsid w:val="002401B0"/>
    <w:rsid w:val="00240218"/>
    <w:rsid w:val="00240316"/>
    <w:rsid w:val="00240617"/>
    <w:rsid w:val="00240A65"/>
    <w:rsid w:val="00240C41"/>
    <w:rsid w:val="00240FBF"/>
    <w:rsid w:val="002410D4"/>
    <w:rsid w:val="00241184"/>
    <w:rsid w:val="00241563"/>
    <w:rsid w:val="0024180A"/>
    <w:rsid w:val="00242191"/>
    <w:rsid w:val="002421F6"/>
    <w:rsid w:val="002425AC"/>
    <w:rsid w:val="00242808"/>
    <w:rsid w:val="00243CCF"/>
    <w:rsid w:val="00243D5E"/>
    <w:rsid w:val="00244234"/>
    <w:rsid w:val="00244F84"/>
    <w:rsid w:val="00245415"/>
    <w:rsid w:val="002458B5"/>
    <w:rsid w:val="00245E86"/>
    <w:rsid w:val="00246C30"/>
    <w:rsid w:val="00246F18"/>
    <w:rsid w:val="002479CB"/>
    <w:rsid w:val="00247D5E"/>
    <w:rsid w:val="00247EA6"/>
    <w:rsid w:val="00247FBE"/>
    <w:rsid w:val="00250DFC"/>
    <w:rsid w:val="00250ED7"/>
    <w:rsid w:val="00250FB0"/>
    <w:rsid w:val="002514B5"/>
    <w:rsid w:val="00251683"/>
    <w:rsid w:val="002519F3"/>
    <w:rsid w:val="00251D88"/>
    <w:rsid w:val="00251E82"/>
    <w:rsid w:val="00251E9E"/>
    <w:rsid w:val="00252114"/>
    <w:rsid w:val="0025211B"/>
    <w:rsid w:val="00252A27"/>
    <w:rsid w:val="002534D4"/>
    <w:rsid w:val="00253DC9"/>
    <w:rsid w:val="00254006"/>
    <w:rsid w:val="002542DF"/>
    <w:rsid w:val="00254E42"/>
    <w:rsid w:val="00254F52"/>
    <w:rsid w:val="00255A5B"/>
    <w:rsid w:val="0025611C"/>
    <w:rsid w:val="0025641E"/>
    <w:rsid w:val="00256600"/>
    <w:rsid w:val="0025735C"/>
    <w:rsid w:val="00257528"/>
    <w:rsid w:val="00257BAB"/>
    <w:rsid w:val="00257C60"/>
    <w:rsid w:val="002608C5"/>
    <w:rsid w:val="00261171"/>
    <w:rsid w:val="00261A52"/>
    <w:rsid w:val="0026319A"/>
    <w:rsid w:val="00263BBA"/>
    <w:rsid w:val="00263F60"/>
    <w:rsid w:val="00264245"/>
    <w:rsid w:val="00264802"/>
    <w:rsid w:val="00264B7A"/>
    <w:rsid w:val="0026511E"/>
    <w:rsid w:val="002653BE"/>
    <w:rsid w:val="002655E6"/>
    <w:rsid w:val="002656F4"/>
    <w:rsid w:val="00265F2C"/>
    <w:rsid w:val="002664AA"/>
    <w:rsid w:val="0026711A"/>
    <w:rsid w:val="0026781A"/>
    <w:rsid w:val="002702A7"/>
    <w:rsid w:val="002705C3"/>
    <w:rsid w:val="002709D6"/>
    <w:rsid w:val="00270B2D"/>
    <w:rsid w:val="00271103"/>
    <w:rsid w:val="00271869"/>
    <w:rsid w:val="0027187B"/>
    <w:rsid w:val="00271943"/>
    <w:rsid w:val="002721D1"/>
    <w:rsid w:val="00272CAC"/>
    <w:rsid w:val="0027306C"/>
    <w:rsid w:val="002736C7"/>
    <w:rsid w:val="00273846"/>
    <w:rsid w:val="0027392B"/>
    <w:rsid w:val="00273D2E"/>
    <w:rsid w:val="00273D38"/>
    <w:rsid w:val="00273DB0"/>
    <w:rsid w:val="00274104"/>
    <w:rsid w:val="002743F1"/>
    <w:rsid w:val="002745AE"/>
    <w:rsid w:val="00274AFE"/>
    <w:rsid w:val="002757AF"/>
    <w:rsid w:val="002761AC"/>
    <w:rsid w:val="0027638B"/>
    <w:rsid w:val="0027674C"/>
    <w:rsid w:val="00276F39"/>
    <w:rsid w:val="00277616"/>
    <w:rsid w:val="0027773A"/>
    <w:rsid w:val="002803B4"/>
    <w:rsid w:val="00280CAA"/>
    <w:rsid w:val="00281872"/>
    <w:rsid w:val="002821DD"/>
    <w:rsid w:val="00282A65"/>
    <w:rsid w:val="002836C1"/>
    <w:rsid w:val="00283BB6"/>
    <w:rsid w:val="00283CE7"/>
    <w:rsid w:val="00283F7E"/>
    <w:rsid w:val="00283FDE"/>
    <w:rsid w:val="00284AFD"/>
    <w:rsid w:val="00284F91"/>
    <w:rsid w:val="00285B80"/>
    <w:rsid w:val="002869FC"/>
    <w:rsid w:val="00286A4E"/>
    <w:rsid w:val="00286E92"/>
    <w:rsid w:val="00286EBE"/>
    <w:rsid w:val="00287B1B"/>
    <w:rsid w:val="002906BA"/>
    <w:rsid w:val="00290C1F"/>
    <w:rsid w:val="00292483"/>
    <w:rsid w:val="00292C26"/>
    <w:rsid w:val="00292E98"/>
    <w:rsid w:val="002933B1"/>
    <w:rsid w:val="002942DE"/>
    <w:rsid w:val="0029477D"/>
    <w:rsid w:val="00294D5F"/>
    <w:rsid w:val="00294DDC"/>
    <w:rsid w:val="002951D7"/>
    <w:rsid w:val="0029586C"/>
    <w:rsid w:val="00295906"/>
    <w:rsid w:val="00295CA9"/>
    <w:rsid w:val="00295D9E"/>
    <w:rsid w:val="00295EC7"/>
    <w:rsid w:val="002961CA"/>
    <w:rsid w:val="0029669A"/>
    <w:rsid w:val="002969BF"/>
    <w:rsid w:val="00296F6B"/>
    <w:rsid w:val="00297DE9"/>
    <w:rsid w:val="002A02DA"/>
    <w:rsid w:val="002A08A3"/>
    <w:rsid w:val="002A0AC1"/>
    <w:rsid w:val="002A1483"/>
    <w:rsid w:val="002A1C30"/>
    <w:rsid w:val="002A2E41"/>
    <w:rsid w:val="002A350C"/>
    <w:rsid w:val="002A3772"/>
    <w:rsid w:val="002A3DD0"/>
    <w:rsid w:val="002A40F8"/>
    <w:rsid w:val="002A419D"/>
    <w:rsid w:val="002A440C"/>
    <w:rsid w:val="002A4708"/>
    <w:rsid w:val="002A4C5D"/>
    <w:rsid w:val="002A5264"/>
    <w:rsid w:val="002A5B60"/>
    <w:rsid w:val="002A6A43"/>
    <w:rsid w:val="002A6C75"/>
    <w:rsid w:val="002A7009"/>
    <w:rsid w:val="002A75AA"/>
    <w:rsid w:val="002A7E32"/>
    <w:rsid w:val="002B0FE1"/>
    <w:rsid w:val="002B17E7"/>
    <w:rsid w:val="002B196D"/>
    <w:rsid w:val="002B2364"/>
    <w:rsid w:val="002B2ED3"/>
    <w:rsid w:val="002B3658"/>
    <w:rsid w:val="002B38A3"/>
    <w:rsid w:val="002B3FA4"/>
    <w:rsid w:val="002B3FD9"/>
    <w:rsid w:val="002B4388"/>
    <w:rsid w:val="002B4981"/>
    <w:rsid w:val="002B55C8"/>
    <w:rsid w:val="002B625A"/>
    <w:rsid w:val="002B6469"/>
    <w:rsid w:val="002B6DA8"/>
    <w:rsid w:val="002B72A8"/>
    <w:rsid w:val="002B7CC7"/>
    <w:rsid w:val="002B7FED"/>
    <w:rsid w:val="002C0311"/>
    <w:rsid w:val="002C11A8"/>
    <w:rsid w:val="002C13FA"/>
    <w:rsid w:val="002C1E12"/>
    <w:rsid w:val="002C23D7"/>
    <w:rsid w:val="002C27CF"/>
    <w:rsid w:val="002C2A4B"/>
    <w:rsid w:val="002C31EF"/>
    <w:rsid w:val="002C33CE"/>
    <w:rsid w:val="002C3527"/>
    <w:rsid w:val="002C39AE"/>
    <w:rsid w:val="002C3B9A"/>
    <w:rsid w:val="002C40A5"/>
    <w:rsid w:val="002C48DE"/>
    <w:rsid w:val="002C4BB0"/>
    <w:rsid w:val="002C4E23"/>
    <w:rsid w:val="002C549F"/>
    <w:rsid w:val="002C5C77"/>
    <w:rsid w:val="002C6892"/>
    <w:rsid w:val="002C6C1C"/>
    <w:rsid w:val="002C7959"/>
    <w:rsid w:val="002C7AE7"/>
    <w:rsid w:val="002C7DE2"/>
    <w:rsid w:val="002D0064"/>
    <w:rsid w:val="002D05BB"/>
    <w:rsid w:val="002D0798"/>
    <w:rsid w:val="002D0859"/>
    <w:rsid w:val="002D0991"/>
    <w:rsid w:val="002D0C0E"/>
    <w:rsid w:val="002D0E63"/>
    <w:rsid w:val="002D1F31"/>
    <w:rsid w:val="002D1F4B"/>
    <w:rsid w:val="002D2ADA"/>
    <w:rsid w:val="002D308D"/>
    <w:rsid w:val="002D3118"/>
    <w:rsid w:val="002D32A0"/>
    <w:rsid w:val="002D387D"/>
    <w:rsid w:val="002D3E15"/>
    <w:rsid w:val="002D3EA4"/>
    <w:rsid w:val="002D3FDE"/>
    <w:rsid w:val="002D4385"/>
    <w:rsid w:val="002D4D6F"/>
    <w:rsid w:val="002D4F09"/>
    <w:rsid w:val="002D55FC"/>
    <w:rsid w:val="002D5908"/>
    <w:rsid w:val="002D59AF"/>
    <w:rsid w:val="002D5C19"/>
    <w:rsid w:val="002D7A74"/>
    <w:rsid w:val="002E0634"/>
    <w:rsid w:val="002E0F3F"/>
    <w:rsid w:val="002E1DC9"/>
    <w:rsid w:val="002E1F64"/>
    <w:rsid w:val="002E2101"/>
    <w:rsid w:val="002E27C7"/>
    <w:rsid w:val="002E297E"/>
    <w:rsid w:val="002E2B82"/>
    <w:rsid w:val="002E3EB7"/>
    <w:rsid w:val="002E4026"/>
    <w:rsid w:val="002E4867"/>
    <w:rsid w:val="002E48CD"/>
    <w:rsid w:val="002E6248"/>
    <w:rsid w:val="002E6745"/>
    <w:rsid w:val="002E6F13"/>
    <w:rsid w:val="002E75D2"/>
    <w:rsid w:val="002E763D"/>
    <w:rsid w:val="002E7844"/>
    <w:rsid w:val="002E7B28"/>
    <w:rsid w:val="002E7D58"/>
    <w:rsid w:val="002E7E7F"/>
    <w:rsid w:val="002F0054"/>
    <w:rsid w:val="002F055A"/>
    <w:rsid w:val="002F08FD"/>
    <w:rsid w:val="002F12FD"/>
    <w:rsid w:val="002F161A"/>
    <w:rsid w:val="002F16C6"/>
    <w:rsid w:val="002F2194"/>
    <w:rsid w:val="002F25AA"/>
    <w:rsid w:val="002F2853"/>
    <w:rsid w:val="002F2935"/>
    <w:rsid w:val="002F2CDA"/>
    <w:rsid w:val="002F2D0E"/>
    <w:rsid w:val="002F2D14"/>
    <w:rsid w:val="002F3B9B"/>
    <w:rsid w:val="002F3F40"/>
    <w:rsid w:val="002F3FC9"/>
    <w:rsid w:val="002F40C6"/>
    <w:rsid w:val="002F5594"/>
    <w:rsid w:val="002F57EA"/>
    <w:rsid w:val="002F668E"/>
    <w:rsid w:val="002F701A"/>
    <w:rsid w:val="002F7363"/>
    <w:rsid w:val="002F74FC"/>
    <w:rsid w:val="002F76BE"/>
    <w:rsid w:val="002F7F9A"/>
    <w:rsid w:val="00300114"/>
    <w:rsid w:val="0030039F"/>
    <w:rsid w:val="00300A8A"/>
    <w:rsid w:val="003011A9"/>
    <w:rsid w:val="00301595"/>
    <w:rsid w:val="00301A8B"/>
    <w:rsid w:val="003020FC"/>
    <w:rsid w:val="003024BB"/>
    <w:rsid w:val="00302586"/>
    <w:rsid w:val="00302C18"/>
    <w:rsid w:val="00302E7F"/>
    <w:rsid w:val="00303069"/>
    <w:rsid w:val="00304159"/>
    <w:rsid w:val="00304714"/>
    <w:rsid w:val="003048C0"/>
    <w:rsid w:val="003048C4"/>
    <w:rsid w:val="00304A74"/>
    <w:rsid w:val="00304BA4"/>
    <w:rsid w:val="00304F3A"/>
    <w:rsid w:val="0030514F"/>
    <w:rsid w:val="00305BC9"/>
    <w:rsid w:val="00305C86"/>
    <w:rsid w:val="003060DA"/>
    <w:rsid w:val="00306430"/>
    <w:rsid w:val="00306A77"/>
    <w:rsid w:val="00306E5F"/>
    <w:rsid w:val="00307171"/>
    <w:rsid w:val="003079C6"/>
    <w:rsid w:val="00307F55"/>
    <w:rsid w:val="00310818"/>
    <w:rsid w:val="00310C16"/>
    <w:rsid w:val="00310D42"/>
    <w:rsid w:val="0031134E"/>
    <w:rsid w:val="00311443"/>
    <w:rsid w:val="003119BE"/>
    <w:rsid w:val="00311B8F"/>
    <w:rsid w:val="00311EA1"/>
    <w:rsid w:val="003126CF"/>
    <w:rsid w:val="00312733"/>
    <w:rsid w:val="00312B1A"/>
    <w:rsid w:val="00312D03"/>
    <w:rsid w:val="00312F1A"/>
    <w:rsid w:val="003132C8"/>
    <w:rsid w:val="0031398A"/>
    <w:rsid w:val="00314161"/>
    <w:rsid w:val="00315B45"/>
    <w:rsid w:val="00315CFA"/>
    <w:rsid w:val="00316B54"/>
    <w:rsid w:val="00316FC0"/>
    <w:rsid w:val="0031715D"/>
    <w:rsid w:val="003177DE"/>
    <w:rsid w:val="00317F76"/>
    <w:rsid w:val="003201DD"/>
    <w:rsid w:val="003203B3"/>
    <w:rsid w:val="0032053F"/>
    <w:rsid w:val="003207EB"/>
    <w:rsid w:val="0032174F"/>
    <w:rsid w:val="003218EC"/>
    <w:rsid w:val="00321A2D"/>
    <w:rsid w:val="00321C9C"/>
    <w:rsid w:val="0032232F"/>
    <w:rsid w:val="003223FA"/>
    <w:rsid w:val="00322602"/>
    <w:rsid w:val="00322C21"/>
    <w:rsid w:val="00323324"/>
    <w:rsid w:val="00323F1C"/>
    <w:rsid w:val="00324172"/>
    <w:rsid w:val="003242C4"/>
    <w:rsid w:val="00324F9C"/>
    <w:rsid w:val="003262D3"/>
    <w:rsid w:val="003270D4"/>
    <w:rsid w:val="003272B3"/>
    <w:rsid w:val="003272E6"/>
    <w:rsid w:val="00327319"/>
    <w:rsid w:val="003278A5"/>
    <w:rsid w:val="00330295"/>
    <w:rsid w:val="00330471"/>
    <w:rsid w:val="00331514"/>
    <w:rsid w:val="00331774"/>
    <w:rsid w:val="003318BE"/>
    <w:rsid w:val="00332B1D"/>
    <w:rsid w:val="00332D6A"/>
    <w:rsid w:val="00332F8A"/>
    <w:rsid w:val="00333C07"/>
    <w:rsid w:val="0033405B"/>
    <w:rsid w:val="0033482F"/>
    <w:rsid w:val="003348FB"/>
    <w:rsid w:val="00334D89"/>
    <w:rsid w:val="00334E26"/>
    <w:rsid w:val="0033519B"/>
    <w:rsid w:val="003357BE"/>
    <w:rsid w:val="00335856"/>
    <w:rsid w:val="00336457"/>
    <w:rsid w:val="003367F8"/>
    <w:rsid w:val="00336A46"/>
    <w:rsid w:val="00336D9B"/>
    <w:rsid w:val="003371F0"/>
    <w:rsid w:val="00337209"/>
    <w:rsid w:val="00337763"/>
    <w:rsid w:val="00337EA8"/>
    <w:rsid w:val="003401B0"/>
    <w:rsid w:val="00340867"/>
    <w:rsid w:val="00340A20"/>
    <w:rsid w:val="003410B4"/>
    <w:rsid w:val="00341191"/>
    <w:rsid w:val="00341B1E"/>
    <w:rsid w:val="00341CA7"/>
    <w:rsid w:val="00342129"/>
    <w:rsid w:val="003428C6"/>
    <w:rsid w:val="00342AC7"/>
    <w:rsid w:val="00342C3C"/>
    <w:rsid w:val="003430E4"/>
    <w:rsid w:val="0034379B"/>
    <w:rsid w:val="00343975"/>
    <w:rsid w:val="00343A00"/>
    <w:rsid w:val="00343A90"/>
    <w:rsid w:val="00343C41"/>
    <w:rsid w:val="003442BC"/>
    <w:rsid w:val="003449A6"/>
    <w:rsid w:val="00344A3B"/>
    <w:rsid w:val="00345987"/>
    <w:rsid w:val="00345A41"/>
    <w:rsid w:val="00345E3C"/>
    <w:rsid w:val="00346FB2"/>
    <w:rsid w:val="003477B5"/>
    <w:rsid w:val="00347A80"/>
    <w:rsid w:val="00351B07"/>
    <w:rsid w:val="00351DAE"/>
    <w:rsid w:val="00352967"/>
    <w:rsid w:val="00352A18"/>
    <w:rsid w:val="00352A8E"/>
    <w:rsid w:val="00353394"/>
    <w:rsid w:val="003539C7"/>
    <w:rsid w:val="00353FB6"/>
    <w:rsid w:val="00354349"/>
    <w:rsid w:val="00354D14"/>
    <w:rsid w:val="003554A7"/>
    <w:rsid w:val="00355807"/>
    <w:rsid w:val="00355B50"/>
    <w:rsid w:val="00355FDF"/>
    <w:rsid w:val="00356019"/>
    <w:rsid w:val="003561DF"/>
    <w:rsid w:val="00356270"/>
    <w:rsid w:val="00356608"/>
    <w:rsid w:val="00356676"/>
    <w:rsid w:val="003567BA"/>
    <w:rsid w:val="00356B35"/>
    <w:rsid w:val="00356B7F"/>
    <w:rsid w:val="00356C19"/>
    <w:rsid w:val="0035756D"/>
    <w:rsid w:val="0035795C"/>
    <w:rsid w:val="00357B40"/>
    <w:rsid w:val="00360B73"/>
    <w:rsid w:val="00360BD0"/>
    <w:rsid w:val="00360BFF"/>
    <w:rsid w:val="00361225"/>
    <w:rsid w:val="003612AA"/>
    <w:rsid w:val="003615EC"/>
    <w:rsid w:val="003617AD"/>
    <w:rsid w:val="00361B70"/>
    <w:rsid w:val="0036227B"/>
    <w:rsid w:val="003623D3"/>
    <w:rsid w:val="0036276F"/>
    <w:rsid w:val="003629AE"/>
    <w:rsid w:val="00362A4F"/>
    <w:rsid w:val="00362B42"/>
    <w:rsid w:val="00362FDA"/>
    <w:rsid w:val="00363248"/>
    <w:rsid w:val="00363435"/>
    <w:rsid w:val="003635C0"/>
    <w:rsid w:val="00363F65"/>
    <w:rsid w:val="003642E6"/>
    <w:rsid w:val="00364575"/>
    <w:rsid w:val="00364582"/>
    <w:rsid w:val="00364BE5"/>
    <w:rsid w:val="00365148"/>
    <w:rsid w:val="003654A3"/>
    <w:rsid w:val="00365525"/>
    <w:rsid w:val="00365B1D"/>
    <w:rsid w:val="003660A2"/>
    <w:rsid w:val="00366F55"/>
    <w:rsid w:val="00370803"/>
    <w:rsid w:val="00370D55"/>
    <w:rsid w:val="0037101D"/>
    <w:rsid w:val="00372877"/>
    <w:rsid w:val="003729F7"/>
    <w:rsid w:val="00372FD5"/>
    <w:rsid w:val="00373144"/>
    <w:rsid w:val="003732FD"/>
    <w:rsid w:val="00373A2F"/>
    <w:rsid w:val="00373E00"/>
    <w:rsid w:val="00373EFB"/>
    <w:rsid w:val="00373FEA"/>
    <w:rsid w:val="00374510"/>
    <w:rsid w:val="00374593"/>
    <w:rsid w:val="00374ABF"/>
    <w:rsid w:val="00374BFE"/>
    <w:rsid w:val="00374D23"/>
    <w:rsid w:val="003775DC"/>
    <w:rsid w:val="00380106"/>
    <w:rsid w:val="00380A28"/>
    <w:rsid w:val="00380BB4"/>
    <w:rsid w:val="00380CDB"/>
    <w:rsid w:val="0038172B"/>
    <w:rsid w:val="00381B11"/>
    <w:rsid w:val="00381E80"/>
    <w:rsid w:val="00382A47"/>
    <w:rsid w:val="00382D93"/>
    <w:rsid w:val="003830DF"/>
    <w:rsid w:val="00383510"/>
    <w:rsid w:val="003836BD"/>
    <w:rsid w:val="00383CE7"/>
    <w:rsid w:val="00383FAD"/>
    <w:rsid w:val="00384D1D"/>
    <w:rsid w:val="003856FB"/>
    <w:rsid w:val="00386B79"/>
    <w:rsid w:val="00387938"/>
    <w:rsid w:val="003879C5"/>
    <w:rsid w:val="00390080"/>
    <w:rsid w:val="00390266"/>
    <w:rsid w:val="003902EF"/>
    <w:rsid w:val="00390E53"/>
    <w:rsid w:val="00390FCB"/>
    <w:rsid w:val="0039189D"/>
    <w:rsid w:val="003918ED"/>
    <w:rsid w:val="003919F4"/>
    <w:rsid w:val="00391DAB"/>
    <w:rsid w:val="00391F58"/>
    <w:rsid w:val="00392795"/>
    <w:rsid w:val="00392813"/>
    <w:rsid w:val="0039297D"/>
    <w:rsid w:val="00393188"/>
    <w:rsid w:val="00393258"/>
    <w:rsid w:val="00393648"/>
    <w:rsid w:val="00393B2F"/>
    <w:rsid w:val="0039410E"/>
    <w:rsid w:val="003944A0"/>
    <w:rsid w:val="003944AC"/>
    <w:rsid w:val="003949AD"/>
    <w:rsid w:val="00394EE7"/>
    <w:rsid w:val="003955BE"/>
    <w:rsid w:val="003957B2"/>
    <w:rsid w:val="0039593B"/>
    <w:rsid w:val="00395A4D"/>
    <w:rsid w:val="00395B0C"/>
    <w:rsid w:val="00395B38"/>
    <w:rsid w:val="00396A18"/>
    <w:rsid w:val="00396C66"/>
    <w:rsid w:val="00396D1F"/>
    <w:rsid w:val="00396F13"/>
    <w:rsid w:val="003970D4"/>
    <w:rsid w:val="00397492"/>
    <w:rsid w:val="003A0021"/>
    <w:rsid w:val="003A0416"/>
    <w:rsid w:val="003A050D"/>
    <w:rsid w:val="003A05DF"/>
    <w:rsid w:val="003A062E"/>
    <w:rsid w:val="003A07E0"/>
    <w:rsid w:val="003A0860"/>
    <w:rsid w:val="003A1593"/>
    <w:rsid w:val="003A1A35"/>
    <w:rsid w:val="003A22EE"/>
    <w:rsid w:val="003A253A"/>
    <w:rsid w:val="003A2668"/>
    <w:rsid w:val="003A2BD1"/>
    <w:rsid w:val="003A2C93"/>
    <w:rsid w:val="003A3041"/>
    <w:rsid w:val="003A309D"/>
    <w:rsid w:val="003A368F"/>
    <w:rsid w:val="003A3A52"/>
    <w:rsid w:val="003A3AC8"/>
    <w:rsid w:val="003A4487"/>
    <w:rsid w:val="003A51A3"/>
    <w:rsid w:val="003A533C"/>
    <w:rsid w:val="003A5494"/>
    <w:rsid w:val="003A5571"/>
    <w:rsid w:val="003A58ED"/>
    <w:rsid w:val="003A60FE"/>
    <w:rsid w:val="003A73CE"/>
    <w:rsid w:val="003A7F0E"/>
    <w:rsid w:val="003B0097"/>
    <w:rsid w:val="003B00B7"/>
    <w:rsid w:val="003B0281"/>
    <w:rsid w:val="003B08B6"/>
    <w:rsid w:val="003B0900"/>
    <w:rsid w:val="003B09D2"/>
    <w:rsid w:val="003B0AE2"/>
    <w:rsid w:val="003B0E0F"/>
    <w:rsid w:val="003B124B"/>
    <w:rsid w:val="003B14EB"/>
    <w:rsid w:val="003B1782"/>
    <w:rsid w:val="003B1F30"/>
    <w:rsid w:val="003B1FA1"/>
    <w:rsid w:val="003B2120"/>
    <w:rsid w:val="003B239C"/>
    <w:rsid w:val="003B23C5"/>
    <w:rsid w:val="003B2918"/>
    <w:rsid w:val="003B299C"/>
    <w:rsid w:val="003B4422"/>
    <w:rsid w:val="003B4631"/>
    <w:rsid w:val="003B4DC8"/>
    <w:rsid w:val="003B5432"/>
    <w:rsid w:val="003B56F6"/>
    <w:rsid w:val="003B6C5E"/>
    <w:rsid w:val="003B6CBC"/>
    <w:rsid w:val="003B71AF"/>
    <w:rsid w:val="003B7453"/>
    <w:rsid w:val="003B7811"/>
    <w:rsid w:val="003C0299"/>
    <w:rsid w:val="003C09CF"/>
    <w:rsid w:val="003C0DE1"/>
    <w:rsid w:val="003C0F27"/>
    <w:rsid w:val="003C10DF"/>
    <w:rsid w:val="003C1469"/>
    <w:rsid w:val="003C15E4"/>
    <w:rsid w:val="003C1A0D"/>
    <w:rsid w:val="003C1BFE"/>
    <w:rsid w:val="003C204C"/>
    <w:rsid w:val="003C23FF"/>
    <w:rsid w:val="003C2D93"/>
    <w:rsid w:val="003C3169"/>
    <w:rsid w:val="003C3660"/>
    <w:rsid w:val="003C39DC"/>
    <w:rsid w:val="003C3A2E"/>
    <w:rsid w:val="003C46A9"/>
    <w:rsid w:val="003C53E1"/>
    <w:rsid w:val="003C5F82"/>
    <w:rsid w:val="003C6911"/>
    <w:rsid w:val="003C6B97"/>
    <w:rsid w:val="003C786E"/>
    <w:rsid w:val="003D05EA"/>
    <w:rsid w:val="003D07EB"/>
    <w:rsid w:val="003D0928"/>
    <w:rsid w:val="003D0B57"/>
    <w:rsid w:val="003D1C49"/>
    <w:rsid w:val="003D1F32"/>
    <w:rsid w:val="003D243C"/>
    <w:rsid w:val="003D38EE"/>
    <w:rsid w:val="003D3AF9"/>
    <w:rsid w:val="003D44B3"/>
    <w:rsid w:val="003D45AB"/>
    <w:rsid w:val="003D496A"/>
    <w:rsid w:val="003D6506"/>
    <w:rsid w:val="003D6FC1"/>
    <w:rsid w:val="003D6FEA"/>
    <w:rsid w:val="003D70FB"/>
    <w:rsid w:val="003D771D"/>
    <w:rsid w:val="003D7F30"/>
    <w:rsid w:val="003D7F3C"/>
    <w:rsid w:val="003E0430"/>
    <w:rsid w:val="003E0696"/>
    <w:rsid w:val="003E072D"/>
    <w:rsid w:val="003E1179"/>
    <w:rsid w:val="003E136B"/>
    <w:rsid w:val="003E234A"/>
    <w:rsid w:val="003E2583"/>
    <w:rsid w:val="003E2614"/>
    <w:rsid w:val="003E2801"/>
    <w:rsid w:val="003E36DD"/>
    <w:rsid w:val="003E391E"/>
    <w:rsid w:val="003E39CA"/>
    <w:rsid w:val="003E3E8B"/>
    <w:rsid w:val="003E3F1F"/>
    <w:rsid w:val="003E4729"/>
    <w:rsid w:val="003E4730"/>
    <w:rsid w:val="003E4E4F"/>
    <w:rsid w:val="003E532C"/>
    <w:rsid w:val="003E553D"/>
    <w:rsid w:val="003E5C7F"/>
    <w:rsid w:val="003E6C50"/>
    <w:rsid w:val="003E7396"/>
    <w:rsid w:val="003E7E4E"/>
    <w:rsid w:val="003F0600"/>
    <w:rsid w:val="003F0932"/>
    <w:rsid w:val="003F0EF6"/>
    <w:rsid w:val="003F1869"/>
    <w:rsid w:val="003F1CBF"/>
    <w:rsid w:val="003F218D"/>
    <w:rsid w:val="003F23D9"/>
    <w:rsid w:val="003F2AF2"/>
    <w:rsid w:val="003F2EE5"/>
    <w:rsid w:val="003F3443"/>
    <w:rsid w:val="003F3C5F"/>
    <w:rsid w:val="003F466F"/>
    <w:rsid w:val="003F4800"/>
    <w:rsid w:val="003F4812"/>
    <w:rsid w:val="003F4A2A"/>
    <w:rsid w:val="003F4F9E"/>
    <w:rsid w:val="003F5151"/>
    <w:rsid w:val="003F5541"/>
    <w:rsid w:val="003F5603"/>
    <w:rsid w:val="003F5700"/>
    <w:rsid w:val="003F5A08"/>
    <w:rsid w:val="003F6153"/>
    <w:rsid w:val="003F67AA"/>
    <w:rsid w:val="003F6B9E"/>
    <w:rsid w:val="003F6CBC"/>
    <w:rsid w:val="003F7101"/>
    <w:rsid w:val="003F786B"/>
    <w:rsid w:val="003F7C9C"/>
    <w:rsid w:val="003F7F0B"/>
    <w:rsid w:val="00400197"/>
    <w:rsid w:val="00400574"/>
    <w:rsid w:val="00400707"/>
    <w:rsid w:val="004007B3"/>
    <w:rsid w:val="004007E0"/>
    <w:rsid w:val="0040089D"/>
    <w:rsid w:val="004009B7"/>
    <w:rsid w:val="00400DBE"/>
    <w:rsid w:val="0040128B"/>
    <w:rsid w:val="0040158F"/>
    <w:rsid w:val="0040176A"/>
    <w:rsid w:val="00401ECF"/>
    <w:rsid w:val="004020D8"/>
    <w:rsid w:val="00402160"/>
    <w:rsid w:val="00402725"/>
    <w:rsid w:val="00402A35"/>
    <w:rsid w:val="00402CB3"/>
    <w:rsid w:val="00402E32"/>
    <w:rsid w:val="00403563"/>
    <w:rsid w:val="00404029"/>
    <w:rsid w:val="004045D6"/>
    <w:rsid w:val="004049F3"/>
    <w:rsid w:val="004055B1"/>
    <w:rsid w:val="0040606D"/>
    <w:rsid w:val="0040637D"/>
    <w:rsid w:val="00406779"/>
    <w:rsid w:val="00406ECB"/>
    <w:rsid w:val="0040751D"/>
    <w:rsid w:val="00407DBD"/>
    <w:rsid w:val="00407E67"/>
    <w:rsid w:val="0041055D"/>
    <w:rsid w:val="004107BA"/>
    <w:rsid w:val="00411BD0"/>
    <w:rsid w:val="00411E84"/>
    <w:rsid w:val="0041251B"/>
    <w:rsid w:val="004128B6"/>
    <w:rsid w:val="00413323"/>
    <w:rsid w:val="004134FC"/>
    <w:rsid w:val="00413A01"/>
    <w:rsid w:val="0041404A"/>
    <w:rsid w:val="00414208"/>
    <w:rsid w:val="00414287"/>
    <w:rsid w:val="0041436F"/>
    <w:rsid w:val="00414479"/>
    <w:rsid w:val="00414AE6"/>
    <w:rsid w:val="00414F78"/>
    <w:rsid w:val="00415186"/>
    <w:rsid w:val="00416195"/>
    <w:rsid w:val="004166F8"/>
    <w:rsid w:val="00417520"/>
    <w:rsid w:val="00417CE2"/>
    <w:rsid w:val="00417DA1"/>
    <w:rsid w:val="00420330"/>
    <w:rsid w:val="00420796"/>
    <w:rsid w:val="00421183"/>
    <w:rsid w:val="004224A6"/>
    <w:rsid w:val="00422555"/>
    <w:rsid w:val="00422603"/>
    <w:rsid w:val="00422BBD"/>
    <w:rsid w:val="0042312F"/>
    <w:rsid w:val="00423DBC"/>
    <w:rsid w:val="0042417F"/>
    <w:rsid w:val="004242D6"/>
    <w:rsid w:val="004250A1"/>
    <w:rsid w:val="0042596A"/>
    <w:rsid w:val="0042623A"/>
    <w:rsid w:val="0042792E"/>
    <w:rsid w:val="0043003B"/>
    <w:rsid w:val="004305D6"/>
    <w:rsid w:val="0043135F"/>
    <w:rsid w:val="00431CBD"/>
    <w:rsid w:val="0043242F"/>
    <w:rsid w:val="00432564"/>
    <w:rsid w:val="0043297A"/>
    <w:rsid w:val="00432F78"/>
    <w:rsid w:val="00433890"/>
    <w:rsid w:val="00433A71"/>
    <w:rsid w:val="00433AD9"/>
    <w:rsid w:val="00433E31"/>
    <w:rsid w:val="00433F1B"/>
    <w:rsid w:val="004340E2"/>
    <w:rsid w:val="004341A3"/>
    <w:rsid w:val="0043430A"/>
    <w:rsid w:val="00434353"/>
    <w:rsid w:val="00434B71"/>
    <w:rsid w:val="004358D1"/>
    <w:rsid w:val="0043633D"/>
    <w:rsid w:val="00436E1B"/>
    <w:rsid w:val="004377A2"/>
    <w:rsid w:val="004378A4"/>
    <w:rsid w:val="00437AFD"/>
    <w:rsid w:val="00437BB5"/>
    <w:rsid w:val="00437C14"/>
    <w:rsid w:val="00437FEE"/>
    <w:rsid w:val="004404EA"/>
    <w:rsid w:val="00440B2E"/>
    <w:rsid w:val="00440FC8"/>
    <w:rsid w:val="00441B84"/>
    <w:rsid w:val="00442440"/>
    <w:rsid w:val="0044296F"/>
    <w:rsid w:val="00442BDA"/>
    <w:rsid w:val="00443ADA"/>
    <w:rsid w:val="00443CAD"/>
    <w:rsid w:val="0044404D"/>
    <w:rsid w:val="00444450"/>
    <w:rsid w:val="00444682"/>
    <w:rsid w:val="00444D2D"/>
    <w:rsid w:val="004450CE"/>
    <w:rsid w:val="004453C4"/>
    <w:rsid w:val="0044564B"/>
    <w:rsid w:val="00445AA7"/>
    <w:rsid w:val="00446685"/>
    <w:rsid w:val="00446824"/>
    <w:rsid w:val="00446BEC"/>
    <w:rsid w:val="0044752B"/>
    <w:rsid w:val="00447550"/>
    <w:rsid w:val="00451112"/>
    <w:rsid w:val="0045462A"/>
    <w:rsid w:val="00454A1B"/>
    <w:rsid w:val="004556C8"/>
    <w:rsid w:val="00455757"/>
    <w:rsid w:val="00455834"/>
    <w:rsid w:val="00455849"/>
    <w:rsid w:val="00455A05"/>
    <w:rsid w:val="00455F3A"/>
    <w:rsid w:val="00456038"/>
    <w:rsid w:val="00456792"/>
    <w:rsid w:val="004569D2"/>
    <w:rsid w:val="00456D52"/>
    <w:rsid w:val="004576B5"/>
    <w:rsid w:val="00457B68"/>
    <w:rsid w:val="00457D70"/>
    <w:rsid w:val="00460A81"/>
    <w:rsid w:val="00461088"/>
    <w:rsid w:val="004615A7"/>
    <w:rsid w:val="0046231F"/>
    <w:rsid w:val="00462706"/>
    <w:rsid w:val="00462CBE"/>
    <w:rsid w:val="00462DB3"/>
    <w:rsid w:val="004632D8"/>
    <w:rsid w:val="004633D1"/>
    <w:rsid w:val="00464A7F"/>
    <w:rsid w:val="00464E40"/>
    <w:rsid w:val="004659CB"/>
    <w:rsid w:val="0046639F"/>
    <w:rsid w:val="004663AF"/>
    <w:rsid w:val="00466C15"/>
    <w:rsid w:val="00466C4A"/>
    <w:rsid w:val="00466DF3"/>
    <w:rsid w:val="00466EF1"/>
    <w:rsid w:val="00467513"/>
    <w:rsid w:val="00467B60"/>
    <w:rsid w:val="00467D3F"/>
    <w:rsid w:val="00467E9C"/>
    <w:rsid w:val="00470174"/>
    <w:rsid w:val="00470A69"/>
    <w:rsid w:val="004711E2"/>
    <w:rsid w:val="00471279"/>
    <w:rsid w:val="0047148B"/>
    <w:rsid w:val="0047167E"/>
    <w:rsid w:val="00471F55"/>
    <w:rsid w:val="0047235F"/>
    <w:rsid w:val="00472981"/>
    <w:rsid w:val="00472F33"/>
    <w:rsid w:val="0047344D"/>
    <w:rsid w:val="00473AD4"/>
    <w:rsid w:val="0047400F"/>
    <w:rsid w:val="004740D6"/>
    <w:rsid w:val="00474352"/>
    <w:rsid w:val="0047445B"/>
    <w:rsid w:val="00474B07"/>
    <w:rsid w:val="00474D95"/>
    <w:rsid w:val="00474F6D"/>
    <w:rsid w:val="004752C1"/>
    <w:rsid w:val="0047530C"/>
    <w:rsid w:val="004772BE"/>
    <w:rsid w:val="004774D2"/>
    <w:rsid w:val="00477A59"/>
    <w:rsid w:val="00480560"/>
    <w:rsid w:val="00481732"/>
    <w:rsid w:val="00481AFE"/>
    <w:rsid w:val="00481B67"/>
    <w:rsid w:val="00481D00"/>
    <w:rsid w:val="00481F2F"/>
    <w:rsid w:val="0048251E"/>
    <w:rsid w:val="00482792"/>
    <w:rsid w:val="00482C3C"/>
    <w:rsid w:val="00482DB2"/>
    <w:rsid w:val="0048372C"/>
    <w:rsid w:val="00483C11"/>
    <w:rsid w:val="004841FE"/>
    <w:rsid w:val="00486EBF"/>
    <w:rsid w:val="00487B53"/>
    <w:rsid w:val="00487C2E"/>
    <w:rsid w:val="00490296"/>
    <w:rsid w:val="0049057D"/>
    <w:rsid w:val="00490BA7"/>
    <w:rsid w:val="00490C76"/>
    <w:rsid w:val="004910AA"/>
    <w:rsid w:val="004912C9"/>
    <w:rsid w:val="00492924"/>
    <w:rsid w:val="00492937"/>
    <w:rsid w:val="00492A7B"/>
    <w:rsid w:val="00492BD7"/>
    <w:rsid w:val="00492C30"/>
    <w:rsid w:val="0049355E"/>
    <w:rsid w:val="00493EB7"/>
    <w:rsid w:val="00495061"/>
    <w:rsid w:val="004954B6"/>
    <w:rsid w:val="0049574B"/>
    <w:rsid w:val="00495D7E"/>
    <w:rsid w:val="00497A9F"/>
    <w:rsid w:val="00497BFF"/>
    <w:rsid w:val="00497E13"/>
    <w:rsid w:val="004A0CD7"/>
    <w:rsid w:val="004A1523"/>
    <w:rsid w:val="004A171A"/>
    <w:rsid w:val="004A20BC"/>
    <w:rsid w:val="004A2509"/>
    <w:rsid w:val="004A26C4"/>
    <w:rsid w:val="004A2848"/>
    <w:rsid w:val="004A2FB8"/>
    <w:rsid w:val="004A3109"/>
    <w:rsid w:val="004A3B71"/>
    <w:rsid w:val="004A3BA0"/>
    <w:rsid w:val="004A3C07"/>
    <w:rsid w:val="004A4366"/>
    <w:rsid w:val="004A4966"/>
    <w:rsid w:val="004A4A67"/>
    <w:rsid w:val="004A4C5B"/>
    <w:rsid w:val="004A5394"/>
    <w:rsid w:val="004A5B6D"/>
    <w:rsid w:val="004A6362"/>
    <w:rsid w:val="004A72F1"/>
    <w:rsid w:val="004A7DD2"/>
    <w:rsid w:val="004B01D1"/>
    <w:rsid w:val="004B064C"/>
    <w:rsid w:val="004B0866"/>
    <w:rsid w:val="004B08D9"/>
    <w:rsid w:val="004B091B"/>
    <w:rsid w:val="004B0A2E"/>
    <w:rsid w:val="004B13CC"/>
    <w:rsid w:val="004B1897"/>
    <w:rsid w:val="004B2173"/>
    <w:rsid w:val="004B2AA9"/>
    <w:rsid w:val="004B2D4B"/>
    <w:rsid w:val="004B3725"/>
    <w:rsid w:val="004B3BAA"/>
    <w:rsid w:val="004B3D56"/>
    <w:rsid w:val="004B496C"/>
    <w:rsid w:val="004B62D7"/>
    <w:rsid w:val="004B6AB3"/>
    <w:rsid w:val="004B72D4"/>
    <w:rsid w:val="004B754B"/>
    <w:rsid w:val="004B7961"/>
    <w:rsid w:val="004B7E23"/>
    <w:rsid w:val="004B7FD6"/>
    <w:rsid w:val="004C062D"/>
    <w:rsid w:val="004C146D"/>
    <w:rsid w:val="004C1BB9"/>
    <w:rsid w:val="004C1CE7"/>
    <w:rsid w:val="004C2B3C"/>
    <w:rsid w:val="004C2C5B"/>
    <w:rsid w:val="004C30CE"/>
    <w:rsid w:val="004C3269"/>
    <w:rsid w:val="004C3900"/>
    <w:rsid w:val="004C391E"/>
    <w:rsid w:val="004C3D9D"/>
    <w:rsid w:val="004C3DCA"/>
    <w:rsid w:val="004C4493"/>
    <w:rsid w:val="004C55C4"/>
    <w:rsid w:val="004C5957"/>
    <w:rsid w:val="004C5E03"/>
    <w:rsid w:val="004C61D2"/>
    <w:rsid w:val="004C64C8"/>
    <w:rsid w:val="004C65B7"/>
    <w:rsid w:val="004C7606"/>
    <w:rsid w:val="004C782E"/>
    <w:rsid w:val="004C793B"/>
    <w:rsid w:val="004C7A99"/>
    <w:rsid w:val="004C7C11"/>
    <w:rsid w:val="004D0015"/>
    <w:rsid w:val="004D03EF"/>
    <w:rsid w:val="004D08DC"/>
    <w:rsid w:val="004D0B3F"/>
    <w:rsid w:val="004D0BB5"/>
    <w:rsid w:val="004D11A8"/>
    <w:rsid w:val="004D1573"/>
    <w:rsid w:val="004D172A"/>
    <w:rsid w:val="004D183F"/>
    <w:rsid w:val="004D1A85"/>
    <w:rsid w:val="004D26D6"/>
    <w:rsid w:val="004D2A35"/>
    <w:rsid w:val="004D2BA7"/>
    <w:rsid w:val="004D3425"/>
    <w:rsid w:val="004D38A8"/>
    <w:rsid w:val="004D4061"/>
    <w:rsid w:val="004D41E3"/>
    <w:rsid w:val="004D48BF"/>
    <w:rsid w:val="004D49DB"/>
    <w:rsid w:val="004D4A37"/>
    <w:rsid w:val="004D53D9"/>
    <w:rsid w:val="004D5738"/>
    <w:rsid w:val="004D5787"/>
    <w:rsid w:val="004D629E"/>
    <w:rsid w:val="004D64F7"/>
    <w:rsid w:val="004D6842"/>
    <w:rsid w:val="004E00FF"/>
    <w:rsid w:val="004E1077"/>
    <w:rsid w:val="004E1BC7"/>
    <w:rsid w:val="004E1F21"/>
    <w:rsid w:val="004E2980"/>
    <w:rsid w:val="004E2EFF"/>
    <w:rsid w:val="004E35E7"/>
    <w:rsid w:val="004E4A46"/>
    <w:rsid w:val="004E4D78"/>
    <w:rsid w:val="004E52A6"/>
    <w:rsid w:val="004E5AD9"/>
    <w:rsid w:val="004E5E64"/>
    <w:rsid w:val="004E6CD0"/>
    <w:rsid w:val="004E6D44"/>
    <w:rsid w:val="004E7D52"/>
    <w:rsid w:val="004F0689"/>
    <w:rsid w:val="004F0DCC"/>
    <w:rsid w:val="004F19CA"/>
    <w:rsid w:val="004F1AFB"/>
    <w:rsid w:val="004F1F54"/>
    <w:rsid w:val="004F3074"/>
    <w:rsid w:val="004F3407"/>
    <w:rsid w:val="004F4054"/>
    <w:rsid w:val="004F4083"/>
    <w:rsid w:val="004F4C45"/>
    <w:rsid w:val="004F55B4"/>
    <w:rsid w:val="004F5798"/>
    <w:rsid w:val="004F57F7"/>
    <w:rsid w:val="004F5CB1"/>
    <w:rsid w:val="004F5DCE"/>
    <w:rsid w:val="004F61CF"/>
    <w:rsid w:val="004F69F9"/>
    <w:rsid w:val="004F7479"/>
    <w:rsid w:val="00500E6A"/>
    <w:rsid w:val="0050107B"/>
    <w:rsid w:val="00501237"/>
    <w:rsid w:val="00501420"/>
    <w:rsid w:val="0050150C"/>
    <w:rsid w:val="00501624"/>
    <w:rsid w:val="0050178F"/>
    <w:rsid w:val="00503008"/>
    <w:rsid w:val="005032E9"/>
    <w:rsid w:val="005036B1"/>
    <w:rsid w:val="00503BF9"/>
    <w:rsid w:val="005040C1"/>
    <w:rsid w:val="005047D1"/>
    <w:rsid w:val="00504A64"/>
    <w:rsid w:val="00504A6F"/>
    <w:rsid w:val="00504C6A"/>
    <w:rsid w:val="00504D75"/>
    <w:rsid w:val="0050532F"/>
    <w:rsid w:val="00505422"/>
    <w:rsid w:val="005066C5"/>
    <w:rsid w:val="00506AE5"/>
    <w:rsid w:val="00506CDD"/>
    <w:rsid w:val="005077CC"/>
    <w:rsid w:val="005079B0"/>
    <w:rsid w:val="00507A29"/>
    <w:rsid w:val="00507DC5"/>
    <w:rsid w:val="00510032"/>
    <w:rsid w:val="00510A6C"/>
    <w:rsid w:val="00510CBF"/>
    <w:rsid w:val="0051109E"/>
    <w:rsid w:val="00511811"/>
    <w:rsid w:val="00511FA2"/>
    <w:rsid w:val="0051204E"/>
    <w:rsid w:val="0051284D"/>
    <w:rsid w:val="00512A69"/>
    <w:rsid w:val="00512FA1"/>
    <w:rsid w:val="005134C4"/>
    <w:rsid w:val="0051399A"/>
    <w:rsid w:val="0051470A"/>
    <w:rsid w:val="00515032"/>
    <w:rsid w:val="0051511D"/>
    <w:rsid w:val="005160FB"/>
    <w:rsid w:val="0051671B"/>
    <w:rsid w:val="00516F6F"/>
    <w:rsid w:val="0051703C"/>
    <w:rsid w:val="005178CE"/>
    <w:rsid w:val="005200F8"/>
    <w:rsid w:val="00520AB9"/>
    <w:rsid w:val="005216DE"/>
    <w:rsid w:val="005217C3"/>
    <w:rsid w:val="00521E64"/>
    <w:rsid w:val="00522321"/>
    <w:rsid w:val="0052297D"/>
    <w:rsid w:val="00522D6C"/>
    <w:rsid w:val="00522FF4"/>
    <w:rsid w:val="005233AA"/>
    <w:rsid w:val="005234A0"/>
    <w:rsid w:val="005237B6"/>
    <w:rsid w:val="00523AAD"/>
    <w:rsid w:val="00523F98"/>
    <w:rsid w:val="005247C8"/>
    <w:rsid w:val="005247DA"/>
    <w:rsid w:val="00524908"/>
    <w:rsid w:val="005253B3"/>
    <w:rsid w:val="0052561A"/>
    <w:rsid w:val="00525CAD"/>
    <w:rsid w:val="00525E90"/>
    <w:rsid w:val="005272A3"/>
    <w:rsid w:val="005278A7"/>
    <w:rsid w:val="00527F55"/>
    <w:rsid w:val="0053126C"/>
    <w:rsid w:val="005314CF"/>
    <w:rsid w:val="00531B93"/>
    <w:rsid w:val="00532076"/>
    <w:rsid w:val="00532141"/>
    <w:rsid w:val="00532199"/>
    <w:rsid w:val="0053231F"/>
    <w:rsid w:val="00532338"/>
    <w:rsid w:val="005324A2"/>
    <w:rsid w:val="00532F84"/>
    <w:rsid w:val="00533A0A"/>
    <w:rsid w:val="00533F4C"/>
    <w:rsid w:val="00534380"/>
    <w:rsid w:val="0053514E"/>
    <w:rsid w:val="0053565F"/>
    <w:rsid w:val="0053577E"/>
    <w:rsid w:val="00535BA3"/>
    <w:rsid w:val="00536277"/>
    <w:rsid w:val="00536522"/>
    <w:rsid w:val="00536611"/>
    <w:rsid w:val="0053662E"/>
    <w:rsid w:val="005366B4"/>
    <w:rsid w:val="00536EFA"/>
    <w:rsid w:val="0053705C"/>
    <w:rsid w:val="00537884"/>
    <w:rsid w:val="00540129"/>
    <w:rsid w:val="00540918"/>
    <w:rsid w:val="0054093D"/>
    <w:rsid w:val="00540A14"/>
    <w:rsid w:val="005410B9"/>
    <w:rsid w:val="005423D6"/>
    <w:rsid w:val="00542CAC"/>
    <w:rsid w:val="0054310D"/>
    <w:rsid w:val="00543792"/>
    <w:rsid w:val="0054397C"/>
    <w:rsid w:val="00543B52"/>
    <w:rsid w:val="00543BB1"/>
    <w:rsid w:val="005445D5"/>
    <w:rsid w:val="00544A0B"/>
    <w:rsid w:val="00544C6D"/>
    <w:rsid w:val="00545425"/>
    <w:rsid w:val="00545789"/>
    <w:rsid w:val="00545C6A"/>
    <w:rsid w:val="00545E3B"/>
    <w:rsid w:val="005460DA"/>
    <w:rsid w:val="005467ED"/>
    <w:rsid w:val="00547092"/>
    <w:rsid w:val="00547647"/>
    <w:rsid w:val="005477BC"/>
    <w:rsid w:val="005506C3"/>
    <w:rsid w:val="005506E2"/>
    <w:rsid w:val="00550EB3"/>
    <w:rsid w:val="00551342"/>
    <w:rsid w:val="00551A6C"/>
    <w:rsid w:val="00551D1E"/>
    <w:rsid w:val="00552790"/>
    <w:rsid w:val="005529D8"/>
    <w:rsid w:val="00552BEF"/>
    <w:rsid w:val="00552C66"/>
    <w:rsid w:val="00552ED6"/>
    <w:rsid w:val="0055327D"/>
    <w:rsid w:val="00553512"/>
    <w:rsid w:val="0055367E"/>
    <w:rsid w:val="005539AE"/>
    <w:rsid w:val="00553A01"/>
    <w:rsid w:val="00553D7C"/>
    <w:rsid w:val="00553EDD"/>
    <w:rsid w:val="005545F4"/>
    <w:rsid w:val="005546BF"/>
    <w:rsid w:val="00554B14"/>
    <w:rsid w:val="00554C25"/>
    <w:rsid w:val="00555036"/>
    <w:rsid w:val="0055554F"/>
    <w:rsid w:val="00555DAA"/>
    <w:rsid w:val="005566C0"/>
    <w:rsid w:val="00556D25"/>
    <w:rsid w:val="00556FEB"/>
    <w:rsid w:val="0055734C"/>
    <w:rsid w:val="005573BD"/>
    <w:rsid w:val="005575D7"/>
    <w:rsid w:val="00557F38"/>
    <w:rsid w:val="00560290"/>
    <w:rsid w:val="00560461"/>
    <w:rsid w:val="0056063A"/>
    <w:rsid w:val="0056085C"/>
    <w:rsid w:val="005609D0"/>
    <w:rsid w:val="00560AB7"/>
    <w:rsid w:val="00560EAB"/>
    <w:rsid w:val="00561AF6"/>
    <w:rsid w:val="00561BAD"/>
    <w:rsid w:val="00561DE6"/>
    <w:rsid w:val="005623CD"/>
    <w:rsid w:val="0056264C"/>
    <w:rsid w:val="00562EEA"/>
    <w:rsid w:val="00563A34"/>
    <w:rsid w:val="00563C58"/>
    <w:rsid w:val="0056483D"/>
    <w:rsid w:val="00565A86"/>
    <w:rsid w:val="00565BB0"/>
    <w:rsid w:val="00566E70"/>
    <w:rsid w:val="00566F17"/>
    <w:rsid w:val="0057003D"/>
    <w:rsid w:val="0057014E"/>
    <w:rsid w:val="00571888"/>
    <w:rsid w:val="00571BDE"/>
    <w:rsid w:val="00571E89"/>
    <w:rsid w:val="00572A85"/>
    <w:rsid w:val="00572AA0"/>
    <w:rsid w:val="00573378"/>
    <w:rsid w:val="00573FE2"/>
    <w:rsid w:val="00575628"/>
    <w:rsid w:val="00575822"/>
    <w:rsid w:val="00575C9A"/>
    <w:rsid w:val="005760D8"/>
    <w:rsid w:val="005772A9"/>
    <w:rsid w:val="0057744D"/>
    <w:rsid w:val="00577521"/>
    <w:rsid w:val="0057784A"/>
    <w:rsid w:val="00577D87"/>
    <w:rsid w:val="0058001E"/>
    <w:rsid w:val="0058009B"/>
    <w:rsid w:val="00580611"/>
    <w:rsid w:val="005807E0"/>
    <w:rsid w:val="0058086A"/>
    <w:rsid w:val="00580EF7"/>
    <w:rsid w:val="005810BA"/>
    <w:rsid w:val="0058165F"/>
    <w:rsid w:val="00582098"/>
    <w:rsid w:val="00582821"/>
    <w:rsid w:val="00582A3B"/>
    <w:rsid w:val="00583517"/>
    <w:rsid w:val="00583762"/>
    <w:rsid w:val="00583829"/>
    <w:rsid w:val="0058398E"/>
    <w:rsid w:val="005839B3"/>
    <w:rsid w:val="00583FE8"/>
    <w:rsid w:val="0058477E"/>
    <w:rsid w:val="00585651"/>
    <w:rsid w:val="0058575F"/>
    <w:rsid w:val="00585914"/>
    <w:rsid w:val="00585C09"/>
    <w:rsid w:val="005861EF"/>
    <w:rsid w:val="005867A9"/>
    <w:rsid w:val="00586BB9"/>
    <w:rsid w:val="00586C9F"/>
    <w:rsid w:val="00586D34"/>
    <w:rsid w:val="00587176"/>
    <w:rsid w:val="005875AA"/>
    <w:rsid w:val="00587666"/>
    <w:rsid w:val="005876D7"/>
    <w:rsid w:val="00587955"/>
    <w:rsid w:val="00590357"/>
    <w:rsid w:val="005904D2"/>
    <w:rsid w:val="00590AD6"/>
    <w:rsid w:val="00590D6E"/>
    <w:rsid w:val="00591A9B"/>
    <w:rsid w:val="00591D93"/>
    <w:rsid w:val="00592380"/>
    <w:rsid w:val="005928BD"/>
    <w:rsid w:val="00592B51"/>
    <w:rsid w:val="00592D50"/>
    <w:rsid w:val="0059355C"/>
    <w:rsid w:val="00593A97"/>
    <w:rsid w:val="0059410E"/>
    <w:rsid w:val="005944ED"/>
    <w:rsid w:val="005952DB"/>
    <w:rsid w:val="005955E7"/>
    <w:rsid w:val="005959D0"/>
    <w:rsid w:val="00595DDE"/>
    <w:rsid w:val="0059653B"/>
    <w:rsid w:val="00596FA2"/>
    <w:rsid w:val="005971BA"/>
    <w:rsid w:val="005A017D"/>
    <w:rsid w:val="005A0846"/>
    <w:rsid w:val="005A1100"/>
    <w:rsid w:val="005A1A5A"/>
    <w:rsid w:val="005A1C3A"/>
    <w:rsid w:val="005A1D04"/>
    <w:rsid w:val="005A1E69"/>
    <w:rsid w:val="005A36E2"/>
    <w:rsid w:val="005A3829"/>
    <w:rsid w:val="005A3DC8"/>
    <w:rsid w:val="005A4B20"/>
    <w:rsid w:val="005A4D5C"/>
    <w:rsid w:val="005A5363"/>
    <w:rsid w:val="005A55EE"/>
    <w:rsid w:val="005A5682"/>
    <w:rsid w:val="005A66A5"/>
    <w:rsid w:val="005A66C7"/>
    <w:rsid w:val="005A692F"/>
    <w:rsid w:val="005A6E3F"/>
    <w:rsid w:val="005A796B"/>
    <w:rsid w:val="005A7C71"/>
    <w:rsid w:val="005A7CBA"/>
    <w:rsid w:val="005B01A3"/>
    <w:rsid w:val="005B0724"/>
    <w:rsid w:val="005B07C9"/>
    <w:rsid w:val="005B0829"/>
    <w:rsid w:val="005B0EF4"/>
    <w:rsid w:val="005B10B8"/>
    <w:rsid w:val="005B1268"/>
    <w:rsid w:val="005B140F"/>
    <w:rsid w:val="005B18C4"/>
    <w:rsid w:val="005B18F1"/>
    <w:rsid w:val="005B1A89"/>
    <w:rsid w:val="005B2181"/>
    <w:rsid w:val="005B21C1"/>
    <w:rsid w:val="005B2543"/>
    <w:rsid w:val="005B2935"/>
    <w:rsid w:val="005B2F0A"/>
    <w:rsid w:val="005B30D6"/>
    <w:rsid w:val="005B3139"/>
    <w:rsid w:val="005B389A"/>
    <w:rsid w:val="005B3B19"/>
    <w:rsid w:val="005B3D26"/>
    <w:rsid w:val="005B3D80"/>
    <w:rsid w:val="005B4E31"/>
    <w:rsid w:val="005B663F"/>
    <w:rsid w:val="005B7ABA"/>
    <w:rsid w:val="005C01DB"/>
    <w:rsid w:val="005C0277"/>
    <w:rsid w:val="005C090E"/>
    <w:rsid w:val="005C14C5"/>
    <w:rsid w:val="005C25FC"/>
    <w:rsid w:val="005C2944"/>
    <w:rsid w:val="005C2BD7"/>
    <w:rsid w:val="005C2EE1"/>
    <w:rsid w:val="005C3093"/>
    <w:rsid w:val="005C3A8E"/>
    <w:rsid w:val="005C45DE"/>
    <w:rsid w:val="005C4A3A"/>
    <w:rsid w:val="005C5148"/>
    <w:rsid w:val="005C5752"/>
    <w:rsid w:val="005C5D38"/>
    <w:rsid w:val="005C61A0"/>
    <w:rsid w:val="005C6353"/>
    <w:rsid w:val="005C67AD"/>
    <w:rsid w:val="005C6881"/>
    <w:rsid w:val="005C76DE"/>
    <w:rsid w:val="005C773F"/>
    <w:rsid w:val="005C777B"/>
    <w:rsid w:val="005C78B3"/>
    <w:rsid w:val="005C7BE5"/>
    <w:rsid w:val="005D0518"/>
    <w:rsid w:val="005D091E"/>
    <w:rsid w:val="005D144D"/>
    <w:rsid w:val="005D154E"/>
    <w:rsid w:val="005D18C3"/>
    <w:rsid w:val="005D1EE7"/>
    <w:rsid w:val="005D1FAC"/>
    <w:rsid w:val="005D2133"/>
    <w:rsid w:val="005D23C3"/>
    <w:rsid w:val="005D29AD"/>
    <w:rsid w:val="005D2ECA"/>
    <w:rsid w:val="005D3009"/>
    <w:rsid w:val="005D3326"/>
    <w:rsid w:val="005D350C"/>
    <w:rsid w:val="005D3CC3"/>
    <w:rsid w:val="005D3D2A"/>
    <w:rsid w:val="005D3EDF"/>
    <w:rsid w:val="005D3EFC"/>
    <w:rsid w:val="005D4068"/>
    <w:rsid w:val="005D4D6D"/>
    <w:rsid w:val="005D54D5"/>
    <w:rsid w:val="005D65D1"/>
    <w:rsid w:val="005D6AA5"/>
    <w:rsid w:val="005D6ACC"/>
    <w:rsid w:val="005D70CA"/>
    <w:rsid w:val="005D72BC"/>
    <w:rsid w:val="005D78E6"/>
    <w:rsid w:val="005D7D96"/>
    <w:rsid w:val="005E051D"/>
    <w:rsid w:val="005E0A19"/>
    <w:rsid w:val="005E1336"/>
    <w:rsid w:val="005E1A6E"/>
    <w:rsid w:val="005E2361"/>
    <w:rsid w:val="005E26B9"/>
    <w:rsid w:val="005E2C1F"/>
    <w:rsid w:val="005E2E65"/>
    <w:rsid w:val="005E341D"/>
    <w:rsid w:val="005E37A5"/>
    <w:rsid w:val="005E3803"/>
    <w:rsid w:val="005E42F3"/>
    <w:rsid w:val="005E4B1E"/>
    <w:rsid w:val="005E579D"/>
    <w:rsid w:val="005E5B7D"/>
    <w:rsid w:val="005E5D15"/>
    <w:rsid w:val="005E6383"/>
    <w:rsid w:val="005E6EE8"/>
    <w:rsid w:val="005E704B"/>
    <w:rsid w:val="005E7E96"/>
    <w:rsid w:val="005E7F97"/>
    <w:rsid w:val="005F0057"/>
    <w:rsid w:val="005F0140"/>
    <w:rsid w:val="005F023E"/>
    <w:rsid w:val="005F0C03"/>
    <w:rsid w:val="005F11E9"/>
    <w:rsid w:val="005F125B"/>
    <w:rsid w:val="005F15E5"/>
    <w:rsid w:val="005F17ED"/>
    <w:rsid w:val="005F2A4B"/>
    <w:rsid w:val="005F5329"/>
    <w:rsid w:val="005F5356"/>
    <w:rsid w:val="005F581A"/>
    <w:rsid w:val="005F58CA"/>
    <w:rsid w:val="005F5B71"/>
    <w:rsid w:val="005F5B93"/>
    <w:rsid w:val="005F6779"/>
    <w:rsid w:val="005F6C46"/>
    <w:rsid w:val="005F6C4D"/>
    <w:rsid w:val="005F6C5B"/>
    <w:rsid w:val="005F7238"/>
    <w:rsid w:val="005F773B"/>
    <w:rsid w:val="005F77C8"/>
    <w:rsid w:val="005F77F9"/>
    <w:rsid w:val="005F78F3"/>
    <w:rsid w:val="00600023"/>
    <w:rsid w:val="00600550"/>
    <w:rsid w:val="00600D54"/>
    <w:rsid w:val="00600DFE"/>
    <w:rsid w:val="006012BB"/>
    <w:rsid w:val="00601590"/>
    <w:rsid w:val="00601DB8"/>
    <w:rsid w:val="00601E64"/>
    <w:rsid w:val="0060246D"/>
    <w:rsid w:val="00602883"/>
    <w:rsid w:val="006032DA"/>
    <w:rsid w:val="00603D8F"/>
    <w:rsid w:val="00604AFD"/>
    <w:rsid w:val="00604D4A"/>
    <w:rsid w:val="00604FFC"/>
    <w:rsid w:val="00605021"/>
    <w:rsid w:val="006058C2"/>
    <w:rsid w:val="00605F36"/>
    <w:rsid w:val="006060C7"/>
    <w:rsid w:val="006063C0"/>
    <w:rsid w:val="006063FD"/>
    <w:rsid w:val="006065ED"/>
    <w:rsid w:val="00606961"/>
    <w:rsid w:val="00607E75"/>
    <w:rsid w:val="00610085"/>
    <w:rsid w:val="00610711"/>
    <w:rsid w:val="006109E6"/>
    <w:rsid w:val="00610B21"/>
    <w:rsid w:val="00610F43"/>
    <w:rsid w:val="006111D6"/>
    <w:rsid w:val="00611E90"/>
    <w:rsid w:val="00611F6B"/>
    <w:rsid w:val="006124E8"/>
    <w:rsid w:val="006127A7"/>
    <w:rsid w:val="00612831"/>
    <w:rsid w:val="00612B00"/>
    <w:rsid w:val="00612CFB"/>
    <w:rsid w:val="00612E7E"/>
    <w:rsid w:val="0061329A"/>
    <w:rsid w:val="00613599"/>
    <w:rsid w:val="00613E00"/>
    <w:rsid w:val="00613E58"/>
    <w:rsid w:val="00613EE2"/>
    <w:rsid w:val="006145C9"/>
    <w:rsid w:val="00614608"/>
    <w:rsid w:val="0061498F"/>
    <w:rsid w:val="00615507"/>
    <w:rsid w:val="00615824"/>
    <w:rsid w:val="0061592D"/>
    <w:rsid w:val="00615A7E"/>
    <w:rsid w:val="00615FCE"/>
    <w:rsid w:val="00616118"/>
    <w:rsid w:val="00616771"/>
    <w:rsid w:val="00616850"/>
    <w:rsid w:val="00616F0F"/>
    <w:rsid w:val="00617438"/>
    <w:rsid w:val="006174D7"/>
    <w:rsid w:val="00617EBB"/>
    <w:rsid w:val="00617FFE"/>
    <w:rsid w:val="00620203"/>
    <w:rsid w:val="006203C9"/>
    <w:rsid w:val="00620D5D"/>
    <w:rsid w:val="0062155A"/>
    <w:rsid w:val="00621A11"/>
    <w:rsid w:val="00621A45"/>
    <w:rsid w:val="0062211C"/>
    <w:rsid w:val="006221D0"/>
    <w:rsid w:val="00622211"/>
    <w:rsid w:val="00622367"/>
    <w:rsid w:val="00622FB2"/>
    <w:rsid w:val="00623068"/>
    <w:rsid w:val="00623127"/>
    <w:rsid w:val="0062313B"/>
    <w:rsid w:val="006237BB"/>
    <w:rsid w:val="00623970"/>
    <w:rsid w:val="00623D2E"/>
    <w:rsid w:val="00623F55"/>
    <w:rsid w:val="00624243"/>
    <w:rsid w:val="00624C58"/>
    <w:rsid w:val="00625757"/>
    <w:rsid w:val="006259CC"/>
    <w:rsid w:val="0062607D"/>
    <w:rsid w:val="00626B1E"/>
    <w:rsid w:val="00626F91"/>
    <w:rsid w:val="00627893"/>
    <w:rsid w:val="00627F0B"/>
    <w:rsid w:val="00630193"/>
    <w:rsid w:val="006301FD"/>
    <w:rsid w:val="0063033F"/>
    <w:rsid w:val="006310F0"/>
    <w:rsid w:val="00631889"/>
    <w:rsid w:val="00631B27"/>
    <w:rsid w:val="0063259E"/>
    <w:rsid w:val="006325FA"/>
    <w:rsid w:val="00633483"/>
    <w:rsid w:val="0063349A"/>
    <w:rsid w:val="006335B1"/>
    <w:rsid w:val="00633A4A"/>
    <w:rsid w:val="00634511"/>
    <w:rsid w:val="00634A06"/>
    <w:rsid w:val="006353F1"/>
    <w:rsid w:val="00635504"/>
    <w:rsid w:val="006364DD"/>
    <w:rsid w:val="00636D54"/>
    <w:rsid w:val="00636DB1"/>
    <w:rsid w:val="006406A1"/>
    <w:rsid w:val="00640EED"/>
    <w:rsid w:val="00641038"/>
    <w:rsid w:val="00641C57"/>
    <w:rsid w:val="00641ECA"/>
    <w:rsid w:val="00642502"/>
    <w:rsid w:val="0064279D"/>
    <w:rsid w:val="006434E7"/>
    <w:rsid w:val="00643B3F"/>
    <w:rsid w:val="00643DAE"/>
    <w:rsid w:val="00644418"/>
    <w:rsid w:val="00645027"/>
    <w:rsid w:val="006452C4"/>
    <w:rsid w:val="00645C23"/>
    <w:rsid w:val="006462B9"/>
    <w:rsid w:val="006465C4"/>
    <w:rsid w:val="00647854"/>
    <w:rsid w:val="006479BE"/>
    <w:rsid w:val="00647BB5"/>
    <w:rsid w:val="00647EFF"/>
    <w:rsid w:val="006505ED"/>
    <w:rsid w:val="00650801"/>
    <w:rsid w:val="00650FAE"/>
    <w:rsid w:val="00650FB8"/>
    <w:rsid w:val="00651530"/>
    <w:rsid w:val="00651C11"/>
    <w:rsid w:val="0065256D"/>
    <w:rsid w:val="006529A3"/>
    <w:rsid w:val="00652ACB"/>
    <w:rsid w:val="00652C32"/>
    <w:rsid w:val="00652F07"/>
    <w:rsid w:val="0065394B"/>
    <w:rsid w:val="0065433F"/>
    <w:rsid w:val="00654A04"/>
    <w:rsid w:val="0065528A"/>
    <w:rsid w:val="006554BB"/>
    <w:rsid w:val="00655645"/>
    <w:rsid w:val="0065569C"/>
    <w:rsid w:val="00655D9B"/>
    <w:rsid w:val="00656158"/>
    <w:rsid w:val="00656863"/>
    <w:rsid w:val="00656BC0"/>
    <w:rsid w:val="00656F0D"/>
    <w:rsid w:val="00657115"/>
    <w:rsid w:val="00657848"/>
    <w:rsid w:val="006600DB"/>
    <w:rsid w:val="00660551"/>
    <w:rsid w:val="006606DF"/>
    <w:rsid w:val="006610AA"/>
    <w:rsid w:val="006612B7"/>
    <w:rsid w:val="006612BB"/>
    <w:rsid w:val="00661418"/>
    <w:rsid w:val="00661A8E"/>
    <w:rsid w:val="00662205"/>
    <w:rsid w:val="00662399"/>
    <w:rsid w:val="0066270B"/>
    <w:rsid w:val="00662B10"/>
    <w:rsid w:val="00663368"/>
    <w:rsid w:val="00663546"/>
    <w:rsid w:val="00663A53"/>
    <w:rsid w:val="0066443B"/>
    <w:rsid w:val="00664770"/>
    <w:rsid w:val="006648EA"/>
    <w:rsid w:val="006654AC"/>
    <w:rsid w:val="00665C2F"/>
    <w:rsid w:val="00666141"/>
    <w:rsid w:val="00666564"/>
    <w:rsid w:val="00666BB3"/>
    <w:rsid w:val="006673B5"/>
    <w:rsid w:val="0066764A"/>
    <w:rsid w:val="0066772E"/>
    <w:rsid w:val="006678E9"/>
    <w:rsid w:val="00667B4C"/>
    <w:rsid w:val="00667B58"/>
    <w:rsid w:val="00670357"/>
    <w:rsid w:val="00670AF7"/>
    <w:rsid w:val="006713C1"/>
    <w:rsid w:val="006713C4"/>
    <w:rsid w:val="006713CD"/>
    <w:rsid w:val="006718DF"/>
    <w:rsid w:val="006718FD"/>
    <w:rsid w:val="00671F97"/>
    <w:rsid w:val="00672315"/>
    <w:rsid w:val="0067262F"/>
    <w:rsid w:val="00672982"/>
    <w:rsid w:val="00672996"/>
    <w:rsid w:val="00672F2D"/>
    <w:rsid w:val="006730E5"/>
    <w:rsid w:val="0067390C"/>
    <w:rsid w:val="00673FAB"/>
    <w:rsid w:val="00674222"/>
    <w:rsid w:val="006745E0"/>
    <w:rsid w:val="006746DA"/>
    <w:rsid w:val="006747AB"/>
    <w:rsid w:val="00674A8A"/>
    <w:rsid w:val="00674C44"/>
    <w:rsid w:val="00675157"/>
    <w:rsid w:val="0067528F"/>
    <w:rsid w:val="0067562F"/>
    <w:rsid w:val="006756F5"/>
    <w:rsid w:val="00675F53"/>
    <w:rsid w:val="0067603F"/>
    <w:rsid w:val="006763A7"/>
    <w:rsid w:val="006766A3"/>
    <w:rsid w:val="00676D5D"/>
    <w:rsid w:val="00677172"/>
    <w:rsid w:val="00677B0E"/>
    <w:rsid w:val="00677C6D"/>
    <w:rsid w:val="00680184"/>
    <w:rsid w:val="006802C2"/>
    <w:rsid w:val="0068041B"/>
    <w:rsid w:val="006809E9"/>
    <w:rsid w:val="00680BA3"/>
    <w:rsid w:val="006811C0"/>
    <w:rsid w:val="0068138D"/>
    <w:rsid w:val="00682097"/>
    <w:rsid w:val="006824FA"/>
    <w:rsid w:val="006824FE"/>
    <w:rsid w:val="00682DE8"/>
    <w:rsid w:val="00682F31"/>
    <w:rsid w:val="00683037"/>
    <w:rsid w:val="0068308E"/>
    <w:rsid w:val="006834C5"/>
    <w:rsid w:val="006846E6"/>
    <w:rsid w:val="00684A82"/>
    <w:rsid w:val="00684A9F"/>
    <w:rsid w:val="00684AF6"/>
    <w:rsid w:val="00684B01"/>
    <w:rsid w:val="0068556D"/>
    <w:rsid w:val="00685B35"/>
    <w:rsid w:val="00685D99"/>
    <w:rsid w:val="006862EF"/>
    <w:rsid w:val="00686426"/>
    <w:rsid w:val="006869B5"/>
    <w:rsid w:val="00687099"/>
    <w:rsid w:val="00687A3F"/>
    <w:rsid w:val="00691A22"/>
    <w:rsid w:val="00691E29"/>
    <w:rsid w:val="00692732"/>
    <w:rsid w:val="00693359"/>
    <w:rsid w:val="006939E7"/>
    <w:rsid w:val="00693C31"/>
    <w:rsid w:val="00693C51"/>
    <w:rsid w:val="00693DF9"/>
    <w:rsid w:val="00694698"/>
    <w:rsid w:val="00695157"/>
    <w:rsid w:val="006951DE"/>
    <w:rsid w:val="0069540C"/>
    <w:rsid w:val="006957C4"/>
    <w:rsid w:val="00695A4A"/>
    <w:rsid w:val="00695B19"/>
    <w:rsid w:val="00696D8C"/>
    <w:rsid w:val="00696E3E"/>
    <w:rsid w:val="00696FF8"/>
    <w:rsid w:val="00697153"/>
    <w:rsid w:val="0069715C"/>
    <w:rsid w:val="0069725E"/>
    <w:rsid w:val="00697D6E"/>
    <w:rsid w:val="006A003F"/>
    <w:rsid w:val="006A0161"/>
    <w:rsid w:val="006A078D"/>
    <w:rsid w:val="006A079F"/>
    <w:rsid w:val="006A081A"/>
    <w:rsid w:val="006A14E7"/>
    <w:rsid w:val="006A16CF"/>
    <w:rsid w:val="006A1D76"/>
    <w:rsid w:val="006A22D8"/>
    <w:rsid w:val="006A27E4"/>
    <w:rsid w:val="006A2964"/>
    <w:rsid w:val="006A30A2"/>
    <w:rsid w:val="006A3C15"/>
    <w:rsid w:val="006A4127"/>
    <w:rsid w:val="006A49AC"/>
    <w:rsid w:val="006A51B4"/>
    <w:rsid w:val="006A5790"/>
    <w:rsid w:val="006A5894"/>
    <w:rsid w:val="006A5B99"/>
    <w:rsid w:val="006A6540"/>
    <w:rsid w:val="006A6EE4"/>
    <w:rsid w:val="006A7576"/>
    <w:rsid w:val="006A7643"/>
    <w:rsid w:val="006A7DB3"/>
    <w:rsid w:val="006B0506"/>
    <w:rsid w:val="006B0878"/>
    <w:rsid w:val="006B0A3C"/>
    <w:rsid w:val="006B0FC4"/>
    <w:rsid w:val="006B10B0"/>
    <w:rsid w:val="006B23DF"/>
    <w:rsid w:val="006B29D5"/>
    <w:rsid w:val="006B2D7F"/>
    <w:rsid w:val="006B2F3A"/>
    <w:rsid w:val="006B3025"/>
    <w:rsid w:val="006B38B6"/>
    <w:rsid w:val="006B3BC2"/>
    <w:rsid w:val="006B3CC2"/>
    <w:rsid w:val="006B426B"/>
    <w:rsid w:val="006B43CD"/>
    <w:rsid w:val="006B4680"/>
    <w:rsid w:val="006B48CC"/>
    <w:rsid w:val="006B48FF"/>
    <w:rsid w:val="006B4D08"/>
    <w:rsid w:val="006B4F23"/>
    <w:rsid w:val="006B5285"/>
    <w:rsid w:val="006B59A4"/>
    <w:rsid w:val="006B5A6F"/>
    <w:rsid w:val="006B5CF4"/>
    <w:rsid w:val="006B6080"/>
    <w:rsid w:val="006B674A"/>
    <w:rsid w:val="006B6E95"/>
    <w:rsid w:val="006B7B83"/>
    <w:rsid w:val="006B7EC5"/>
    <w:rsid w:val="006C129B"/>
    <w:rsid w:val="006C1B18"/>
    <w:rsid w:val="006C1C6D"/>
    <w:rsid w:val="006C1D77"/>
    <w:rsid w:val="006C218E"/>
    <w:rsid w:val="006C22AC"/>
    <w:rsid w:val="006C2612"/>
    <w:rsid w:val="006C2739"/>
    <w:rsid w:val="006C2B85"/>
    <w:rsid w:val="006C34E7"/>
    <w:rsid w:val="006C3AD9"/>
    <w:rsid w:val="006C3DBF"/>
    <w:rsid w:val="006C48CF"/>
    <w:rsid w:val="006C4902"/>
    <w:rsid w:val="006C4A7F"/>
    <w:rsid w:val="006C4AED"/>
    <w:rsid w:val="006C4AF0"/>
    <w:rsid w:val="006C4AFA"/>
    <w:rsid w:val="006C50DF"/>
    <w:rsid w:val="006C597A"/>
    <w:rsid w:val="006C6CBE"/>
    <w:rsid w:val="006C6E70"/>
    <w:rsid w:val="006C7C51"/>
    <w:rsid w:val="006D07F1"/>
    <w:rsid w:val="006D0FE6"/>
    <w:rsid w:val="006D1014"/>
    <w:rsid w:val="006D1395"/>
    <w:rsid w:val="006D13A9"/>
    <w:rsid w:val="006D1AC0"/>
    <w:rsid w:val="006D1DD3"/>
    <w:rsid w:val="006D2ADB"/>
    <w:rsid w:val="006D2B3E"/>
    <w:rsid w:val="006D3047"/>
    <w:rsid w:val="006D3B19"/>
    <w:rsid w:val="006D5BF0"/>
    <w:rsid w:val="006D61F9"/>
    <w:rsid w:val="006D65C9"/>
    <w:rsid w:val="006D6B6A"/>
    <w:rsid w:val="006D76D5"/>
    <w:rsid w:val="006D7FCE"/>
    <w:rsid w:val="006E034D"/>
    <w:rsid w:val="006E090B"/>
    <w:rsid w:val="006E1738"/>
    <w:rsid w:val="006E2010"/>
    <w:rsid w:val="006E22A9"/>
    <w:rsid w:val="006E274E"/>
    <w:rsid w:val="006E29A6"/>
    <w:rsid w:val="006E2C84"/>
    <w:rsid w:val="006E35BA"/>
    <w:rsid w:val="006E38C3"/>
    <w:rsid w:val="006E45CD"/>
    <w:rsid w:val="006E4F78"/>
    <w:rsid w:val="006E51D3"/>
    <w:rsid w:val="006E56F2"/>
    <w:rsid w:val="006E57D1"/>
    <w:rsid w:val="006E59AE"/>
    <w:rsid w:val="006E5C17"/>
    <w:rsid w:val="006E6149"/>
    <w:rsid w:val="006E68C7"/>
    <w:rsid w:val="006E6B6C"/>
    <w:rsid w:val="006E7189"/>
    <w:rsid w:val="006E7447"/>
    <w:rsid w:val="006E768D"/>
    <w:rsid w:val="006F047F"/>
    <w:rsid w:val="006F07C6"/>
    <w:rsid w:val="006F0A92"/>
    <w:rsid w:val="006F0C39"/>
    <w:rsid w:val="006F146F"/>
    <w:rsid w:val="006F215D"/>
    <w:rsid w:val="006F2913"/>
    <w:rsid w:val="006F2A2C"/>
    <w:rsid w:val="006F2F58"/>
    <w:rsid w:val="006F3064"/>
    <w:rsid w:val="006F321E"/>
    <w:rsid w:val="006F348B"/>
    <w:rsid w:val="006F394C"/>
    <w:rsid w:val="006F4AE6"/>
    <w:rsid w:val="006F5A23"/>
    <w:rsid w:val="006F5B6F"/>
    <w:rsid w:val="006F617D"/>
    <w:rsid w:val="006F6290"/>
    <w:rsid w:val="006F7457"/>
    <w:rsid w:val="006F7D81"/>
    <w:rsid w:val="00700083"/>
    <w:rsid w:val="00700E08"/>
    <w:rsid w:val="0070113C"/>
    <w:rsid w:val="00702168"/>
    <w:rsid w:val="007021B8"/>
    <w:rsid w:val="00702567"/>
    <w:rsid w:val="00702637"/>
    <w:rsid w:val="0070268B"/>
    <w:rsid w:val="00702BF9"/>
    <w:rsid w:val="00702CB0"/>
    <w:rsid w:val="00702F3F"/>
    <w:rsid w:val="007038F3"/>
    <w:rsid w:val="00703D3F"/>
    <w:rsid w:val="00703E01"/>
    <w:rsid w:val="00704299"/>
    <w:rsid w:val="0070476D"/>
    <w:rsid w:val="00704A8C"/>
    <w:rsid w:val="00704B76"/>
    <w:rsid w:val="00704DBA"/>
    <w:rsid w:val="00704E28"/>
    <w:rsid w:val="00704E52"/>
    <w:rsid w:val="00704E9C"/>
    <w:rsid w:val="00705063"/>
    <w:rsid w:val="007055B2"/>
    <w:rsid w:val="0070598D"/>
    <w:rsid w:val="00705E28"/>
    <w:rsid w:val="007064C2"/>
    <w:rsid w:val="00706966"/>
    <w:rsid w:val="00706B19"/>
    <w:rsid w:val="00706E51"/>
    <w:rsid w:val="00706F17"/>
    <w:rsid w:val="007104D9"/>
    <w:rsid w:val="0071052D"/>
    <w:rsid w:val="00710E40"/>
    <w:rsid w:val="00711963"/>
    <w:rsid w:val="007120C3"/>
    <w:rsid w:val="00712EF7"/>
    <w:rsid w:val="0071380F"/>
    <w:rsid w:val="007138D4"/>
    <w:rsid w:val="007138DE"/>
    <w:rsid w:val="00714B3D"/>
    <w:rsid w:val="00714E2C"/>
    <w:rsid w:val="00715068"/>
    <w:rsid w:val="00715212"/>
    <w:rsid w:val="00715CA5"/>
    <w:rsid w:val="00716E46"/>
    <w:rsid w:val="00716EB4"/>
    <w:rsid w:val="00716F70"/>
    <w:rsid w:val="007170FD"/>
    <w:rsid w:val="00717432"/>
    <w:rsid w:val="00717D94"/>
    <w:rsid w:val="00720333"/>
    <w:rsid w:val="007206A6"/>
    <w:rsid w:val="007206E8"/>
    <w:rsid w:val="00720B02"/>
    <w:rsid w:val="00720B40"/>
    <w:rsid w:val="00720B86"/>
    <w:rsid w:val="007211F8"/>
    <w:rsid w:val="007213B6"/>
    <w:rsid w:val="007214BF"/>
    <w:rsid w:val="007217D5"/>
    <w:rsid w:val="007221E5"/>
    <w:rsid w:val="00722880"/>
    <w:rsid w:val="00722CD7"/>
    <w:rsid w:val="00723006"/>
    <w:rsid w:val="00723456"/>
    <w:rsid w:val="007234D5"/>
    <w:rsid w:val="007246C9"/>
    <w:rsid w:val="0072638B"/>
    <w:rsid w:val="00726471"/>
    <w:rsid w:val="0072693F"/>
    <w:rsid w:val="00726993"/>
    <w:rsid w:val="00726E7C"/>
    <w:rsid w:val="00726EBA"/>
    <w:rsid w:val="00727684"/>
    <w:rsid w:val="007277DF"/>
    <w:rsid w:val="007278DF"/>
    <w:rsid w:val="00727A87"/>
    <w:rsid w:val="007308D8"/>
    <w:rsid w:val="00730A88"/>
    <w:rsid w:val="00731583"/>
    <w:rsid w:val="0073194D"/>
    <w:rsid w:val="00731A59"/>
    <w:rsid w:val="007321C6"/>
    <w:rsid w:val="007323B2"/>
    <w:rsid w:val="007329E3"/>
    <w:rsid w:val="00733401"/>
    <w:rsid w:val="00733B96"/>
    <w:rsid w:val="00733F11"/>
    <w:rsid w:val="0073487B"/>
    <w:rsid w:val="00734E13"/>
    <w:rsid w:val="00734EE7"/>
    <w:rsid w:val="007359E7"/>
    <w:rsid w:val="00735BFE"/>
    <w:rsid w:val="00735F5C"/>
    <w:rsid w:val="007362F6"/>
    <w:rsid w:val="00736F6A"/>
    <w:rsid w:val="0073726E"/>
    <w:rsid w:val="007377D6"/>
    <w:rsid w:val="007378CF"/>
    <w:rsid w:val="00737990"/>
    <w:rsid w:val="00737CC7"/>
    <w:rsid w:val="00737D4C"/>
    <w:rsid w:val="00737E26"/>
    <w:rsid w:val="007405ED"/>
    <w:rsid w:val="007407DF"/>
    <w:rsid w:val="00740F9A"/>
    <w:rsid w:val="00741592"/>
    <w:rsid w:val="00741EE4"/>
    <w:rsid w:val="00742443"/>
    <w:rsid w:val="00742658"/>
    <w:rsid w:val="00742989"/>
    <w:rsid w:val="00742F66"/>
    <w:rsid w:val="0074443C"/>
    <w:rsid w:val="00744494"/>
    <w:rsid w:val="007444CA"/>
    <w:rsid w:val="0074471E"/>
    <w:rsid w:val="00744C26"/>
    <w:rsid w:val="00745180"/>
    <w:rsid w:val="007453D6"/>
    <w:rsid w:val="0074559D"/>
    <w:rsid w:val="00745DE0"/>
    <w:rsid w:val="00745ED7"/>
    <w:rsid w:val="00745F66"/>
    <w:rsid w:val="007467E6"/>
    <w:rsid w:val="00746DE4"/>
    <w:rsid w:val="00747563"/>
    <w:rsid w:val="00747AB7"/>
    <w:rsid w:val="00747F78"/>
    <w:rsid w:val="00750331"/>
    <w:rsid w:val="007508C3"/>
    <w:rsid w:val="00750B8F"/>
    <w:rsid w:val="00750C93"/>
    <w:rsid w:val="00750EF9"/>
    <w:rsid w:val="007512DE"/>
    <w:rsid w:val="00751D39"/>
    <w:rsid w:val="00751D8C"/>
    <w:rsid w:val="007522B8"/>
    <w:rsid w:val="00752D47"/>
    <w:rsid w:val="007532EB"/>
    <w:rsid w:val="007538B8"/>
    <w:rsid w:val="00753958"/>
    <w:rsid w:val="00753DC0"/>
    <w:rsid w:val="00753F36"/>
    <w:rsid w:val="007541B6"/>
    <w:rsid w:val="007547A9"/>
    <w:rsid w:val="00754997"/>
    <w:rsid w:val="00754A7F"/>
    <w:rsid w:val="00755227"/>
    <w:rsid w:val="00755A39"/>
    <w:rsid w:val="007568B0"/>
    <w:rsid w:val="00756EE3"/>
    <w:rsid w:val="007570A9"/>
    <w:rsid w:val="00757B52"/>
    <w:rsid w:val="00757C4C"/>
    <w:rsid w:val="00757E0A"/>
    <w:rsid w:val="0076003B"/>
    <w:rsid w:val="007605D1"/>
    <w:rsid w:val="00760A1C"/>
    <w:rsid w:val="00761199"/>
    <w:rsid w:val="007616CD"/>
    <w:rsid w:val="00761F04"/>
    <w:rsid w:val="007628D8"/>
    <w:rsid w:val="007629A9"/>
    <w:rsid w:val="00763672"/>
    <w:rsid w:val="00763BEE"/>
    <w:rsid w:val="00763D16"/>
    <w:rsid w:val="007640B5"/>
    <w:rsid w:val="007642D9"/>
    <w:rsid w:val="00765144"/>
    <w:rsid w:val="00765368"/>
    <w:rsid w:val="007659C3"/>
    <w:rsid w:val="00766412"/>
    <w:rsid w:val="0076654F"/>
    <w:rsid w:val="00766668"/>
    <w:rsid w:val="00767397"/>
    <w:rsid w:val="007675D8"/>
    <w:rsid w:val="00767782"/>
    <w:rsid w:val="0077009F"/>
    <w:rsid w:val="00770831"/>
    <w:rsid w:val="00771058"/>
    <w:rsid w:val="007713F3"/>
    <w:rsid w:val="007715DA"/>
    <w:rsid w:val="0077167E"/>
    <w:rsid w:val="007717F5"/>
    <w:rsid w:val="00771B33"/>
    <w:rsid w:val="00771C58"/>
    <w:rsid w:val="00772C86"/>
    <w:rsid w:val="00773540"/>
    <w:rsid w:val="007740CB"/>
    <w:rsid w:val="007745D7"/>
    <w:rsid w:val="00776D96"/>
    <w:rsid w:val="00777629"/>
    <w:rsid w:val="007778EE"/>
    <w:rsid w:val="00777F18"/>
    <w:rsid w:val="007803BB"/>
    <w:rsid w:val="00780D7A"/>
    <w:rsid w:val="00780F79"/>
    <w:rsid w:val="0078148C"/>
    <w:rsid w:val="00782301"/>
    <w:rsid w:val="00782C75"/>
    <w:rsid w:val="0078310E"/>
    <w:rsid w:val="00784828"/>
    <w:rsid w:val="0078488C"/>
    <w:rsid w:val="00784C66"/>
    <w:rsid w:val="00784D83"/>
    <w:rsid w:val="00784EC1"/>
    <w:rsid w:val="00784F4B"/>
    <w:rsid w:val="0078510A"/>
    <w:rsid w:val="00785452"/>
    <w:rsid w:val="007856D8"/>
    <w:rsid w:val="007858F8"/>
    <w:rsid w:val="00785F39"/>
    <w:rsid w:val="00786169"/>
    <w:rsid w:val="0078658C"/>
    <w:rsid w:val="00787215"/>
    <w:rsid w:val="007872F7"/>
    <w:rsid w:val="00787C1B"/>
    <w:rsid w:val="007901F1"/>
    <w:rsid w:val="0079035B"/>
    <w:rsid w:val="00790866"/>
    <w:rsid w:val="00790D8E"/>
    <w:rsid w:val="00790ED5"/>
    <w:rsid w:val="00790F95"/>
    <w:rsid w:val="007919A5"/>
    <w:rsid w:val="00791F58"/>
    <w:rsid w:val="00792893"/>
    <w:rsid w:val="00792BF3"/>
    <w:rsid w:val="00792D8C"/>
    <w:rsid w:val="00793C23"/>
    <w:rsid w:val="007940B5"/>
    <w:rsid w:val="007945C5"/>
    <w:rsid w:val="00794652"/>
    <w:rsid w:val="0079474A"/>
    <w:rsid w:val="00794B33"/>
    <w:rsid w:val="007955C0"/>
    <w:rsid w:val="00795A8C"/>
    <w:rsid w:val="00795C83"/>
    <w:rsid w:val="0079633B"/>
    <w:rsid w:val="007972B5"/>
    <w:rsid w:val="007A046F"/>
    <w:rsid w:val="007A08AA"/>
    <w:rsid w:val="007A0C86"/>
    <w:rsid w:val="007A0D2A"/>
    <w:rsid w:val="007A0ED8"/>
    <w:rsid w:val="007A1620"/>
    <w:rsid w:val="007A1825"/>
    <w:rsid w:val="007A1AD7"/>
    <w:rsid w:val="007A217E"/>
    <w:rsid w:val="007A2B66"/>
    <w:rsid w:val="007A2BB8"/>
    <w:rsid w:val="007A2E51"/>
    <w:rsid w:val="007A3169"/>
    <w:rsid w:val="007A3316"/>
    <w:rsid w:val="007A359B"/>
    <w:rsid w:val="007A4AB5"/>
    <w:rsid w:val="007A571B"/>
    <w:rsid w:val="007A5D7B"/>
    <w:rsid w:val="007A5E1E"/>
    <w:rsid w:val="007A6262"/>
    <w:rsid w:val="007A6A9F"/>
    <w:rsid w:val="007A6CE7"/>
    <w:rsid w:val="007B0056"/>
    <w:rsid w:val="007B04BA"/>
    <w:rsid w:val="007B054F"/>
    <w:rsid w:val="007B0D7A"/>
    <w:rsid w:val="007B1232"/>
    <w:rsid w:val="007B12EC"/>
    <w:rsid w:val="007B1CF1"/>
    <w:rsid w:val="007B1D7C"/>
    <w:rsid w:val="007B203B"/>
    <w:rsid w:val="007B2363"/>
    <w:rsid w:val="007B25FE"/>
    <w:rsid w:val="007B2697"/>
    <w:rsid w:val="007B2C85"/>
    <w:rsid w:val="007B36EC"/>
    <w:rsid w:val="007B385C"/>
    <w:rsid w:val="007B3AD0"/>
    <w:rsid w:val="007B42DB"/>
    <w:rsid w:val="007B5480"/>
    <w:rsid w:val="007B55E8"/>
    <w:rsid w:val="007B5EAF"/>
    <w:rsid w:val="007B64AB"/>
    <w:rsid w:val="007B656F"/>
    <w:rsid w:val="007B6915"/>
    <w:rsid w:val="007B6D69"/>
    <w:rsid w:val="007B78A0"/>
    <w:rsid w:val="007B7937"/>
    <w:rsid w:val="007C0429"/>
    <w:rsid w:val="007C051A"/>
    <w:rsid w:val="007C0967"/>
    <w:rsid w:val="007C0BC8"/>
    <w:rsid w:val="007C0C82"/>
    <w:rsid w:val="007C0E74"/>
    <w:rsid w:val="007C10D0"/>
    <w:rsid w:val="007C122D"/>
    <w:rsid w:val="007C1523"/>
    <w:rsid w:val="007C1875"/>
    <w:rsid w:val="007C1FFB"/>
    <w:rsid w:val="007C2142"/>
    <w:rsid w:val="007C2A9A"/>
    <w:rsid w:val="007C2C85"/>
    <w:rsid w:val="007C30EB"/>
    <w:rsid w:val="007C3182"/>
    <w:rsid w:val="007C3428"/>
    <w:rsid w:val="007C35A4"/>
    <w:rsid w:val="007C35B7"/>
    <w:rsid w:val="007C419E"/>
    <w:rsid w:val="007C42DF"/>
    <w:rsid w:val="007C489B"/>
    <w:rsid w:val="007C4B0A"/>
    <w:rsid w:val="007C4C3E"/>
    <w:rsid w:val="007C4F57"/>
    <w:rsid w:val="007C524E"/>
    <w:rsid w:val="007C55A5"/>
    <w:rsid w:val="007C5720"/>
    <w:rsid w:val="007C5DA4"/>
    <w:rsid w:val="007C5ECE"/>
    <w:rsid w:val="007C6506"/>
    <w:rsid w:val="007C661F"/>
    <w:rsid w:val="007C6E1C"/>
    <w:rsid w:val="007C7072"/>
    <w:rsid w:val="007C7526"/>
    <w:rsid w:val="007C7A68"/>
    <w:rsid w:val="007C7C3D"/>
    <w:rsid w:val="007C7DA0"/>
    <w:rsid w:val="007C7E35"/>
    <w:rsid w:val="007D040E"/>
    <w:rsid w:val="007D0BEA"/>
    <w:rsid w:val="007D15B5"/>
    <w:rsid w:val="007D15D8"/>
    <w:rsid w:val="007D1C4F"/>
    <w:rsid w:val="007D20E6"/>
    <w:rsid w:val="007D22BA"/>
    <w:rsid w:val="007D23F3"/>
    <w:rsid w:val="007D2713"/>
    <w:rsid w:val="007D39AB"/>
    <w:rsid w:val="007D452D"/>
    <w:rsid w:val="007D46A4"/>
    <w:rsid w:val="007D4C6E"/>
    <w:rsid w:val="007D4D1A"/>
    <w:rsid w:val="007D59C2"/>
    <w:rsid w:val="007D6A71"/>
    <w:rsid w:val="007D6BF7"/>
    <w:rsid w:val="007D6FB9"/>
    <w:rsid w:val="007D71CA"/>
    <w:rsid w:val="007D7319"/>
    <w:rsid w:val="007D7425"/>
    <w:rsid w:val="007D7D0A"/>
    <w:rsid w:val="007E01C1"/>
    <w:rsid w:val="007E048F"/>
    <w:rsid w:val="007E04B6"/>
    <w:rsid w:val="007E11FC"/>
    <w:rsid w:val="007E16CF"/>
    <w:rsid w:val="007E17F5"/>
    <w:rsid w:val="007E1EA0"/>
    <w:rsid w:val="007E1F19"/>
    <w:rsid w:val="007E2038"/>
    <w:rsid w:val="007E218E"/>
    <w:rsid w:val="007E2267"/>
    <w:rsid w:val="007E2C3E"/>
    <w:rsid w:val="007E32FE"/>
    <w:rsid w:val="007E3714"/>
    <w:rsid w:val="007E3986"/>
    <w:rsid w:val="007E3D88"/>
    <w:rsid w:val="007E4369"/>
    <w:rsid w:val="007E478B"/>
    <w:rsid w:val="007E49CE"/>
    <w:rsid w:val="007E5107"/>
    <w:rsid w:val="007E57C5"/>
    <w:rsid w:val="007E58D4"/>
    <w:rsid w:val="007E5F5C"/>
    <w:rsid w:val="007E60DE"/>
    <w:rsid w:val="007E620D"/>
    <w:rsid w:val="007E64D1"/>
    <w:rsid w:val="007E69D2"/>
    <w:rsid w:val="007E6B5E"/>
    <w:rsid w:val="007E7010"/>
    <w:rsid w:val="007E72F7"/>
    <w:rsid w:val="007E72FF"/>
    <w:rsid w:val="007E7A9E"/>
    <w:rsid w:val="007E7FA7"/>
    <w:rsid w:val="007F04EF"/>
    <w:rsid w:val="007F082F"/>
    <w:rsid w:val="007F0AA2"/>
    <w:rsid w:val="007F1865"/>
    <w:rsid w:val="007F1949"/>
    <w:rsid w:val="007F1CA2"/>
    <w:rsid w:val="007F2574"/>
    <w:rsid w:val="007F2A9F"/>
    <w:rsid w:val="007F34CD"/>
    <w:rsid w:val="007F387B"/>
    <w:rsid w:val="007F3C49"/>
    <w:rsid w:val="007F3DA5"/>
    <w:rsid w:val="007F4103"/>
    <w:rsid w:val="007F4277"/>
    <w:rsid w:val="007F4973"/>
    <w:rsid w:val="00800036"/>
    <w:rsid w:val="00800BBA"/>
    <w:rsid w:val="008017FC"/>
    <w:rsid w:val="00802160"/>
    <w:rsid w:val="00802704"/>
    <w:rsid w:val="00802D90"/>
    <w:rsid w:val="00803125"/>
    <w:rsid w:val="00803137"/>
    <w:rsid w:val="00803A68"/>
    <w:rsid w:val="0080411A"/>
    <w:rsid w:val="008041F0"/>
    <w:rsid w:val="0080495A"/>
    <w:rsid w:val="00805EF8"/>
    <w:rsid w:val="00806395"/>
    <w:rsid w:val="008068CA"/>
    <w:rsid w:val="00806C3E"/>
    <w:rsid w:val="00807531"/>
    <w:rsid w:val="00810021"/>
    <w:rsid w:val="008100B7"/>
    <w:rsid w:val="0081041D"/>
    <w:rsid w:val="00810996"/>
    <w:rsid w:val="00810B0F"/>
    <w:rsid w:val="00810B51"/>
    <w:rsid w:val="00810B78"/>
    <w:rsid w:val="00810DDA"/>
    <w:rsid w:val="00810E86"/>
    <w:rsid w:val="0081157B"/>
    <w:rsid w:val="008122A5"/>
    <w:rsid w:val="008125AD"/>
    <w:rsid w:val="00812682"/>
    <w:rsid w:val="00813E41"/>
    <w:rsid w:val="00813E87"/>
    <w:rsid w:val="00814ADE"/>
    <w:rsid w:val="00814CB7"/>
    <w:rsid w:val="00814D4B"/>
    <w:rsid w:val="00815339"/>
    <w:rsid w:val="008158EB"/>
    <w:rsid w:val="008158ED"/>
    <w:rsid w:val="00816908"/>
    <w:rsid w:val="00816B4D"/>
    <w:rsid w:val="00816FF0"/>
    <w:rsid w:val="00817902"/>
    <w:rsid w:val="008200B9"/>
    <w:rsid w:val="00822A05"/>
    <w:rsid w:val="00822DE1"/>
    <w:rsid w:val="00823462"/>
    <w:rsid w:val="00823CC0"/>
    <w:rsid w:val="00823E7F"/>
    <w:rsid w:val="008241E5"/>
    <w:rsid w:val="00824C4A"/>
    <w:rsid w:val="00824EF8"/>
    <w:rsid w:val="008256A6"/>
    <w:rsid w:val="008263E5"/>
    <w:rsid w:val="00827088"/>
    <w:rsid w:val="0082738C"/>
    <w:rsid w:val="00827704"/>
    <w:rsid w:val="00827748"/>
    <w:rsid w:val="00830008"/>
    <w:rsid w:val="0083080A"/>
    <w:rsid w:val="0083084C"/>
    <w:rsid w:val="008311C6"/>
    <w:rsid w:val="00831441"/>
    <w:rsid w:val="00831549"/>
    <w:rsid w:val="00831DA6"/>
    <w:rsid w:val="0083263C"/>
    <w:rsid w:val="00832A8C"/>
    <w:rsid w:val="00833053"/>
    <w:rsid w:val="00833920"/>
    <w:rsid w:val="0083393E"/>
    <w:rsid w:val="00833B47"/>
    <w:rsid w:val="00833DE6"/>
    <w:rsid w:val="00834199"/>
    <w:rsid w:val="008342B5"/>
    <w:rsid w:val="008347D6"/>
    <w:rsid w:val="0083510F"/>
    <w:rsid w:val="00835441"/>
    <w:rsid w:val="00836C83"/>
    <w:rsid w:val="00837033"/>
    <w:rsid w:val="00837120"/>
    <w:rsid w:val="0084011C"/>
    <w:rsid w:val="008405B1"/>
    <w:rsid w:val="00841290"/>
    <w:rsid w:val="008413F3"/>
    <w:rsid w:val="00841ACA"/>
    <w:rsid w:val="00841B0A"/>
    <w:rsid w:val="00841E25"/>
    <w:rsid w:val="00841F0B"/>
    <w:rsid w:val="0084208A"/>
    <w:rsid w:val="008422EE"/>
    <w:rsid w:val="00842BAD"/>
    <w:rsid w:val="008431D1"/>
    <w:rsid w:val="008439DE"/>
    <w:rsid w:val="00843A25"/>
    <w:rsid w:val="00843B8E"/>
    <w:rsid w:val="00844066"/>
    <w:rsid w:val="0084483C"/>
    <w:rsid w:val="008449E2"/>
    <w:rsid w:val="0084502E"/>
    <w:rsid w:val="0084504E"/>
    <w:rsid w:val="0084523A"/>
    <w:rsid w:val="0084544B"/>
    <w:rsid w:val="0084576F"/>
    <w:rsid w:val="00845994"/>
    <w:rsid w:val="0084632E"/>
    <w:rsid w:val="00846857"/>
    <w:rsid w:val="00846981"/>
    <w:rsid w:val="00846985"/>
    <w:rsid w:val="00847132"/>
    <w:rsid w:val="008479E8"/>
    <w:rsid w:val="00847E0F"/>
    <w:rsid w:val="0085055B"/>
    <w:rsid w:val="008519D1"/>
    <w:rsid w:val="008527EC"/>
    <w:rsid w:val="0085319F"/>
    <w:rsid w:val="00853A72"/>
    <w:rsid w:val="00853AB7"/>
    <w:rsid w:val="00853E33"/>
    <w:rsid w:val="00853F29"/>
    <w:rsid w:val="008549E8"/>
    <w:rsid w:val="008549FC"/>
    <w:rsid w:val="00855376"/>
    <w:rsid w:val="00855997"/>
    <w:rsid w:val="00855A14"/>
    <w:rsid w:val="00855E45"/>
    <w:rsid w:val="00855F00"/>
    <w:rsid w:val="008564A9"/>
    <w:rsid w:val="008564AC"/>
    <w:rsid w:val="00856859"/>
    <w:rsid w:val="0085688E"/>
    <w:rsid w:val="00857C0D"/>
    <w:rsid w:val="00857FE5"/>
    <w:rsid w:val="00860503"/>
    <w:rsid w:val="0086077E"/>
    <w:rsid w:val="0086097D"/>
    <w:rsid w:val="00861957"/>
    <w:rsid w:val="0086199D"/>
    <w:rsid w:val="00862229"/>
    <w:rsid w:val="00863198"/>
    <w:rsid w:val="0086376B"/>
    <w:rsid w:val="0086394B"/>
    <w:rsid w:val="00863DD7"/>
    <w:rsid w:val="00864047"/>
    <w:rsid w:val="0086414B"/>
    <w:rsid w:val="00864273"/>
    <w:rsid w:val="0086438D"/>
    <w:rsid w:val="008646DE"/>
    <w:rsid w:val="00864BC4"/>
    <w:rsid w:val="00864D62"/>
    <w:rsid w:val="0086508D"/>
    <w:rsid w:val="008650C3"/>
    <w:rsid w:val="008651DD"/>
    <w:rsid w:val="00865819"/>
    <w:rsid w:val="0086607B"/>
    <w:rsid w:val="00866363"/>
    <w:rsid w:val="0086690A"/>
    <w:rsid w:val="00866AFE"/>
    <w:rsid w:val="00866C5E"/>
    <w:rsid w:val="00866E5B"/>
    <w:rsid w:val="0086700D"/>
    <w:rsid w:val="0086729A"/>
    <w:rsid w:val="00867365"/>
    <w:rsid w:val="008675F0"/>
    <w:rsid w:val="0086778D"/>
    <w:rsid w:val="00867EBE"/>
    <w:rsid w:val="00870278"/>
    <w:rsid w:val="00870372"/>
    <w:rsid w:val="008704CA"/>
    <w:rsid w:val="00870CA7"/>
    <w:rsid w:val="00870CCD"/>
    <w:rsid w:val="00870F35"/>
    <w:rsid w:val="0087186F"/>
    <w:rsid w:val="008718F1"/>
    <w:rsid w:val="008727ED"/>
    <w:rsid w:val="00872A80"/>
    <w:rsid w:val="0087300D"/>
    <w:rsid w:val="00873866"/>
    <w:rsid w:val="00873FE0"/>
    <w:rsid w:val="00874026"/>
    <w:rsid w:val="008741C4"/>
    <w:rsid w:val="00874452"/>
    <w:rsid w:val="00874614"/>
    <w:rsid w:val="008747C3"/>
    <w:rsid w:val="00874DF1"/>
    <w:rsid w:val="0087514C"/>
    <w:rsid w:val="008752C3"/>
    <w:rsid w:val="0087599E"/>
    <w:rsid w:val="00875B4B"/>
    <w:rsid w:val="00876648"/>
    <w:rsid w:val="00876CB7"/>
    <w:rsid w:val="00876D9B"/>
    <w:rsid w:val="00877002"/>
    <w:rsid w:val="008771B9"/>
    <w:rsid w:val="00877BA1"/>
    <w:rsid w:val="0088023C"/>
    <w:rsid w:val="00880867"/>
    <w:rsid w:val="00880AFC"/>
    <w:rsid w:val="00881800"/>
    <w:rsid w:val="00881B87"/>
    <w:rsid w:val="00881C76"/>
    <w:rsid w:val="00881D47"/>
    <w:rsid w:val="00881F91"/>
    <w:rsid w:val="00882A25"/>
    <w:rsid w:val="00883483"/>
    <w:rsid w:val="00883992"/>
    <w:rsid w:val="00884128"/>
    <w:rsid w:val="008844D3"/>
    <w:rsid w:val="00884908"/>
    <w:rsid w:val="008859B6"/>
    <w:rsid w:val="00886051"/>
    <w:rsid w:val="008861C2"/>
    <w:rsid w:val="008861EE"/>
    <w:rsid w:val="00886329"/>
    <w:rsid w:val="00886424"/>
    <w:rsid w:val="0088678F"/>
    <w:rsid w:val="008869B1"/>
    <w:rsid w:val="008869D4"/>
    <w:rsid w:val="00886C73"/>
    <w:rsid w:val="00887070"/>
    <w:rsid w:val="008871E5"/>
    <w:rsid w:val="00887300"/>
    <w:rsid w:val="00887503"/>
    <w:rsid w:val="0088790E"/>
    <w:rsid w:val="00887AA9"/>
    <w:rsid w:val="00887E29"/>
    <w:rsid w:val="00890FB5"/>
    <w:rsid w:val="008938CB"/>
    <w:rsid w:val="008938CF"/>
    <w:rsid w:val="00893B5F"/>
    <w:rsid w:val="00893D4D"/>
    <w:rsid w:val="00893EF2"/>
    <w:rsid w:val="00894759"/>
    <w:rsid w:val="0089480F"/>
    <w:rsid w:val="0089569B"/>
    <w:rsid w:val="008959C5"/>
    <w:rsid w:val="00895C42"/>
    <w:rsid w:val="00895E16"/>
    <w:rsid w:val="00895E81"/>
    <w:rsid w:val="00895E97"/>
    <w:rsid w:val="0089604A"/>
    <w:rsid w:val="0089641E"/>
    <w:rsid w:val="008965C2"/>
    <w:rsid w:val="00896821"/>
    <w:rsid w:val="00896C9D"/>
    <w:rsid w:val="00896FFF"/>
    <w:rsid w:val="00897122"/>
    <w:rsid w:val="0089756B"/>
    <w:rsid w:val="008977AB"/>
    <w:rsid w:val="00897978"/>
    <w:rsid w:val="00897B7E"/>
    <w:rsid w:val="008A002F"/>
    <w:rsid w:val="008A045D"/>
    <w:rsid w:val="008A05EC"/>
    <w:rsid w:val="008A0900"/>
    <w:rsid w:val="008A1028"/>
    <w:rsid w:val="008A10DD"/>
    <w:rsid w:val="008A1240"/>
    <w:rsid w:val="008A1BD7"/>
    <w:rsid w:val="008A1BDF"/>
    <w:rsid w:val="008A2212"/>
    <w:rsid w:val="008A2214"/>
    <w:rsid w:val="008A2974"/>
    <w:rsid w:val="008A2C98"/>
    <w:rsid w:val="008A3143"/>
    <w:rsid w:val="008A32B1"/>
    <w:rsid w:val="008A3A35"/>
    <w:rsid w:val="008A3E6A"/>
    <w:rsid w:val="008A3EEE"/>
    <w:rsid w:val="008A3F0C"/>
    <w:rsid w:val="008A4620"/>
    <w:rsid w:val="008A4731"/>
    <w:rsid w:val="008A4873"/>
    <w:rsid w:val="008A4EFD"/>
    <w:rsid w:val="008A5E2C"/>
    <w:rsid w:val="008A60DA"/>
    <w:rsid w:val="008A6776"/>
    <w:rsid w:val="008A7249"/>
    <w:rsid w:val="008A73EB"/>
    <w:rsid w:val="008A79DE"/>
    <w:rsid w:val="008B0749"/>
    <w:rsid w:val="008B0CDE"/>
    <w:rsid w:val="008B0E13"/>
    <w:rsid w:val="008B14C3"/>
    <w:rsid w:val="008B1E9D"/>
    <w:rsid w:val="008B2CDD"/>
    <w:rsid w:val="008B2D91"/>
    <w:rsid w:val="008B2EB4"/>
    <w:rsid w:val="008B3B1D"/>
    <w:rsid w:val="008B3D17"/>
    <w:rsid w:val="008B44AA"/>
    <w:rsid w:val="008B457B"/>
    <w:rsid w:val="008B4A56"/>
    <w:rsid w:val="008B4BB9"/>
    <w:rsid w:val="008B4FED"/>
    <w:rsid w:val="008B5322"/>
    <w:rsid w:val="008B5F82"/>
    <w:rsid w:val="008B60E5"/>
    <w:rsid w:val="008B66F4"/>
    <w:rsid w:val="008B70F9"/>
    <w:rsid w:val="008B79C7"/>
    <w:rsid w:val="008B7A9F"/>
    <w:rsid w:val="008B7C13"/>
    <w:rsid w:val="008C008E"/>
    <w:rsid w:val="008C0366"/>
    <w:rsid w:val="008C049B"/>
    <w:rsid w:val="008C139A"/>
    <w:rsid w:val="008C1C27"/>
    <w:rsid w:val="008C281D"/>
    <w:rsid w:val="008C372C"/>
    <w:rsid w:val="008C49E9"/>
    <w:rsid w:val="008C4B05"/>
    <w:rsid w:val="008C515D"/>
    <w:rsid w:val="008C54C0"/>
    <w:rsid w:val="008C5B97"/>
    <w:rsid w:val="008C6104"/>
    <w:rsid w:val="008C6A21"/>
    <w:rsid w:val="008C76FE"/>
    <w:rsid w:val="008C7D56"/>
    <w:rsid w:val="008C7E6E"/>
    <w:rsid w:val="008C9DE3"/>
    <w:rsid w:val="008D00CF"/>
    <w:rsid w:val="008D06D0"/>
    <w:rsid w:val="008D0AF8"/>
    <w:rsid w:val="008D0AFB"/>
    <w:rsid w:val="008D0E9A"/>
    <w:rsid w:val="008D14BF"/>
    <w:rsid w:val="008D1841"/>
    <w:rsid w:val="008D1FFD"/>
    <w:rsid w:val="008D208D"/>
    <w:rsid w:val="008D2570"/>
    <w:rsid w:val="008D270A"/>
    <w:rsid w:val="008D2B6A"/>
    <w:rsid w:val="008D3249"/>
    <w:rsid w:val="008D3E6F"/>
    <w:rsid w:val="008D49AE"/>
    <w:rsid w:val="008D5073"/>
    <w:rsid w:val="008D50DD"/>
    <w:rsid w:val="008D5703"/>
    <w:rsid w:val="008D57DC"/>
    <w:rsid w:val="008D626F"/>
    <w:rsid w:val="008D6458"/>
    <w:rsid w:val="008D6997"/>
    <w:rsid w:val="008D6A50"/>
    <w:rsid w:val="008D6A76"/>
    <w:rsid w:val="008D7222"/>
    <w:rsid w:val="008D74C6"/>
    <w:rsid w:val="008D77D6"/>
    <w:rsid w:val="008D7AFF"/>
    <w:rsid w:val="008E0E49"/>
    <w:rsid w:val="008E13DC"/>
    <w:rsid w:val="008E2041"/>
    <w:rsid w:val="008E2237"/>
    <w:rsid w:val="008E241B"/>
    <w:rsid w:val="008E2907"/>
    <w:rsid w:val="008E3A5D"/>
    <w:rsid w:val="008E44D0"/>
    <w:rsid w:val="008E5635"/>
    <w:rsid w:val="008E5E02"/>
    <w:rsid w:val="008E6622"/>
    <w:rsid w:val="008E6E0A"/>
    <w:rsid w:val="008E7873"/>
    <w:rsid w:val="008E7B52"/>
    <w:rsid w:val="008E7DD5"/>
    <w:rsid w:val="008F0555"/>
    <w:rsid w:val="008F05AD"/>
    <w:rsid w:val="008F05FC"/>
    <w:rsid w:val="008F086F"/>
    <w:rsid w:val="008F0CF4"/>
    <w:rsid w:val="008F1128"/>
    <w:rsid w:val="008F2605"/>
    <w:rsid w:val="008F260C"/>
    <w:rsid w:val="008F2668"/>
    <w:rsid w:val="008F319C"/>
    <w:rsid w:val="008F3253"/>
    <w:rsid w:val="008F3A99"/>
    <w:rsid w:val="008F4684"/>
    <w:rsid w:val="008F4A32"/>
    <w:rsid w:val="008F4A84"/>
    <w:rsid w:val="008F5BA6"/>
    <w:rsid w:val="008F5F4C"/>
    <w:rsid w:val="008F64EF"/>
    <w:rsid w:val="008F65CE"/>
    <w:rsid w:val="008F6B3B"/>
    <w:rsid w:val="008F7526"/>
    <w:rsid w:val="008F7613"/>
    <w:rsid w:val="00900808"/>
    <w:rsid w:val="0090085E"/>
    <w:rsid w:val="00900C15"/>
    <w:rsid w:val="00901284"/>
    <w:rsid w:val="00901437"/>
    <w:rsid w:val="00902EE5"/>
    <w:rsid w:val="00903E10"/>
    <w:rsid w:val="0090498F"/>
    <w:rsid w:val="00904DEE"/>
    <w:rsid w:val="00905193"/>
    <w:rsid w:val="0090574F"/>
    <w:rsid w:val="00905A7E"/>
    <w:rsid w:val="0090652D"/>
    <w:rsid w:val="009065C5"/>
    <w:rsid w:val="00906C92"/>
    <w:rsid w:val="009070BC"/>
    <w:rsid w:val="009071AF"/>
    <w:rsid w:val="00907222"/>
    <w:rsid w:val="009102D4"/>
    <w:rsid w:val="00910B7C"/>
    <w:rsid w:val="00910C81"/>
    <w:rsid w:val="0091104E"/>
    <w:rsid w:val="00911215"/>
    <w:rsid w:val="00911558"/>
    <w:rsid w:val="009115AC"/>
    <w:rsid w:val="00911DA6"/>
    <w:rsid w:val="00911DD1"/>
    <w:rsid w:val="00911EBF"/>
    <w:rsid w:val="00912119"/>
    <w:rsid w:val="00912537"/>
    <w:rsid w:val="00912837"/>
    <w:rsid w:val="00912A10"/>
    <w:rsid w:val="00912B66"/>
    <w:rsid w:val="00913045"/>
    <w:rsid w:val="00913EBC"/>
    <w:rsid w:val="0091459C"/>
    <w:rsid w:val="009148DA"/>
    <w:rsid w:val="00914C00"/>
    <w:rsid w:val="00915C83"/>
    <w:rsid w:val="00915FDD"/>
    <w:rsid w:val="009167B0"/>
    <w:rsid w:val="0091698B"/>
    <w:rsid w:val="00916FE8"/>
    <w:rsid w:val="00917276"/>
    <w:rsid w:val="00917399"/>
    <w:rsid w:val="009178CA"/>
    <w:rsid w:val="00920348"/>
    <w:rsid w:val="00920523"/>
    <w:rsid w:val="009206B7"/>
    <w:rsid w:val="00920EF6"/>
    <w:rsid w:val="00921106"/>
    <w:rsid w:val="00921171"/>
    <w:rsid w:val="00921340"/>
    <w:rsid w:val="0092183B"/>
    <w:rsid w:val="00921A7D"/>
    <w:rsid w:val="00921D54"/>
    <w:rsid w:val="00922BF5"/>
    <w:rsid w:val="00922C2F"/>
    <w:rsid w:val="00922F6D"/>
    <w:rsid w:val="00923E9A"/>
    <w:rsid w:val="0092495D"/>
    <w:rsid w:val="009254DB"/>
    <w:rsid w:val="00925BB1"/>
    <w:rsid w:val="00925BD4"/>
    <w:rsid w:val="009261A9"/>
    <w:rsid w:val="009267A5"/>
    <w:rsid w:val="00926D04"/>
    <w:rsid w:val="00926E88"/>
    <w:rsid w:val="00927288"/>
    <w:rsid w:val="0092744E"/>
    <w:rsid w:val="009275B2"/>
    <w:rsid w:val="00927A12"/>
    <w:rsid w:val="00927F32"/>
    <w:rsid w:val="009300BE"/>
    <w:rsid w:val="00930521"/>
    <w:rsid w:val="00930578"/>
    <w:rsid w:val="00930BA2"/>
    <w:rsid w:val="0093123A"/>
    <w:rsid w:val="00931625"/>
    <w:rsid w:val="00931DE7"/>
    <w:rsid w:val="009321EC"/>
    <w:rsid w:val="009323D4"/>
    <w:rsid w:val="00932CBC"/>
    <w:rsid w:val="00932D05"/>
    <w:rsid w:val="00933583"/>
    <w:rsid w:val="009338A2"/>
    <w:rsid w:val="009341CF"/>
    <w:rsid w:val="009348ED"/>
    <w:rsid w:val="00935747"/>
    <w:rsid w:val="00935ADD"/>
    <w:rsid w:val="00935B1A"/>
    <w:rsid w:val="00935C4C"/>
    <w:rsid w:val="0093622C"/>
    <w:rsid w:val="00936B7E"/>
    <w:rsid w:val="00936E85"/>
    <w:rsid w:val="00936EEC"/>
    <w:rsid w:val="00937065"/>
    <w:rsid w:val="009378F2"/>
    <w:rsid w:val="00940262"/>
    <w:rsid w:val="00940F60"/>
    <w:rsid w:val="00941795"/>
    <w:rsid w:val="00941947"/>
    <w:rsid w:val="00941E1C"/>
    <w:rsid w:val="00941FE6"/>
    <w:rsid w:val="0094262B"/>
    <w:rsid w:val="0094291C"/>
    <w:rsid w:val="00942B2F"/>
    <w:rsid w:val="00942BE8"/>
    <w:rsid w:val="00942D8D"/>
    <w:rsid w:val="00942F3E"/>
    <w:rsid w:val="009437E1"/>
    <w:rsid w:val="00943C1B"/>
    <w:rsid w:val="009440F4"/>
    <w:rsid w:val="00944102"/>
    <w:rsid w:val="0094443B"/>
    <w:rsid w:val="0094456C"/>
    <w:rsid w:val="00944A94"/>
    <w:rsid w:val="00944BCB"/>
    <w:rsid w:val="00945C98"/>
    <w:rsid w:val="00945F87"/>
    <w:rsid w:val="009462D3"/>
    <w:rsid w:val="00946540"/>
    <w:rsid w:val="009465D1"/>
    <w:rsid w:val="009465D5"/>
    <w:rsid w:val="009467BC"/>
    <w:rsid w:val="00946F66"/>
    <w:rsid w:val="00947078"/>
    <w:rsid w:val="00947D64"/>
    <w:rsid w:val="0095045F"/>
    <w:rsid w:val="009506AB"/>
    <w:rsid w:val="009509E0"/>
    <w:rsid w:val="00950A30"/>
    <w:rsid w:val="00950E6C"/>
    <w:rsid w:val="00950F1C"/>
    <w:rsid w:val="00951233"/>
    <w:rsid w:val="009517A8"/>
    <w:rsid w:val="009518A1"/>
    <w:rsid w:val="00951CDF"/>
    <w:rsid w:val="009521CA"/>
    <w:rsid w:val="00952AF0"/>
    <w:rsid w:val="00952E72"/>
    <w:rsid w:val="00953279"/>
    <w:rsid w:val="00953916"/>
    <w:rsid w:val="00954527"/>
    <w:rsid w:val="009549FA"/>
    <w:rsid w:val="00954EDF"/>
    <w:rsid w:val="009551A3"/>
    <w:rsid w:val="0095524F"/>
    <w:rsid w:val="00955309"/>
    <w:rsid w:val="00955400"/>
    <w:rsid w:val="00955BDB"/>
    <w:rsid w:val="00955F12"/>
    <w:rsid w:val="00956117"/>
    <w:rsid w:val="00956668"/>
    <w:rsid w:val="00956A5F"/>
    <w:rsid w:val="00956A60"/>
    <w:rsid w:val="00957175"/>
    <w:rsid w:val="00957533"/>
    <w:rsid w:val="009579E3"/>
    <w:rsid w:val="009600E1"/>
    <w:rsid w:val="00960D5E"/>
    <w:rsid w:val="00960D79"/>
    <w:rsid w:val="00961160"/>
    <w:rsid w:val="00961616"/>
    <w:rsid w:val="0096253F"/>
    <w:rsid w:val="0096255C"/>
    <w:rsid w:val="009628BC"/>
    <w:rsid w:val="00962B6E"/>
    <w:rsid w:val="00962E5D"/>
    <w:rsid w:val="009630F1"/>
    <w:rsid w:val="0096347A"/>
    <w:rsid w:val="00963911"/>
    <w:rsid w:val="00963D92"/>
    <w:rsid w:val="009640CB"/>
    <w:rsid w:val="00964234"/>
    <w:rsid w:val="00964281"/>
    <w:rsid w:val="00964DD5"/>
    <w:rsid w:val="0096594B"/>
    <w:rsid w:val="0096599E"/>
    <w:rsid w:val="00965A47"/>
    <w:rsid w:val="00966057"/>
    <w:rsid w:val="00966649"/>
    <w:rsid w:val="00966798"/>
    <w:rsid w:val="00966B74"/>
    <w:rsid w:val="00966E1B"/>
    <w:rsid w:val="0096708B"/>
    <w:rsid w:val="00967B5C"/>
    <w:rsid w:val="00967C82"/>
    <w:rsid w:val="00967F60"/>
    <w:rsid w:val="00970149"/>
    <w:rsid w:val="00970D09"/>
    <w:rsid w:val="00971349"/>
    <w:rsid w:val="00971404"/>
    <w:rsid w:val="0097194C"/>
    <w:rsid w:val="00971ACC"/>
    <w:rsid w:val="0097217E"/>
    <w:rsid w:val="00972494"/>
    <w:rsid w:val="009725E4"/>
    <w:rsid w:val="0097321F"/>
    <w:rsid w:val="0097327B"/>
    <w:rsid w:val="009735EB"/>
    <w:rsid w:val="009738F2"/>
    <w:rsid w:val="00973B1A"/>
    <w:rsid w:val="00973BBA"/>
    <w:rsid w:val="00973C9C"/>
    <w:rsid w:val="009745FF"/>
    <w:rsid w:val="00974833"/>
    <w:rsid w:val="009751C0"/>
    <w:rsid w:val="009755CB"/>
    <w:rsid w:val="0097566A"/>
    <w:rsid w:val="00975687"/>
    <w:rsid w:val="0097578F"/>
    <w:rsid w:val="00975C68"/>
    <w:rsid w:val="00975CD2"/>
    <w:rsid w:val="00975D97"/>
    <w:rsid w:val="009766F0"/>
    <w:rsid w:val="00977535"/>
    <w:rsid w:val="0097793E"/>
    <w:rsid w:val="00977CB3"/>
    <w:rsid w:val="0098077C"/>
    <w:rsid w:val="009809F2"/>
    <w:rsid w:val="0098114F"/>
    <w:rsid w:val="00981901"/>
    <w:rsid w:val="009824E2"/>
    <w:rsid w:val="00982D05"/>
    <w:rsid w:val="009830F9"/>
    <w:rsid w:val="00983121"/>
    <w:rsid w:val="00983BA7"/>
    <w:rsid w:val="009846C1"/>
    <w:rsid w:val="0098495C"/>
    <w:rsid w:val="00984AF6"/>
    <w:rsid w:val="00985064"/>
    <w:rsid w:val="00985594"/>
    <w:rsid w:val="009860C9"/>
    <w:rsid w:val="0098616D"/>
    <w:rsid w:val="00986F2E"/>
    <w:rsid w:val="00987DAE"/>
    <w:rsid w:val="00987F78"/>
    <w:rsid w:val="009909EF"/>
    <w:rsid w:val="00990EDB"/>
    <w:rsid w:val="00991219"/>
    <w:rsid w:val="00992E8E"/>
    <w:rsid w:val="0099303D"/>
    <w:rsid w:val="00993304"/>
    <w:rsid w:val="009935F3"/>
    <w:rsid w:val="00993D3E"/>
    <w:rsid w:val="00994D24"/>
    <w:rsid w:val="00994FFA"/>
    <w:rsid w:val="00995084"/>
    <w:rsid w:val="00995166"/>
    <w:rsid w:val="0099589A"/>
    <w:rsid w:val="009958DE"/>
    <w:rsid w:val="00996001"/>
    <w:rsid w:val="0099605E"/>
    <w:rsid w:val="0099631D"/>
    <w:rsid w:val="00996768"/>
    <w:rsid w:val="00996A46"/>
    <w:rsid w:val="00996B04"/>
    <w:rsid w:val="00996CC7"/>
    <w:rsid w:val="009973C7"/>
    <w:rsid w:val="009979F5"/>
    <w:rsid w:val="00997CDE"/>
    <w:rsid w:val="009A03E0"/>
    <w:rsid w:val="009A0519"/>
    <w:rsid w:val="009A05ED"/>
    <w:rsid w:val="009A08A2"/>
    <w:rsid w:val="009A0A6E"/>
    <w:rsid w:val="009A1B81"/>
    <w:rsid w:val="009A1E32"/>
    <w:rsid w:val="009A2740"/>
    <w:rsid w:val="009A2971"/>
    <w:rsid w:val="009A2C7E"/>
    <w:rsid w:val="009A37F0"/>
    <w:rsid w:val="009A4814"/>
    <w:rsid w:val="009A489C"/>
    <w:rsid w:val="009A4A99"/>
    <w:rsid w:val="009A535B"/>
    <w:rsid w:val="009A551D"/>
    <w:rsid w:val="009A6C41"/>
    <w:rsid w:val="009A7603"/>
    <w:rsid w:val="009A7B54"/>
    <w:rsid w:val="009B0546"/>
    <w:rsid w:val="009B08E6"/>
    <w:rsid w:val="009B0B37"/>
    <w:rsid w:val="009B3495"/>
    <w:rsid w:val="009B3DE8"/>
    <w:rsid w:val="009B3FCB"/>
    <w:rsid w:val="009B52CC"/>
    <w:rsid w:val="009B5A71"/>
    <w:rsid w:val="009B5DA8"/>
    <w:rsid w:val="009B5E97"/>
    <w:rsid w:val="009B5F07"/>
    <w:rsid w:val="009B6164"/>
    <w:rsid w:val="009B6714"/>
    <w:rsid w:val="009B6AAC"/>
    <w:rsid w:val="009B7A6F"/>
    <w:rsid w:val="009C002B"/>
    <w:rsid w:val="009C028E"/>
    <w:rsid w:val="009C08E4"/>
    <w:rsid w:val="009C10A8"/>
    <w:rsid w:val="009C152A"/>
    <w:rsid w:val="009C1A55"/>
    <w:rsid w:val="009C23A4"/>
    <w:rsid w:val="009C241E"/>
    <w:rsid w:val="009C281D"/>
    <w:rsid w:val="009C2E78"/>
    <w:rsid w:val="009C39C2"/>
    <w:rsid w:val="009C4009"/>
    <w:rsid w:val="009C4AD8"/>
    <w:rsid w:val="009C4D0D"/>
    <w:rsid w:val="009C4DEE"/>
    <w:rsid w:val="009C53D3"/>
    <w:rsid w:val="009C57F5"/>
    <w:rsid w:val="009C5DDD"/>
    <w:rsid w:val="009C67A3"/>
    <w:rsid w:val="009D0110"/>
    <w:rsid w:val="009D0144"/>
    <w:rsid w:val="009D0C0E"/>
    <w:rsid w:val="009D1415"/>
    <w:rsid w:val="009D19EA"/>
    <w:rsid w:val="009D1D63"/>
    <w:rsid w:val="009D1D7C"/>
    <w:rsid w:val="009D2B12"/>
    <w:rsid w:val="009D2B7F"/>
    <w:rsid w:val="009D3215"/>
    <w:rsid w:val="009D354D"/>
    <w:rsid w:val="009D358E"/>
    <w:rsid w:val="009D42E7"/>
    <w:rsid w:val="009D4579"/>
    <w:rsid w:val="009D4692"/>
    <w:rsid w:val="009D4C02"/>
    <w:rsid w:val="009D4EA8"/>
    <w:rsid w:val="009D53B7"/>
    <w:rsid w:val="009D54B9"/>
    <w:rsid w:val="009D5641"/>
    <w:rsid w:val="009D5DA0"/>
    <w:rsid w:val="009D6544"/>
    <w:rsid w:val="009D6E17"/>
    <w:rsid w:val="009D6E7C"/>
    <w:rsid w:val="009D6F3B"/>
    <w:rsid w:val="009D7050"/>
    <w:rsid w:val="009D72CB"/>
    <w:rsid w:val="009D74BB"/>
    <w:rsid w:val="009D7FD2"/>
    <w:rsid w:val="009E022A"/>
    <w:rsid w:val="009E0554"/>
    <w:rsid w:val="009E0A38"/>
    <w:rsid w:val="009E14DF"/>
    <w:rsid w:val="009E1575"/>
    <w:rsid w:val="009E18B7"/>
    <w:rsid w:val="009E1AB7"/>
    <w:rsid w:val="009E1C36"/>
    <w:rsid w:val="009E1D12"/>
    <w:rsid w:val="009E2183"/>
    <w:rsid w:val="009E26CF"/>
    <w:rsid w:val="009E29F6"/>
    <w:rsid w:val="009E2B63"/>
    <w:rsid w:val="009E3CB2"/>
    <w:rsid w:val="009E3F6C"/>
    <w:rsid w:val="009E49E0"/>
    <w:rsid w:val="009E4A32"/>
    <w:rsid w:val="009E4C21"/>
    <w:rsid w:val="009E505B"/>
    <w:rsid w:val="009E532F"/>
    <w:rsid w:val="009E5D36"/>
    <w:rsid w:val="009E65F4"/>
    <w:rsid w:val="009E69D5"/>
    <w:rsid w:val="009E6D38"/>
    <w:rsid w:val="009F004B"/>
    <w:rsid w:val="009F021D"/>
    <w:rsid w:val="009F09F9"/>
    <w:rsid w:val="009F1246"/>
    <w:rsid w:val="009F1852"/>
    <w:rsid w:val="009F22FC"/>
    <w:rsid w:val="009F23F0"/>
    <w:rsid w:val="009F2610"/>
    <w:rsid w:val="009F2AF0"/>
    <w:rsid w:val="009F2FB2"/>
    <w:rsid w:val="009F3642"/>
    <w:rsid w:val="009F3D41"/>
    <w:rsid w:val="009F5665"/>
    <w:rsid w:val="009F56DE"/>
    <w:rsid w:val="009F5E4E"/>
    <w:rsid w:val="009F63CA"/>
    <w:rsid w:val="009F6702"/>
    <w:rsid w:val="009F678E"/>
    <w:rsid w:val="009F6934"/>
    <w:rsid w:val="009F6F74"/>
    <w:rsid w:val="009F74EE"/>
    <w:rsid w:val="009F7884"/>
    <w:rsid w:val="009F78BA"/>
    <w:rsid w:val="009F7914"/>
    <w:rsid w:val="009F7F04"/>
    <w:rsid w:val="00A00026"/>
    <w:rsid w:val="00A0032C"/>
    <w:rsid w:val="00A00BF6"/>
    <w:rsid w:val="00A00DA8"/>
    <w:rsid w:val="00A01072"/>
    <w:rsid w:val="00A017A5"/>
    <w:rsid w:val="00A01BC5"/>
    <w:rsid w:val="00A01DD4"/>
    <w:rsid w:val="00A023BA"/>
    <w:rsid w:val="00A025D3"/>
    <w:rsid w:val="00A02EBE"/>
    <w:rsid w:val="00A02F04"/>
    <w:rsid w:val="00A033D6"/>
    <w:rsid w:val="00A03762"/>
    <w:rsid w:val="00A037DD"/>
    <w:rsid w:val="00A0389E"/>
    <w:rsid w:val="00A03B42"/>
    <w:rsid w:val="00A03CAE"/>
    <w:rsid w:val="00A03CEB"/>
    <w:rsid w:val="00A04185"/>
    <w:rsid w:val="00A041CD"/>
    <w:rsid w:val="00A04D22"/>
    <w:rsid w:val="00A04D62"/>
    <w:rsid w:val="00A051CF"/>
    <w:rsid w:val="00A05258"/>
    <w:rsid w:val="00A052B9"/>
    <w:rsid w:val="00A0682E"/>
    <w:rsid w:val="00A073B3"/>
    <w:rsid w:val="00A07960"/>
    <w:rsid w:val="00A07DD3"/>
    <w:rsid w:val="00A10301"/>
    <w:rsid w:val="00A1030D"/>
    <w:rsid w:val="00A10581"/>
    <w:rsid w:val="00A10CD2"/>
    <w:rsid w:val="00A11107"/>
    <w:rsid w:val="00A111F9"/>
    <w:rsid w:val="00A11584"/>
    <w:rsid w:val="00A11753"/>
    <w:rsid w:val="00A11778"/>
    <w:rsid w:val="00A118DC"/>
    <w:rsid w:val="00A11E8F"/>
    <w:rsid w:val="00A1249C"/>
    <w:rsid w:val="00A131EB"/>
    <w:rsid w:val="00A1380A"/>
    <w:rsid w:val="00A139D9"/>
    <w:rsid w:val="00A13B54"/>
    <w:rsid w:val="00A13ECF"/>
    <w:rsid w:val="00A13FB3"/>
    <w:rsid w:val="00A1513D"/>
    <w:rsid w:val="00A15713"/>
    <w:rsid w:val="00A15C26"/>
    <w:rsid w:val="00A162C7"/>
    <w:rsid w:val="00A17323"/>
    <w:rsid w:val="00A201EF"/>
    <w:rsid w:val="00A20210"/>
    <w:rsid w:val="00A2101F"/>
    <w:rsid w:val="00A21706"/>
    <w:rsid w:val="00A22087"/>
    <w:rsid w:val="00A2324C"/>
    <w:rsid w:val="00A234F6"/>
    <w:rsid w:val="00A260B8"/>
    <w:rsid w:val="00A26E62"/>
    <w:rsid w:val="00A30213"/>
    <w:rsid w:val="00A30A77"/>
    <w:rsid w:val="00A30CE1"/>
    <w:rsid w:val="00A30EF7"/>
    <w:rsid w:val="00A3140A"/>
    <w:rsid w:val="00A321E4"/>
    <w:rsid w:val="00A32277"/>
    <w:rsid w:val="00A32D83"/>
    <w:rsid w:val="00A3446D"/>
    <w:rsid w:val="00A34A9F"/>
    <w:rsid w:val="00A34ADF"/>
    <w:rsid w:val="00A34B4E"/>
    <w:rsid w:val="00A3504E"/>
    <w:rsid w:val="00A3522C"/>
    <w:rsid w:val="00A357F7"/>
    <w:rsid w:val="00A35869"/>
    <w:rsid w:val="00A35947"/>
    <w:rsid w:val="00A376CD"/>
    <w:rsid w:val="00A37CC0"/>
    <w:rsid w:val="00A37DEA"/>
    <w:rsid w:val="00A40167"/>
    <w:rsid w:val="00A404F6"/>
    <w:rsid w:val="00A40956"/>
    <w:rsid w:val="00A41C29"/>
    <w:rsid w:val="00A42493"/>
    <w:rsid w:val="00A43EE9"/>
    <w:rsid w:val="00A43EFF"/>
    <w:rsid w:val="00A45425"/>
    <w:rsid w:val="00A4580D"/>
    <w:rsid w:val="00A467A9"/>
    <w:rsid w:val="00A46EB2"/>
    <w:rsid w:val="00A479C8"/>
    <w:rsid w:val="00A50E5F"/>
    <w:rsid w:val="00A5155C"/>
    <w:rsid w:val="00A5178F"/>
    <w:rsid w:val="00A51CCA"/>
    <w:rsid w:val="00A52BE0"/>
    <w:rsid w:val="00A531EC"/>
    <w:rsid w:val="00A53517"/>
    <w:rsid w:val="00A53A17"/>
    <w:rsid w:val="00A541CA"/>
    <w:rsid w:val="00A544F6"/>
    <w:rsid w:val="00A54C9D"/>
    <w:rsid w:val="00A54DC0"/>
    <w:rsid w:val="00A55988"/>
    <w:rsid w:val="00A55DC8"/>
    <w:rsid w:val="00A55E34"/>
    <w:rsid w:val="00A56066"/>
    <w:rsid w:val="00A564A6"/>
    <w:rsid w:val="00A567E8"/>
    <w:rsid w:val="00A57AEB"/>
    <w:rsid w:val="00A60765"/>
    <w:rsid w:val="00A60886"/>
    <w:rsid w:val="00A6198A"/>
    <w:rsid w:val="00A62190"/>
    <w:rsid w:val="00A62B9B"/>
    <w:rsid w:val="00A62E89"/>
    <w:rsid w:val="00A62F9C"/>
    <w:rsid w:val="00A6307B"/>
    <w:rsid w:val="00A63688"/>
    <w:rsid w:val="00A63C6F"/>
    <w:rsid w:val="00A63F11"/>
    <w:rsid w:val="00A643BF"/>
    <w:rsid w:val="00A650C1"/>
    <w:rsid w:val="00A65107"/>
    <w:rsid w:val="00A65451"/>
    <w:rsid w:val="00A65A6E"/>
    <w:rsid w:val="00A65B61"/>
    <w:rsid w:val="00A65C83"/>
    <w:rsid w:val="00A66B76"/>
    <w:rsid w:val="00A66BB9"/>
    <w:rsid w:val="00A66F10"/>
    <w:rsid w:val="00A67474"/>
    <w:rsid w:val="00A7164F"/>
    <w:rsid w:val="00A71759"/>
    <w:rsid w:val="00A717A4"/>
    <w:rsid w:val="00A71B78"/>
    <w:rsid w:val="00A72186"/>
    <w:rsid w:val="00A723CB"/>
    <w:rsid w:val="00A72739"/>
    <w:rsid w:val="00A727F2"/>
    <w:rsid w:val="00A72935"/>
    <w:rsid w:val="00A72C53"/>
    <w:rsid w:val="00A72D46"/>
    <w:rsid w:val="00A73035"/>
    <w:rsid w:val="00A731A6"/>
    <w:rsid w:val="00A7334B"/>
    <w:rsid w:val="00A733A3"/>
    <w:rsid w:val="00A733AB"/>
    <w:rsid w:val="00A739B8"/>
    <w:rsid w:val="00A741A4"/>
    <w:rsid w:val="00A74862"/>
    <w:rsid w:val="00A7576E"/>
    <w:rsid w:val="00A75D70"/>
    <w:rsid w:val="00A762A3"/>
    <w:rsid w:val="00A763A4"/>
    <w:rsid w:val="00A76505"/>
    <w:rsid w:val="00A766E3"/>
    <w:rsid w:val="00A769A9"/>
    <w:rsid w:val="00A76BC3"/>
    <w:rsid w:val="00A76C5B"/>
    <w:rsid w:val="00A76FCE"/>
    <w:rsid w:val="00A77301"/>
    <w:rsid w:val="00A774F9"/>
    <w:rsid w:val="00A77E8B"/>
    <w:rsid w:val="00A77E91"/>
    <w:rsid w:val="00A80DA0"/>
    <w:rsid w:val="00A80F32"/>
    <w:rsid w:val="00A8183E"/>
    <w:rsid w:val="00A8206F"/>
    <w:rsid w:val="00A82298"/>
    <w:rsid w:val="00A82B05"/>
    <w:rsid w:val="00A8301F"/>
    <w:rsid w:val="00A83363"/>
    <w:rsid w:val="00A836AF"/>
    <w:rsid w:val="00A84E7A"/>
    <w:rsid w:val="00A86CDB"/>
    <w:rsid w:val="00A875EC"/>
    <w:rsid w:val="00A87CB1"/>
    <w:rsid w:val="00A904E8"/>
    <w:rsid w:val="00A9082C"/>
    <w:rsid w:val="00A90A93"/>
    <w:rsid w:val="00A90B70"/>
    <w:rsid w:val="00A91363"/>
    <w:rsid w:val="00A91528"/>
    <w:rsid w:val="00A91AF6"/>
    <w:rsid w:val="00A92284"/>
    <w:rsid w:val="00A92404"/>
    <w:rsid w:val="00A924A2"/>
    <w:rsid w:val="00A9276A"/>
    <w:rsid w:val="00A92878"/>
    <w:rsid w:val="00A92DF0"/>
    <w:rsid w:val="00A93E47"/>
    <w:rsid w:val="00A93FAC"/>
    <w:rsid w:val="00A9442E"/>
    <w:rsid w:val="00A94553"/>
    <w:rsid w:val="00A9485F"/>
    <w:rsid w:val="00A95097"/>
    <w:rsid w:val="00A95431"/>
    <w:rsid w:val="00A95758"/>
    <w:rsid w:val="00A95AC8"/>
    <w:rsid w:val="00A962AC"/>
    <w:rsid w:val="00A9643B"/>
    <w:rsid w:val="00A969E7"/>
    <w:rsid w:val="00A96C93"/>
    <w:rsid w:val="00A96F35"/>
    <w:rsid w:val="00A9739F"/>
    <w:rsid w:val="00A9744B"/>
    <w:rsid w:val="00A97881"/>
    <w:rsid w:val="00A9798B"/>
    <w:rsid w:val="00A97991"/>
    <w:rsid w:val="00AA1444"/>
    <w:rsid w:val="00AA14E9"/>
    <w:rsid w:val="00AA2731"/>
    <w:rsid w:val="00AA27EC"/>
    <w:rsid w:val="00AA292C"/>
    <w:rsid w:val="00AA2B5E"/>
    <w:rsid w:val="00AA2CA1"/>
    <w:rsid w:val="00AA3B58"/>
    <w:rsid w:val="00AA3BE0"/>
    <w:rsid w:val="00AA4D02"/>
    <w:rsid w:val="00AA4F06"/>
    <w:rsid w:val="00AA5782"/>
    <w:rsid w:val="00AA5A8A"/>
    <w:rsid w:val="00AA5C03"/>
    <w:rsid w:val="00AA5E8E"/>
    <w:rsid w:val="00AA64D8"/>
    <w:rsid w:val="00AA65C6"/>
    <w:rsid w:val="00AA6EDB"/>
    <w:rsid w:val="00AA6EF2"/>
    <w:rsid w:val="00AA76E2"/>
    <w:rsid w:val="00AA77DD"/>
    <w:rsid w:val="00AB03A4"/>
    <w:rsid w:val="00AB0868"/>
    <w:rsid w:val="00AB0EF1"/>
    <w:rsid w:val="00AB1966"/>
    <w:rsid w:val="00AB1A59"/>
    <w:rsid w:val="00AB1AF7"/>
    <w:rsid w:val="00AB1D9A"/>
    <w:rsid w:val="00AB21FE"/>
    <w:rsid w:val="00AB2418"/>
    <w:rsid w:val="00AB2848"/>
    <w:rsid w:val="00AB2B49"/>
    <w:rsid w:val="00AB2C5B"/>
    <w:rsid w:val="00AB2C89"/>
    <w:rsid w:val="00AB2D77"/>
    <w:rsid w:val="00AB2FFD"/>
    <w:rsid w:val="00AB329C"/>
    <w:rsid w:val="00AB368A"/>
    <w:rsid w:val="00AB3E8E"/>
    <w:rsid w:val="00AB48E8"/>
    <w:rsid w:val="00AB4F1C"/>
    <w:rsid w:val="00AB4F83"/>
    <w:rsid w:val="00AB5078"/>
    <w:rsid w:val="00AB5866"/>
    <w:rsid w:val="00AB5867"/>
    <w:rsid w:val="00AB5954"/>
    <w:rsid w:val="00AB7084"/>
    <w:rsid w:val="00AC03F6"/>
    <w:rsid w:val="00AC0445"/>
    <w:rsid w:val="00AC07CF"/>
    <w:rsid w:val="00AC0FD2"/>
    <w:rsid w:val="00AC174C"/>
    <w:rsid w:val="00AC1B4B"/>
    <w:rsid w:val="00AC2321"/>
    <w:rsid w:val="00AC330E"/>
    <w:rsid w:val="00AC33D3"/>
    <w:rsid w:val="00AC3D86"/>
    <w:rsid w:val="00AC3FC3"/>
    <w:rsid w:val="00AC3FCA"/>
    <w:rsid w:val="00AC49E7"/>
    <w:rsid w:val="00AC4A4F"/>
    <w:rsid w:val="00AC4ABA"/>
    <w:rsid w:val="00AC4CFE"/>
    <w:rsid w:val="00AC52AE"/>
    <w:rsid w:val="00AC59BE"/>
    <w:rsid w:val="00AC6D39"/>
    <w:rsid w:val="00AC7051"/>
    <w:rsid w:val="00AC764D"/>
    <w:rsid w:val="00AC7784"/>
    <w:rsid w:val="00AD010A"/>
    <w:rsid w:val="00AD0141"/>
    <w:rsid w:val="00AD01E5"/>
    <w:rsid w:val="00AD01FC"/>
    <w:rsid w:val="00AD061E"/>
    <w:rsid w:val="00AD0634"/>
    <w:rsid w:val="00AD0CEB"/>
    <w:rsid w:val="00AD0F2E"/>
    <w:rsid w:val="00AD111C"/>
    <w:rsid w:val="00AD189D"/>
    <w:rsid w:val="00AD1F59"/>
    <w:rsid w:val="00AD2030"/>
    <w:rsid w:val="00AD2144"/>
    <w:rsid w:val="00AD2450"/>
    <w:rsid w:val="00AD341C"/>
    <w:rsid w:val="00AD3FF6"/>
    <w:rsid w:val="00AD42FB"/>
    <w:rsid w:val="00AD4389"/>
    <w:rsid w:val="00AD472E"/>
    <w:rsid w:val="00AD4B74"/>
    <w:rsid w:val="00AD516F"/>
    <w:rsid w:val="00AD527E"/>
    <w:rsid w:val="00AD5476"/>
    <w:rsid w:val="00AD5580"/>
    <w:rsid w:val="00AD5776"/>
    <w:rsid w:val="00AD60CB"/>
    <w:rsid w:val="00AD6197"/>
    <w:rsid w:val="00AD7251"/>
    <w:rsid w:val="00AD7857"/>
    <w:rsid w:val="00AD78EC"/>
    <w:rsid w:val="00AE00D5"/>
    <w:rsid w:val="00AE0309"/>
    <w:rsid w:val="00AE0918"/>
    <w:rsid w:val="00AE09DC"/>
    <w:rsid w:val="00AE0E35"/>
    <w:rsid w:val="00AE1CD7"/>
    <w:rsid w:val="00AE2679"/>
    <w:rsid w:val="00AE2963"/>
    <w:rsid w:val="00AE2DF4"/>
    <w:rsid w:val="00AE3348"/>
    <w:rsid w:val="00AE3A02"/>
    <w:rsid w:val="00AE3D61"/>
    <w:rsid w:val="00AE4198"/>
    <w:rsid w:val="00AE50AB"/>
    <w:rsid w:val="00AE553C"/>
    <w:rsid w:val="00AE59CE"/>
    <w:rsid w:val="00AE648B"/>
    <w:rsid w:val="00AE6FB5"/>
    <w:rsid w:val="00AE7E74"/>
    <w:rsid w:val="00AE7F5D"/>
    <w:rsid w:val="00AF0230"/>
    <w:rsid w:val="00AF0D89"/>
    <w:rsid w:val="00AF0EA3"/>
    <w:rsid w:val="00AF19B7"/>
    <w:rsid w:val="00AF1B26"/>
    <w:rsid w:val="00AF1E00"/>
    <w:rsid w:val="00AF1E27"/>
    <w:rsid w:val="00AF2248"/>
    <w:rsid w:val="00AF35DF"/>
    <w:rsid w:val="00AF38A9"/>
    <w:rsid w:val="00AF3E5B"/>
    <w:rsid w:val="00AF4842"/>
    <w:rsid w:val="00AF4D15"/>
    <w:rsid w:val="00AF4E32"/>
    <w:rsid w:val="00AF5035"/>
    <w:rsid w:val="00AF5D59"/>
    <w:rsid w:val="00AF5F68"/>
    <w:rsid w:val="00AF6077"/>
    <w:rsid w:val="00AF679C"/>
    <w:rsid w:val="00AF6B3E"/>
    <w:rsid w:val="00AF6B42"/>
    <w:rsid w:val="00AF6CC3"/>
    <w:rsid w:val="00AF6D7E"/>
    <w:rsid w:val="00AF717E"/>
    <w:rsid w:val="00AF7205"/>
    <w:rsid w:val="00AF7461"/>
    <w:rsid w:val="00AF78BC"/>
    <w:rsid w:val="00B0039B"/>
    <w:rsid w:val="00B004B3"/>
    <w:rsid w:val="00B006AD"/>
    <w:rsid w:val="00B00897"/>
    <w:rsid w:val="00B009B7"/>
    <w:rsid w:val="00B00D62"/>
    <w:rsid w:val="00B0104E"/>
    <w:rsid w:val="00B0193E"/>
    <w:rsid w:val="00B01CD0"/>
    <w:rsid w:val="00B02C45"/>
    <w:rsid w:val="00B03E1E"/>
    <w:rsid w:val="00B041CD"/>
    <w:rsid w:val="00B041EF"/>
    <w:rsid w:val="00B042D0"/>
    <w:rsid w:val="00B04B09"/>
    <w:rsid w:val="00B05044"/>
    <w:rsid w:val="00B05D16"/>
    <w:rsid w:val="00B05E4B"/>
    <w:rsid w:val="00B06AD4"/>
    <w:rsid w:val="00B07502"/>
    <w:rsid w:val="00B07D94"/>
    <w:rsid w:val="00B07E6E"/>
    <w:rsid w:val="00B1016D"/>
    <w:rsid w:val="00B10274"/>
    <w:rsid w:val="00B1038A"/>
    <w:rsid w:val="00B10BF0"/>
    <w:rsid w:val="00B11042"/>
    <w:rsid w:val="00B111CF"/>
    <w:rsid w:val="00B11810"/>
    <w:rsid w:val="00B11992"/>
    <w:rsid w:val="00B11C57"/>
    <w:rsid w:val="00B127FA"/>
    <w:rsid w:val="00B1298D"/>
    <w:rsid w:val="00B129B7"/>
    <w:rsid w:val="00B12BB9"/>
    <w:rsid w:val="00B12CBC"/>
    <w:rsid w:val="00B131CE"/>
    <w:rsid w:val="00B13476"/>
    <w:rsid w:val="00B1361F"/>
    <w:rsid w:val="00B13A54"/>
    <w:rsid w:val="00B146B0"/>
    <w:rsid w:val="00B14798"/>
    <w:rsid w:val="00B14DC6"/>
    <w:rsid w:val="00B15F2C"/>
    <w:rsid w:val="00B15FFF"/>
    <w:rsid w:val="00B1641D"/>
    <w:rsid w:val="00B171D2"/>
    <w:rsid w:val="00B20723"/>
    <w:rsid w:val="00B213F7"/>
    <w:rsid w:val="00B219D4"/>
    <w:rsid w:val="00B22054"/>
    <w:rsid w:val="00B222E1"/>
    <w:rsid w:val="00B22530"/>
    <w:rsid w:val="00B22DE9"/>
    <w:rsid w:val="00B231F8"/>
    <w:rsid w:val="00B23781"/>
    <w:rsid w:val="00B23946"/>
    <w:rsid w:val="00B24C2F"/>
    <w:rsid w:val="00B24C5A"/>
    <w:rsid w:val="00B25191"/>
    <w:rsid w:val="00B25247"/>
    <w:rsid w:val="00B2565C"/>
    <w:rsid w:val="00B25682"/>
    <w:rsid w:val="00B263BC"/>
    <w:rsid w:val="00B26758"/>
    <w:rsid w:val="00B26837"/>
    <w:rsid w:val="00B26864"/>
    <w:rsid w:val="00B269E0"/>
    <w:rsid w:val="00B26A4C"/>
    <w:rsid w:val="00B26C92"/>
    <w:rsid w:val="00B26C9F"/>
    <w:rsid w:val="00B27016"/>
    <w:rsid w:val="00B270A8"/>
    <w:rsid w:val="00B278D1"/>
    <w:rsid w:val="00B300EB"/>
    <w:rsid w:val="00B305E0"/>
    <w:rsid w:val="00B31353"/>
    <w:rsid w:val="00B31591"/>
    <w:rsid w:val="00B317DC"/>
    <w:rsid w:val="00B31912"/>
    <w:rsid w:val="00B32210"/>
    <w:rsid w:val="00B32320"/>
    <w:rsid w:val="00B32736"/>
    <w:rsid w:val="00B32B42"/>
    <w:rsid w:val="00B32D00"/>
    <w:rsid w:val="00B33A58"/>
    <w:rsid w:val="00B3464E"/>
    <w:rsid w:val="00B349CE"/>
    <w:rsid w:val="00B34C22"/>
    <w:rsid w:val="00B35191"/>
    <w:rsid w:val="00B35752"/>
    <w:rsid w:val="00B358C1"/>
    <w:rsid w:val="00B35903"/>
    <w:rsid w:val="00B377FA"/>
    <w:rsid w:val="00B37948"/>
    <w:rsid w:val="00B40363"/>
    <w:rsid w:val="00B413A5"/>
    <w:rsid w:val="00B415AA"/>
    <w:rsid w:val="00B41B34"/>
    <w:rsid w:val="00B43610"/>
    <w:rsid w:val="00B44701"/>
    <w:rsid w:val="00B4493D"/>
    <w:rsid w:val="00B449B8"/>
    <w:rsid w:val="00B45026"/>
    <w:rsid w:val="00B45594"/>
    <w:rsid w:val="00B45959"/>
    <w:rsid w:val="00B45FA4"/>
    <w:rsid w:val="00B46E7D"/>
    <w:rsid w:val="00B4727E"/>
    <w:rsid w:val="00B47E0C"/>
    <w:rsid w:val="00B504AF"/>
    <w:rsid w:val="00B5082B"/>
    <w:rsid w:val="00B50C6A"/>
    <w:rsid w:val="00B51C48"/>
    <w:rsid w:val="00B51EB1"/>
    <w:rsid w:val="00B51F60"/>
    <w:rsid w:val="00B51FD3"/>
    <w:rsid w:val="00B520C0"/>
    <w:rsid w:val="00B525E2"/>
    <w:rsid w:val="00B535FE"/>
    <w:rsid w:val="00B53D0A"/>
    <w:rsid w:val="00B5421B"/>
    <w:rsid w:val="00B54325"/>
    <w:rsid w:val="00B558B2"/>
    <w:rsid w:val="00B5642B"/>
    <w:rsid w:val="00B5654A"/>
    <w:rsid w:val="00B567D7"/>
    <w:rsid w:val="00B56FC3"/>
    <w:rsid w:val="00B57155"/>
    <w:rsid w:val="00B5715E"/>
    <w:rsid w:val="00B5740E"/>
    <w:rsid w:val="00B57740"/>
    <w:rsid w:val="00B60103"/>
    <w:rsid w:val="00B602B6"/>
    <w:rsid w:val="00B6046E"/>
    <w:rsid w:val="00B60AF6"/>
    <w:rsid w:val="00B60C6F"/>
    <w:rsid w:val="00B61169"/>
    <w:rsid w:val="00B61280"/>
    <w:rsid w:val="00B613E6"/>
    <w:rsid w:val="00B61E51"/>
    <w:rsid w:val="00B626B0"/>
    <w:rsid w:val="00B62BE8"/>
    <w:rsid w:val="00B62C4F"/>
    <w:rsid w:val="00B640CC"/>
    <w:rsid w:val="00B64453"/>
    <w:rsid w:val="00B64BC7"/>
    <w:rsid w:val="00B64C80"/>
    <w:rsid w:val="00B6501E"/>
    <w:rsid w:val="00B65894"/>
    <w:rsid w:val="00B65907"/>
    <w:rsid w:val="00B66A13"/>
    <w:rsid w:val="00B66B55"/>
    <w:rsid w:val="00B6702E"/>
    <w:rsid w:val="00B67115"/>
    <w:rsid w:val="00B67171"/>
    <w:rsid w:val="00B679AB"/>
    <w:rsid w:val="00B67B61"/>
    <w:rsid w:val="00B67D64"/>
    <w:rsid w:val="00B705D0"/>
    <w:rsid w:val="00B70E00"/>
    <w:rsid w:val="00B70F36"/>
    <w:rsid w:val="00B71D67"/>
    <w:rsid w:val="00B71DFC"/>
    <w:rsid w:val="00B7231A"/>
    <w:rsid w:val="00B725E0"/>
    <w:rsid w:val="00B72741"/>
    <w:rsid w:val="00B72F0D"/>
    <w:rsid w:val="00B731E2"/>
    <w:rsid w:val="00B73ED5"/>
    <w:rsid w:val="00B73F32"/>
    <w:rsid w:val="00B74178"/>
    <w:rsid w:val="00B74240"/>
    <w:rsid w:val="00B74FC4"/>
    <w:rsid w:val="00B7513B"/>
    <w:rsid w:val="00B75A39"/>
    <w:rsid w:val="00B75A45"/>
    <w:rsid w:val="00B75C0D"/>
    <w:rsid w:val="00B76494"/>
    <w:rsid w:val="00B7679C"/>
    <w:rsid w:val="00B76CD6"/>
    <w:rsid w:val="00B7709E"/>
    <w:rsid w:val="00B8015F"/>
    <w:rsid w:val="00B8048D"/>
    <w:rsid w:val="00B805EE"/>
    <w:rsid w:val="00B808C1"/>
    <w:rsid w:val="00B80DB2"/>
    <w:rsid w:val="00B81C10"/>
    <w:rsid w:val="00B8215B"/>
    <w:rsid w:val="00B82244"/>
    <w:rsid w:val="00B827A1"/>
    <w:rsid w:val="00B82A46"/>
    <w:rsid w:val="00B82E17"/>
    <w:rsid w:val="00B8303B"/>
    <w:rsid w:val="00B8305D"/>
    <w:rsid w:val="00B83B85"/>
    <w:rsid w:val="00B84331"/>
    <w:rsid w:val="00B84C00"/>
    <w:rsid w:val="00B84DD6"/>
    <w:rsid w:val="00B84F51"/>
    <w:rsid w:val="00B853F6"/>
    <w:rsid w:val="00B85884"/>
    <w:rsid w:val="00B85983"/>
    <w:rsid w:val="00B86189"/>
    <w:rsid w:val="00B86A9E"/>
    <w:rsid w:val="00B86ABE"/>
    <w:rsid w:val="00B86C75"/>
    <w:rsid w:val="00B871D6"/>
    <w:rsid w:val="00B87274"/>
    <w:rsid w:val="00B8729D"/>
    <w:rsid w:val="00B876E6"/>
    <w:rsid w:val="00B87A57"/>
    <w:rsid w:val="00B87A80"/>
    <w:rsid w:val="00B87B4F"/>
    <w:rsid w:val="00B900A7"/>
    <w:rsid w:val="00B901B4"/>
    <w:rsid w:val="00B90630"/>
    <w:rsid w:val="00B908C8"/>
    <w:rsid w:val="00B90905"/>
    <w:rsid w:val="00B90963"/>
    <w:rsid w:val="00B90AEE"/>
    <w:rsid w:val="00B90ECA"/>
    <w:rsid w:val="00B9139A"/>
    <w:rsid w:val="00B91408"/>
    <w:rsid w:val="00B91521"/>
    <w:rsid w:val="00B91564"/>
    <w:rsid w:val="00B91BF6"/>
    <w:rsid w:val="00B91D3E"/>
    <w:rsid w:val="00B91E77"/>
    <w:rsid w:val="00B928B8"/>
    <w:rsid w:val="00B94139"/>
    <w:rsid w:val="00B94C85"/>
    <w:rsid w:val="00B950F9"/>
    <w:rsid w:val="00B9607D"/>
    <w:rsid w:val="00B9651D"/>
    <w:rsid w:val="00B971A7"/>
    <w:rsid w:val="00B9723F"/>
    <w:rsid w:val="00B9767D"/>
    <w:rsid w:val="00B976CF"/>
    <w:rsid w:val="00B97B2D"/>
    <w:rsid w:val="00BA0816"/>
    <w:rsid w:val="00BA09D7"/>
    <w:rsid w:val="00BA0EB2"/>
    <w:rsid w:val="00BA0EFB"/>
    <w:rsid w:val="00BA0F02"/>
    <w:rsid w:val="00BA0F53"/>
    <w:rsid w:val="00BA1243"/>
    <w:rsid w:val="00BA1F11"/>
    <w:rsid w:val="00BA24F5"/>
    <w:rsid w:val="00BA3011"/>
    <w:rsid w:val="00BA31A0"/>
    <w:rsid w:val="00BA3205"/>
    <w:rsid w:val="00BA413A"/>
    <w:rsid w:val="00BA478F"/>
    <w:rsid w:val="00BA4BEF"/>
    <w:rsid w:val="00BA4D80"/>
    <w:rsid w:val="00BA539F"/>
    <w:rsid w:val="00BA61CF"/>
    <w:rsid w:val="00BA65CC"/>
    <w:rsid w:val="00BA67ED"/>
    <w:rsid w:val="00BA7596"/>
    <w:rsid w:val="00BA769C"/>
    <w:rsid w:val="00BA7D33"/>
    <w:rsid w:val="00BA7E88"/>
    <w:rsid w:val="00BA7EF6"/>
    <w:rsid w:val="00BB00E9"/>
    <w:rsid w:val="00BB04EC"/>
    <w:rsid w:val="00BB0C16"/>
    <w:rsid w:val="00BB0FB4"/>
    <w:rsid w:val="00BB1099"/>
    <w:rsid w:val="00BB13E0"/>
    <w:rsid w:val="00BB1A7C"/>
    <w:rsid w:val="00BB1CE3"/>
    <w:rsid w:val="00BB202E"/>
    <w:rsid w:val="00BB2506"/>
    <w:rsid w:val="00BB2BE9"/>
    <w:rsid w:val="00BB30C1"/>
    <w:rsid w:val="00BB33B7"/>
    <w:rsid w:val="00BB34AD"/>
    <w:rsid w:val="00BB3622"/>
    <w:rsid w:val="00BB3A74"/>
    <w:rsid w:val="00BB3CA3"/>
    <w:rsid w:val="00BB4180"/>
    <w:rsid w:val="00BB595B"/>
    <w:rsid w:val="00BB6D4F"/>
    <w:rsid w:val="00BB6EE7"/>
    <w:rsid w:val="00BB7E23"/>
    <w:rsid w:val="00BB7E70"/>
    <w:rsid w:val="00BB7FE0"/>
    <w:rsid w:val="00BB7FE6"/>
    <w:rsid w:val="00BC0411"/>
    <w:rsid w:val="00BC0443"/>
    <w:rsid w:val="00BC04FA"/>
    <w:rsid w:val="00BC0C66"/>
    <w:rsid w:val="00BC0E36"/>
    <w:rsid w:val="00BC1032"/>
    <w:rsid w:val="00BC1833"/>
    <w:rsid w:val="00BC1B86"/>
    <w:rsid w:val="00BC2D23"/>
    <w:rsid w:val="00BC3B22"/>
    <w:rsid w:val="00BC439A"/>
    <w:rsid w:val="00BC447A"/>
    <w:rsid w:val="00BC489A"/>
    <w:rsid w:val="00BC4919"/>
    <w:rsid w:val="00BC4A63"/>
    <w:rsid w:val="00BC4BBA"/>
    <w:rsid w:val="00BC4C84"/>
    <w:rsid w:val="00BC4E80"/>
    <w:rsid w:val="00BC4EEE"/>
    <w:rsid w:val="00BC5BEC"/>
    <w:rsid w:val="00BC5C28"/>
    <w:rsid w:val="00BC64B8"/>
    <w:rsid w:val="00BC65D9"/>
    <w:rsid w:val="00BC6994"/>
    <w:rsid w:val="00BC69E8"/>
    <w:rsid w:val="00BC7613"/>
    <w:rsid w:val="00BC7E89"/>
    <w:rsid w:val="00BC7F78"/>
    <w:rsid w:val="00BD0673"/>
    <w:rsid w:val="00BD06CE"/>
    <w:rsid w:val="00BD2AD7"/>
    <w:rsid w:val="00BD2C82"/>
    <w:rsid w:val="00BD33B4"/>
    <w:rsid w:val="00BD37DA"/>
    <w:rsid w:val="00BD4079"/>
    <w:rsid w:val="00BD421F"/>
    <w:rsid w:val="00BD4454"/>
    <w:rsid w:val="00BD4756"/>
    <w:rsid w:val="00BD4864"/>
    <w:rsid w:val="00BD487B"/>
    <w:rsid w:val="00BD4A30"/>
    <w:rsid w:val="00BD4A58"/>
    <w:rsid w:val="00BD4AEA"/>
    <w:rsid w:val="00BD4B40"/>
    <w:rsid w:val="00BD4CBF"/>
    <w:rsid w:val="00BD4DD3"/>
    <w:rsid w:val="00BD5549"/>
    <w:rsid w:val="00BD58D6"/>
    <w:rsid w:val="00BD5F05"/>
    <w:rsid w:val="00BD5FC4"/>
    <w:rsid w:val="00BD6A28"/>
    <w:rsid w:val="00BD6BE7"/>
    <w:rsid w:val="00BD76AC"/>
    <w:rsid w:val="00BD7971"/>
    <w:rsid w:val="00BD7CB8"/>
    <w:rsid w:val="00BD7D50"/>
    <w:rsid w:val="00BE0599"/>
    <w:rsid w:val="00BE06F0"/>
    <w:rsid w:val="00BE14DD"/>
    <w:rsid w:val="00BE15BE"/>
    <w:rsid w:val="00BE1939"/>
    <w:rsid w:val="00BE246B"/>
    <w:rsid w:val="00BE26D6"/>
    <w:rsid w:val="00BE2AA9"/>
    <w:rsid w:val="00BE2E1D"/>
    <w:rsid w:val="00BE36D5"/>
    <w:rsid w:val="00BE391D"/>
    <w:rsid w:val="00BE3A99"/>
    <w:rsid w:val="00BE4192"/>
    <w:rsid w:val="00BE4497"/>
    <w:rsid w:val="00BE4CC1"/>
    <w:rsid w:val="00BE58C2"/>
    <w:rsid w:val="00BE5FE3"/>
    <w:rsid w:val="00BE68D1"/>
    <w:rsid w:val="00BE6A7F"/>
    <w:rsid w:val="00BE6B6A"/>
    <w:rsid w:val="00BE6D99"/>
    <w:rsid w:val="00BE7136"/>
    <w:rsid w:val="00BE7344"/>
    <w:rsid w:val="00BF01BC"/>
    <w:rsid w:val="00BF0686"/>
    <w:rsid w:val="00BF07C3"/>
    <w:rsid w:val="00BF0F7B"/>
    <w:rsid w:val="00BF0FA4"/>
    <w:rsid w:val="00BF19A8"/>
    <w:rsid w:val="00BF1B7F"/>
    <w:rsid w:val="00BF1EFA"/>
    <w:rsid w:val="00BF2304"/>
    <w:rsid w:val="00BF2451"/>
    <w:rsid w:val="00BF2D9E"/>
    <w:rsid w:val="00BF324C"/>
    <w:rsid w:val="00BF3A61"/>
    <w:rsid w:val="00BF3D35"/>
    <w:rsid w:val="00BF44B1"/>
    <w:rsid w:val="00BF49C0"/>
    <w:rsid w:val="00BF4CC9"/>
    <w:rsid w:val="00BF51CA"/>
    <w:rsid w:val="00BF5A35"/>
    <w:rsid w:val="00BF63D4"/>
    <w:rsid w:val="00BF6A98"/>
    <w:rsid w:val="00BF7027"/>
    <w:rsid w:val="00BF714C"/>
    <w:rsid w:val="00BF724B"/>
    <w:rsid w:val="00BF770A"/>
    <w:rsid w:val="00BF78CE"/>
    <w:rsid w:val="00C00139"/>
    <w:rsid w:val="00C00382"/>
    <w:rsid w:val="00C00BBF"/>
    <w:rsid w:val="00C00D63"/>
    <w:rsid w:val="00C01146"/>
    <w:rsid w:val="00C0117C"/>
    <w:rsid w:val="00C01378"/>
    <w:rsid w:val="00C01DD1"/>
    <w:rsid w:val="00C020D0"/>
    <w:rsid w:val="00C020DD"/>
    <w:rsid w:val="00C0353B"/>
    <w:rsid w:val="00C03825"/>
    <w:rsid w:val="00C03A23"/>
    <w:rsid w:val="00C03B27"/>
    <w:rsid w:val="00C041C5"/>
    <w:rsid w:val="00C04489"/>
    <w:rsid w:val="00C049AA"/>
    <w:rsid w:val="00C04CEB"/>
    <w:rsid w:val="00C04CF1"/>
    <w:rsid w:val="00C04EF4"/>
    <w:rsid w:val="00C04FD8"/>
    <w:rsid w:val="00C050BA"/>
    <w:rsid w:val="00C05578"/>
    <w:rsid w:val="00C05691"/>
    <w:rsid w:val="00C05B3C"/>
    <w:rsid w:val="00C064AB"/>
    <w:rsid w:val="00C0651A"/>
    <w:rsid w:val="00C0662F"/>
    <w:rsid w:val="00C06647"/>
    <w:rsid w:val="00C06F6C"/>
    <w:rsid w:val="00C0700B"/>
    <w:rsid w:val="00C074C4"/>
    <w:rsid w:val="00C074F5"/>
    <w:rsid w:val="00C07C67"/>
    <w:rsid w:val="00C10060"/>
    <w:rsid w:val="00C10149"/>
    <w:rsid w:val="00C101B5"/>
    <w:rsid w:val="00C1096A"/>
    <w:rsid w:val="00C10C7B"/>
    <w:rsid w:val="00C11F66"/>
    <w:rsid w:val="00C12565"/>
    <w:rsid w:val="00C12783"/>
    <w:rsid w:val="00C13512"/>
    <w:rsid w:val="00C13CDE"/>
    <w:rsid w:val="00C140DC"/>
    <w:rsid w:val="00C141EC"/>
    <w:rsid w:val="00C14AFF"/>
    <w:rsid w:val="00C14C74"/>
    <w:rsid w:val="00C14DD1"/>
    <w:rsid w:val="00C15099"/>
    <w:rsid w:val="00C1522E"/>
    <w:rsid w:val="00C15D55"/>
    <w:rsid w:val="00C16294"/>
    <w:rsid w:val="00C1646B"/>
    <w:rsid w:val="00C168C7"/>
    <w:rsid w:val="00C17585"/>
    <w:rsid w:val="00C176EA"/>
    <w:rsid w:val="00C2031F"/>
    <w:rsid w:val="00C20BB4"/>
    <w:rsid w:val="00C213E8"/>
    <w:rsid w:val="00C21664"/>
    <w:rsid w:val="00C21934"/>
    <w:rsid w:val="00C21C4B"/>
    <w:rsid w:val="00C21F3D"/>
    <w:rsid w:val="00C226CD"/>
    <w:rsid w:val="00C22847"/>
    <w:rsid w:val="00C22BF0"/>
    <w:rsid w:val="00C22DC5"/>
    <w:rsid w:val="00C22ECB"/>
    <w:rsid w:val="00C230A3"/>
    <w:rsid w:val="00C2351C"/>
    <w:rsid w:val="00C23665"/>
    <w:rsid w:val="00C23A54"/>
    <w:rsid w:val="00C23B10"/>
    <w:rsid w:val="00C23C2E"/>
    <w:rsid w:val="00C23F2C"/>
    <w:rsid w:val="00C242C4"/>
    <w:rsid w:val="00C2442E"/>
    <w:rsid w:val="00C24432"/>
    <w:rsid w:val="00C24437"/>
    <w:rsid w:val="00C2496F"/>
    <w:rsid w:val="00C2498B"/>
    <w:rsid w:val="00C24FD4"/>
    <w:rsid w:val="00C2500F"/>
    <w:rsid w:val="00C25978"/>
    <w:rsid w:val="00C25A9B"/>
    <w:rsid w:val="00C25D93"/>
    <w:rsid w:val="00C260DD"/>
    <w:rsid w:val="00C261D9"/>
    <w:rsid w:val="00C266F1"/>
    <w:rsid w:val="00C26CD9"/>
    <w:rsid w:val="00C27261"/>
    <w:rsid w:val="00C27EF9"/>
    <w:rsid w:val="00C30422"/>
    <w:rsid w:val="00C319D1"/>
    <w:rsid w:val="00C31C9C"/>
    <w:rsid w:val="00C31D04"/>
    <w:rsid w:val="00C325A6"/>
    <w:rsid w:val="00C32A03"/>
    <w:rsid w:val="00C32A62"/>
    <w:rsid w:val="00C32B14"/>
    <w:rsid w:val="00C334BD"/>
    <w:rsid w:val="00C338EB"/>
    <w:rsid w:val="00C338FF"/>
    <w:rsid w:val="00C33C77"/>
    <w:rsid w:val="00C33DA6"/>
    <w:rsid w:val="00C34D30"/>
    <w:rsid w:val="00C351CF"/>
    <w:rsid w:val="00C35301"/>
    <w:rsid w:val="00C3549A"/>
    <w:rsid w:val="00C355B7"/>
    <w:rsid w:val="00C35A2C"/>
    <w:rsid w:val="00C36C19"/>
    <w:rsid w:val="00C37ADA"/>
    <w:rsid w:val="00C402BF"/>
    <w:rsid w:val="00C405C2"/>
    <w:rsid w:val="00C407BC"/>
    <w:rsid w:val="00C40976"/>
    <w:rsid w:val="00C40A30"/>
    <w:rsid w:val="00C41F1F"/>
    <w:rsid w:val="00C42923"/>
    <w:rsid w:val="00C4393E"/>
    <w:rsid w:val="00C43AB1"/>
    <w:rsid w:val="00C443CA"/>
    <w:rsid w:val="00C44FBF"/>
    <w:rsid w:val="00C45153"/>
    <w:rsid w:val="00C45B45"/>
    <w:rsid w:val="00C463F8"/>
    <w:rsid w:val="00C469C7"/>
    <w:rsid w:val="00C47109"/>
    <w:rsid w:val="00C478E2"/>
    <w:rsid w:val="00C504B6"/>
    <w:rsid w:val="00C50AD9"/>
    <w:rsid w:val="00C510E8"/>
    <w:rsid w:val="00C52975"/>
    <w:rsid w:val="00C52C7D"/>
    <w:rsid w:val="00C53DD0"/>
    <w:rsid w:val="00C54EFC"/>
    <w:rsid w:val="00C55732"/>
    <w:rsid w:val="00C55C48"/>
    <w:rsid w:val="00C55C98"/>
    <w:rsid w:val="00C55D3C"/>
    <w:rsid w:val="00C5688C"/>
    <w:rsid w:val="00C568E0"/>
    <w:rsid w:val="00C56CA8"/>
    <w:rsid w:val="00C576A5"/>
    <w:rsid w:val="00C602FC"/>
    <w:rsid w:val="00C605CD"/>
    <w:rsid w:val="00C6068D"/>
    <w:rsid w:val="00C60E88"/>
    <w:rsid w:val="00C613FC"/>
    <w:rsid w:val="00C61F48"/>
    <w:rsid w:val="00C629BD"/>
    <w:rsid w:val="00C629E9"/>
    <w:rsid w:val="00C62C33"/>
    <w:rsid w:val="00C6328A"/>
    <w:rsid w:val="00C63B0D"/>
    <w:rsid w:val="00C64249"/>
    <w:rsid w:val="00C6443A"/>
    <w:rsid w:val="00C64739"/>
    <w:rsid w:val="00C647FE"/>
    <w:rsid w:val="00C64C0A"/>
    <w:rsid w:val="00C651E2"/>
    <w:rsid w:val="00C656C9"/>
    <w:rsid w:val="00C658FC"/>
    <w:rsid w:val="00C65DBE"/>
    <w:rsid w:val="00C65F22"/>
    <w:rsid w:val="00C667F3"/>
    <w:rsid w:val="00C66D47"/>
    <w:rsid w:val="00C67924"/>
    <w:rsid w:val="00C70684"/>
    <w:rsid w:val="00C70FA1"/>
    <w:rsid w:val="00C7140A"/>
    <w:rsid w:val="00C719B4"/>
    <w:rsid w:val="00C71B3D"/>
    <w:rsid w:val="00C72543"/>
    <w:rsid w:val="00C72960"/>
    <w:rsid w:val="00C73E2A"/>
    <w:rsid w:val="00C74042"/>
    <w:rsid w:val="00C742E7"/>
    <w:rsid w:val="00C742F7"/>
    <w:rsid w:val="00C746AC"/>
    <w:rsid w:val="00C74F02"/>
    <w:rsid w:val="00C75516"/>
    <w:rsid w:val="00C756D7"/>
    <w:rsid w:val="00C75B41"/>
    <w:rsid w:val="00C779D1"/>
    <w:rsid w:val="00C77A3C"/>
    <w:rsid w:val="00C77CAC"/>
    <w:rsid w:val="00C80649"/>
    <w:rsid w:val="00C80868"/>
    <w:rsid w:val="00C81576"/>
    <w:rsid w:val="00C81B66"/>
    <w:rsid w:val="00C81BCD"/>
    <w:rsid w:val="00C81F83"/>
    <w:rsid w:val="00C82870"/>
    <w:rsid w:val="00C83A02"/>
    <w:rsid w:val="00C83AEA"/>
    <w:rsid w:val="00C84560"/>
    <w:rsid w:val="00C84594"/>
    <w:rsid w:val="00C84650"/>
    <w:rsid w:val="00C84A01"/>
    <w:rsid w:val="00C84EAB"/>
    <w:rsid w:val="00C85711"/>
    <w:rsid w:val="00C85D1F"/>
    <w:rsid w:val="00C85E00"/>
    <w:rsid w:val="00C8616C"/>
    <w:rsid w:val="00C865F9"/>
    <w:rsid w:val="00C86624"/>
    <w:rsid w:val="00C86640"/>
    <w:rsid w:val="00C868E8"/>
    <w:rsid w:val="00C87043"/>
    <w:rsid w:val="00C8708B"/>
    <w:rsid w:val="00C87698"/>
    <w:rsid w:val="00C876DB"/>
    <w:rsid w:val="00C87C78"/>
    <w:rsid w:val="00C87E72"/>
    <w:rsid w:val="00C903DF"/>
    <w:rsid w:val="00C90550"/>
    <w:rsid w:val="00C906E7"/>
    <w:rsid w:val="00C90A21"/>
    <w:rsid w:val="00C91118"/>
    <w:rsid w:val="00C91167"/>
    <w:rsid w:val="00C91417"/>
    <w:rsid w:val="00C91540"/>
    <w:rsid w:val="00C91D81"/>
    <w:rsid w:val="00C9261C"/>
    <w:rsid w:val="00C927E6"/>
    <w:rsid w:val="00C930AE"/>
    <w:rsid w:val="00C933A3"/>
    <w:rsid w:val="00C9341F"/>
    <w:rsid w:val="00C93873"/>
    <w:rsid w:val="00C9391D"/>
    <w:rsid w:val="00C9411E"/>
    <w:rsid w:val="00C941B3"/>
    <w:rsid w:val="00C94642"/>
    <w:rsid w:val="00C94CA6"/>
    <w:rsid w:val="00C95348"/>
    <w:rsid w:val="00C95362"/>
    <w:rsid w:val="00C958EE"/>
    <w:rsid w:val="00C9593C"/>
    <w:rsid w:val="00C9594E"/>
    <w:rsid w:val="00C95AA8"/>
    <w:rsid w:val="00C95E3D"/>
    <w:rsid w:val="00C95F03"/>
    <w:rsid w:val="00C96264"/>
    <w:rsid w:val="00C96DDD"/>
    <w:rsid w:val="00C97190"/>
    <w:rsid w:val="00C97E5F"/>
    <w:rsid w:val="00CA0113"/>
    <w:rsid w:val="00CA02EB"/>
    <w:rsid w:val="00CA03CA"/>
    <w:rsid w:val="00CA0C16"/>
    <w:rsid w:val="00CA2DDB"/>
    <w:rsid w:val="00CA2FF5"/>
    <w:rsid w:val="00CA3028"/>
    <w:rsid w:val="00CA338D"/>
    <w:rsid w:val="00CA33C6"/>
    <w:rsid w:val="00CA3422"/>
    <w:rsid w:val="00CA3550"/>
    <w:rsid w:val="00CA3CAF"/>
    <w:rsid w:val="00CA414C"/>
    <w:rsid w:val="00CA4367"/>
    <w:rsid w:val="00CA4ABB"/>
    <w:rsid w:val="00CA4C54"/>
    <w:rsid w:val="00CA4F62"/>
    <w:rsid w:val="00CA4FE6"/>
    <w:rsid w:val="00CA528E"/>
    <w:rsid w:val="00CA55E8"/>
    <w:rsid w:val="00CA56BF"/>
    <w:rsid w:val="00CA5FE6"/>
    <w:rsid w:val="00CA61F9"/>
    <w:rsid w:val="00CA6CD8"/>
    <w:rsid w:val="00CA78FE"/>
    <w:rsid w:val="00CB0051"/>
    <w:rsid w:val="00CB02C4"/>
    <w:rsid w:val="00CB09F6"/>
    <w:rsid w:val="00CB1163"/>
    <w:rsid w:val="00CB1391"/>
    <w:rsid w:val="00CB15F9"/>
    <w:rsid w:val="00CB174F"/>
    <w:rsid w:val="00CB19D0"/>
    <w:rsid w:val="00CB20E3"/>
    <w:rsid w:val="00CB24BC"/>
    <w:rsid w:val="00CB2852"/>
    <w:rsid w:val="00CB2997"/>
    <w:rsid w:val="00CB2FD7"/>
    <w:rsid w:val="00CB3313"/>
    <w:rsid w:val="00CB35CE"/>
    <w:rsid w:val="00CB3D40"/>
    <w:rsid w:val="00CB3D92"/>
    <w:rsid w:val="00CB3F52"/>
    <w:rsid w:val="00CB40A6"/>
    <w:rsid w:val="00CB44CE"/>
    <w:rsid w:val="00CB4F53"/>
    <w:rsid w:val="00CB5178"/>
    <w:rsid w:val="00CB52E1"/>
    <w:rsid w:val="00CB54F4"/>
    <w:rsid w:val="00CB6294"/>
    <w:rsid w:val="00CB6A2E"/>
    <w:rsid w:val="00CC0373"/>
    <w:rsid w:val="00CC0A7C"/>
    <w:rsid w:val="00CC0E51"/>
    <w:rsid w:val="00CC16DA"/>
    <w:rsid w:val="00CC1826"/>
    <w:rsid w:val="00CC1E9A"/>
    <w:rsid w:val="00CC22D5"/>
    <w:rsid w:val="00CC27BD"/>
    <w:rsid w:val="00CC2B7F"/>
    <w:rsid w:val="00CC2C7C"/>
    <w:rsid w:val="00CC2F36"/>
    <w:rsid w:val="00CC2FC5"/>
    <w:rsid w:val="00CC42AB"/>
    <w:rsid w:val="00CC6B25"/>
    <w:rsid w:val="00CC6E64"/>
    <w:rsid w:val="00CC70E1"/>
    <w:rsid w:val="00CD03D6"/>
    <w:rsid w:val="00CD0916"/>
    <w:rsid w:val="00CD0D51"/>
    <w:rsid w:val="00CD1027"/>
    <w:rsid w:val="00CD1138"/>
    <w:rsid w:val="00CD1694"/>
    <w:rsid w:val="00CD17E3"/>
    <w:rsid w:val="00CD1BC7"/>
    <w:rsid w:val="00CD1C71"/>
    <w:rsid w:val="00CD1F2D"/>
    <w:rsid w:val="00CD1FEA"/>
    <w:rsid w:val="00CD24FD"/>
    <w:rsid w:val="00CD281C"/>
    <w:rsid w:val="00CD2D24"/>
    <w:rsid w:val="00CD2E3B"/>
    <w:rsid w:val="00CD2F9D"/>
    <w:rsid w:val="00CD2FB1"/>
    <w:rsid w:val="00CD3061"/>
    <w:rsid w:val="00CD3F5A"/>
    <w:rsid w:val="00CD3FC3"/>
    <w:rsid w:val="00CD4D20"/>
    <w:rsid w:val="00CD5244"/>
    <w:rsid w:val="00CD5CC5"/>
    <w:rsid w:val="00CD61B3"/>
    <w:rsid w:val="00CD64E5"/>
    <w:rsid w:val="00CD66DC"/>
    <w:rsid w:val="00CD69C4"/>
    <w:rsid w:val="00CD7748"/>
    <w:rsid w:val="00CE0140"/>
    <w:rsid w:val="00CE0CCD"/>
    <w:rsid w:val="00CE1027"/>
    <w:rsid w:val="00CE118C"/>
    <w:rsid w:val="00CE1352"/>
    <w:rsid w:val="00CE1653"/>
    <w:rsid w:val="00CE19BC"/>
    <w:rsid w:val="00CE26B0"/>
    <w:rsid w:val="00CE306A"/>
    <w:rsid w:val="00CE3302"/>
    <w:rsid w:val="00CE3F2D"/>
    <w:rsid w:val="00CE41D7"/>
    <w:rsid w:val="00CE4580"/>
    <w:rsid w:val="00CE4686"/>
    <w:rsid w:val="00CE48D5"/>
    <w:rsid w:val="00CE594A"/>
    <w:rsid w:val="00CE594E"/>
    <w:rsid w:val="00CE5ABE"/>
    <w:rsid w:val="00CE5D81"/>
    <w:rsid w:val="00CE6365"/>
    <w:rsid w:val="00CE7A34"/>
    <w:rsid w:val="00CE7DD4"/>
    <w:rsid w:val="00CE7F75"/>
    <w:rsid w:val="00CF0115"/>
    <w:rsid w:val="00CF096A"/>
    <w:rsid w:val="00CF0A98"/>
    <w:rsid w:val="00CF0E16"/>
    <w:rsid w:val="00CF0E31"/>
    <w:rsid w:val="00CF144B"/>
    <w:rsid w:val="00CF2327"/>
    <w:rsid w:val="00CF2C28"/>
    <w:rsid w:val="00CF2D0A"/>
    <w:rsid w:val="00CF2F1D"/>
    <w:rsid w:val="00CF354E"/>
    <w:rsid w:val="00CF3E23"/>
    <w:rsid w:val="00CF4964"/>
    <w:rsid w:val="00CF4977"/>
    <w:rsid w:val="00CF4A29"/>
    <w:rsid w:val="00CF4CF0"/>
    <w:rsid w:val="00CF4E1D"/>
    <w:rsid w:val="00CF56F5"/>
    <w:rsid w:val="00CF5EC6"/>
    <w:rsid w:val="00CF638E"/>
    <w:rsid w:val="00CF6BDE"/>
    <w:rsid w:val="00CF7630"/>
    <w:rsid w:val="00CF7ADD"/>
    <w:rsid w:val="00CF7CEC"/>
    <w:rsid w:val="00CF7E2F"/>
    <w:rsid w:val="00CF7E44"/>
    <w:rsid w:val="00CF7ED0"/>
    <w:rsid w:val="00D00958"/>
    <w:rsid w:val="00D00BD9"/>
    <w:rsid w:val="00D00F6B"/>
    <w:rsid w:val="00D01781"/>
    <w:rsid w:val="00D01B63"/>
    <w:rsid w:val="00D01F4F"/>
    <w:rsid w:val="00D0204F"/>
    <w:rsid w:val="00D025C3"/>
    <w:rsid w:val="00D03416"/>
    <w:rsid w:val="00D03528"/>
    <w:rsid w:val="00D04786"/>
    <w:rsid w:val="00D04941"/>
    <w:rsid w:val="00D06B71"/>
    <w:rsid w:val="00D0712C"/>
    <w:rsid w:val="00D07B7D"/>
    <w:rsid w:val="00D07BB3"/>
    <w:rsid w:val="00D1055C"/>
    <w:rsid w:val="00D107C6"/>
    <w:rsid w:val="00D10C4A"/>
    <w:rsid w:val="00D11363"/>
    <w:rsid w:val="00D114F8"/>
    <w:rsid w:val="00D115C7"/>
    <w:rsid w:val="00D11622"/>
    <w:rsid w:val="00D11796"/>
    <w:rsid w:val="00D11890"/>
    <w:rsid w:val="00D11956"/>
    <w:rsid w:val="00D12B92"/>
    <w:rsid w:val="00D13225"/>
    <w:rsid w:val="00D13BBA"/>
    <w:rsid w:val="00D13EE5"/>
    <w:rsid w:val="00D13F97"/>
    <w:rsid w:val="00D14338"/>
    <w:rsid w:val="00D144D4"/>
    <w:rsid w:val="00D147BA"/>
    <w:rsid w:val="00D147D0"/>
    <w:rsid w:val="00D14B16"/>
    <w:rsid w:val="00D150E8"/>
    <w:rsid w:val="00D15366"/>
    <w:rsid w:val="00D15626"/>
    <w:rsid w:val="00D15DC8"/>
    <w:rsid w:val="00D160C5"/>
    <w:rsid w:val="00D160C9"/>
    <w:rsid w:val="00D16472"/>
    <w:rsid w:val="00D1677A"/>
    <w:rsid w:val="00D16A3E"/>
    <w:rsid w:val="00D16D45"/>
    <w:rsid w:val="00D173F0"/>
    <w:rsid w:val="00D17CA5"/>
    <w:rsid w:val="00D20354"/>
    <w:rsid w:val="00D2071C"/>
    <w:rsid w:val="00D20976"/>
    <w:rsid w:val="00D20CB6"/>
    <w:rsid w:val="00D210F7"/>
    <w:rsid w:val="00D217D0"/>
    <w:rsid w:val="00D2235E"/>
    <w:rsid w:val="00D233E7"/>
    <w:rsid w:val="00D23787"/>
    <w:rsid w:val="00D24D62"/>
    <w:rsid w:val="00D2503C"/>
    <w:rsid w:val="00D2595A"/>
    <w:rsid w:val="00D25D6C"/>
    <w:rsid w:val="00D25E66"/>
    <w:rsid w:val="00D25FE9"/>
    <w:rsid w:val="00D260C2"/>
    <w:rsid w:val="00D26159"/>
    <w:rsid w:val="00D261A8"/>
    <w:rsid w:val="00D26753"/>
    <w:rsid w:val="00D27955"/>
    <w:rsid w:val="00D27A77"/>
    <w:rsid w:val="00D30050"/>
    <w:rsid w:val="00D300C7"/>
    <w:rsid w:val="00D30581"/>
    <w:rsid w:val="00D30C2C"/>
    <w:rsid w:val="00D30D57"/>
    <w:rsid w:val="00D31287"/>
    <w:rsid w:val="00D3137A"/>
    <w:rsid w:val="00D31470"/>
    <w:rsid w:val="00D31DBF"/>
    <w:rsid w:val="00D32C85"/>
    <w:rsid w:val="00D32CE5"/>
    <w:rsid w:val="00D3302B"/>
    <w:rsid w:val="00D344F4"/>
    <w:rsid w:val="00D34F1F"/>
    <w:rsid w:val="00D353B0"/>
    <w:rsid w:val="00D35B2B"/>
    <w:rsid w:val="00D35D71"/>
    <w:rsid w:val="00D35E55"/>
    <w:rsid w:val="00D3600B"/>
    <w:rsid w:val="00D36296"/>
    <w:rsid w:val="00D366BA"/>
    <w:rsid w:val="00D36769"/>
    <w:rsid w:val="00D36AA3"/>
    <w:rsid w:val="00D3756B"/>
    <w:rsid w:val="00D378A7"/>
    <w:rsid w:val="00D37D5A"/>
    <w:rsid w:val="00D40037"/>
    <w:rsid w:val="00D40166"/>
    <w:rsid w:val="00D4018A"/>
    <w:rsid w:val="00D401F4"/>
    <w:rsid w:val="00D40406"/>
    <w:rsid w:val="00D4042D"/>
    <w:rsid w:val="00D40926"/>
    <w:rsid w:val="00D41016"/>
    <w:rsid w:val="00D411F9"/>
    <w:rsid w:val="00D413D4"/>
    <w:rsid w:val="00D418AC"/>
    <w:rsid w:val="00D41E2C"/>
    <w:rsid w:val="00D42301"/>
    <w:rsid w:val="00D427EE"/>
    <w:rsid w:val="00D4281E"/>
    <w:rsid w:val="00D43274"/>
    <w:rsid w:val="00D4399F"/>
    <w:rsid w:val="00D43C94"/>
    <w:rsid w:val="00D43D47"/>
    <w:rsid w:val="00D440F6"/>
    <w:rsid w:val="00D446C2"/>
    <w:rsid w:val="00D446C7"/>
    <w:rsid w:val="00D45848"/>
    <w:rsid w:val="00D4584A"/>
    <w:rsid w:val="00D459C0"/>
    <w:rsid w:val="00D45B71"/>
    <w:rsid w:val="00D461CD"/>
    <w:rsid w:val="00D46604"/>
    <w:rsid w:val="00D50FE8"/>
    <w:rsid w:val="00D51183"/>
    <w:rsid w:val="00D513F8"/>
    <w:rsid w:val="00D528C5"/>
    <w:rsid w:val="00D53162"/>
    <w:rsid w:val="00D538AD"/>
    <w:rsid w:val="00D53FA0"/>
    <w:rsid w:val="00D543E2"/>
    <w:rsid w:val="00D54E9E"/>
    <w:rsid w:val="00D54F4E"/>
    <w:rsid w:val="00D5515D"/>
    <w:rsid w:val="00D558AD"/>
    <w:rsid w:val="00D55A83"/>
    <w:rsid w:val="00D55B1D"/>
    <w:rsid w:val="00D55D73"/>
    <w:rsid w:val="00D56000"/>
    <w:rsid w:val="00D56749"/>
    <w:rsid w:val="00D57529"/>
    <w:rsid w:val="00D577C1"/>
    <w:rsid w:val="00D5795F"/>
    <w:rsid w:val="00D57C48"/>
    <w:rsid w:val="00D57D88"/>
    <w:rsid w:val="00D60256"/>
    <w:rsid w:val="00D60BA1"/>
    <w:rsid w:val="00D60BE0"/>
    <w:rsid w:val="00D60E95"/>
    <w:rsid w:val="00D61671"/>
    <w:rsid w:val="00D616C4"/>
    <w:rsid w:val="00D6173C"/>
    <w:rsid w:val="00D62636"/>
    <w:rsid w:val="00D63686"/>
    <w:rsid w:val="00D636C4"/>
    <w:rsid w:val="00D63893"/>
    <w:rsid w:val="00D6415E"/>
    <w:rsid w:val="00D64456"/>
    <w:rsid w:val="00D64EA5"/>
    <w:rsid w:val="00D6607B"/>
    <w:rsid w:val="00D66A9E"/>
    <w:rsid w:val="00D67B78"/>
    <w:rsid w:val="00D67D44"/>
    <w:rsid w:val="00D707A7"/>
    <w:rsid w:val="00D7118F"/>
    <w:rsid w:val="00D7167C"/>
    <w:rsid w:val="00D7284F"/>
    <w:rsid w:val="00D728FD"/>
    <w:rsid w:val="00D73184"/>
    <w:rsid w:val="00D7362C"/>
    <w:rsid w:val="00D7376C"/>
    <w:rsid w:val="00D74728"/>
    <w:rsid w:val="00D74CA2"/>
    <w:rsid w:val="00D75A8D"/>
    <w:rsid w:val="00D75EB8"/>
    <w:rsid w:val="00D75F3E"/>
    <w:rsid w:val="00D76528"/>
    <w:rsid w:val="00D76FD2"/>
    <w:rsid w:val="00D771AF"/>
    <w:rsid w:val="00D77AB7"/>
    <w:rsid w:val="00D80017"/>
    <w:rsid w:val="00D8074E"/>
    <w:rsid w:val="00D807C8"/>
    <w:rsid w:val="00D81984"/>
    <w:rsid w:val="00D81AB3"/>
    <w:rsid w:val="00D81D42"/>
    <w:rsid w:val="00D823B9"/>
    <w:rsid w:val="00D824C5"/>
    <w:rsid w:val="00D82BC7"/>
    <w:rsid w:val="00D83431"/>
    <w:rsid w:val="00D8362E"/>
    <w:rsid w:val="00D838BD"/>
    <w:rsid w:val="00D84176"/>
    <w:rsid w:val="00D84412"/>
    <w:rsid w:val="00D844E2"/>
    <w:rsid w:val="00D8461E"/>
    <w:rsid w:val="00D84B33"/>
    <w:rsid w:val="00D8590A"/>
    <w:rsid w:val="00D85B12"/>
    <w:rsid w:val="00D85CA2"/>
    <w:rsid w:val="00D867C5"/>
    <w:rsid w:val="00D8680E"/>
    <w:rsid w:val="00D86D89"/>
    <w:rsid w:val="00D87310"/>
    <w:rsid w:val="00D90488"/>
    <w:rsid w:val="00D90D1E"/>
    <w:rsid w:val="00D91182"/>
    <w:rsid w:val="00D91D68"/>
    <w:rsid w:val="00D91EA5"/>
    <w:rsid w:val="00D91F36"/>
    <w:rsid w:val="00D921ED"/>
    <w:rsid w:val="00D923A2"/>
    <w:rsid w:val="00D9255C"/>
    <w:rsid w:val="00D93011"/>
    <w:rsid w:val="00D93682"/>
    <w:rsid w:val="00D937BF"/>
    <w:rsid w:val="00D9399E"/>
    <w:rsid w:val="00D942D3"/>
    <w:rsid w:val="00D943BF"/>
    <w:rsid w:val="00D9451F"/>
    <w:rsid w:val="00D9476B"/>
    <w:rsid w:val="00D948B6"/>
    <w:rsid w:val="00D9495F"/>
    <w:rsid w:val="00D94BBA"/>
    <w:rsid w:val="00D94C68"/>
    <w:rsid w:val="00D95360"/>
    <w:rsid w:val="00D95391"/>
    <w:rsid w:val="00D956C4"/>
    <w:rsid w:val="00D956D3"/>
    <w:rsid w:val="00D9711F"/>
    <w:rsid w:val="00D974DC"/>
    <w:rsid w:val="00D97C0F"/>
    <w:rsid w:val="00DA02F1"/>
    <w:rsid w:val="00DA03E7"/>
    <w:rsid w:val="00DA0C65"/>
    <w:rsid w:val="00DA0DC3"/>
    <w:rsid w:val="00DA0E62"/>
    <w:rsid w:val="00DA11AD"/>
    <w:rsid w:val="00DA1AD6"/>
    <w:rsid w:val="00DA1C12"/>
    <w:rsid w:val="00DA1EBD"/>
    <w:rsid w:val="00DA2542"/>
    <w:rsid w:val="00DA29FB"/>
    <w:rsid w:val="00DA3FEA"/>
    <w:rsid w:val="00DA4656"/>
    <w:rsid w:val="00DA4DB4"/>
    <w:rsid w:val="00DA53DB"/>
    <w:rsid w:val="00DA574B"/>
    <w:rsid w:val="00DA5767"/>
    <w:rsid w:val="00DA6809"/>
    <w:rsid w:val="00DA6B34"/>
    <w:rsid w:val="00DA6D44"/>
    <w:rsid w:val="00DA6F77"/>
    <w:rsid w:val="00DA78D2"/>
    <w:rsid w:val="00DA78D4"/>
    <w:rsid w:val="00DB0451"/>
    <w:rsid w:val="00DB0C20"/>
    <w:rsid w:val="00DB0E5B"/>
    <w:rsid w:val="00DB1035"/>
    <w:rsid w:val="00DB111F"/>
    <w:rsid w:val="00DB1593"/>
    <w:rsid w:val="00DB15D5"/>
    <w:rsid w:val="00DB1A27"/>
    <w:rsid w:val="00DB1A40"/>
    <w:rsid w:val="00DB2DE1"/>
    <w:rsid w:val="00DB2E19"/>
    <w:rsid w:val="00DB342D"/>
    <w:rsid w:val="00DB4A78"/>
    <w:rsid w:val="00DB4B61"/>
    <w:rsid w:val="00DB4B7F"/>
    <w:rsid w:val="00DB5C70"/>
    <w:rsid w:val="00DB60B1"/>
    <w:rsid w:val="00DB66C9"/>
    <w:rsid w:val="00DB7C5A"/>
    <w:rsid w:val="00DC00AE"/>
    <w:rsid w:val="00DC0126"/>
    <w:rsid w:val="00DC01B6"/>
    <w:rsid w:val="00DC03FA"/>
    <w:rsid w:val="00DC05CE"/>
    <w:rsid w:val="00DC0759"/>
    <w:rsid w:val="00DC083F"/>
    <w:rsid w:val="00DC12C6"/>
    <w:rsid w:val="00DC1888"/>
    <w:rsid w:val="00DC1DCB"/>
    <w:rsid w:val="00DC1F71"/>
    <w:rsid w:val="00DC2022"/>
    <w:rsid w:val="00DC3347"/>
    <w:rsid w:val="00DC38CA"/>
    <w:rsid w:val="00DC3B53"/>
    <w:rsid w:val="00DC4A13"/>
    <w:rsid w:val="00DC5205"/>
    <w:rsid w:val="00DC65FB"/>
    <w:rsid w:val="00DC662F"/>
    <w:rsid w:val="00DC6F1D"/>
    <w:rsid w:val="00DC6FA7"/>
    <w:rsid w:val="00DC7538"/>
    <w:rsid w:val="00DC7793"/>
    <w:rsid w:val="00DC7E44"/>
    <w:rsid w:val="00DC7F9B"/>
    <w:rsid w:val="00DD0146"/>
    <w:rsid w:val="00DD042C"/>
    <w:rsid w:val="00DD04DD"/>
    <w:rsid w:val="00DD0BD6"/>
    <w:rsid w:val="00DD0E9F"/>
    <w:rsid w:val="00DD13AB"/>
    <w:rsid w:val="00DD1A9B"/>
    <w:rsid w:val="00DD23E3"/>
    <w:rsid w:val="00DD2767"/>
    <w:rsid w:val="00DD2EE2"/>
    <w:rsid w:val="00DD2FE5"/>
    <w:rsid w:val="00DD34AB"/>
    <w:rsid w:val="00DD35E5"/>
    <w:rsid w:val="00DD3A15"/>
    <w:rsid w:val="00DD3ABB"/>
    <w:rsid w:val="00DD3B41"/>
    <w:rsid w:val="00DD48AE"/>
    <w:rsid w:val="00DD4FA9"/>
    <w:rsid w:val="00DD511B"/>
    <w:rsid w:val="00DD5D2A"/>
    <w:rsid w:val="00DD712E"/>
    <w:rsid w:val="00DD72A2"/>
    <w:rsid w:val="00DD7633"/>
    <w:rsid w:val="00DD7720"/>
    <w:rsid w:val="00DE005A"/>
    <w:rsid w:val="00DE014A"/>
    <w:rsid w:val="00DE0405"/>
    <w:rsid w:val="00DE163A"/>
    <w:rsid w:val="00DE19CF"/>
    <w:rsid w:val="00DE1D36"/>
    <w:rsid w:val="00DE2432"/>
    <w:rsid w:val="00DE2723"/>
    <w:rsid w:val="00DE2A99"/>
    <w:rsid w:val="00DE3966"/>
    <w:rsid w:val="00DE3977"/>
    <w:rsid w:val="00DE3AA0"/>
    <w:rsid w:val="00DE3C8A"/>
    <w:rsid w:val="00DE3CE6"/>
    <w:rsid w:val="00DE3D2A"/>
    <w:rsid w:val="00DE3DFC"/>
    <w:rsid w:val="00DE3FB2"/>
    <w:rsid w:val="00DE464C"/>
    <w:rsid w:val="00DE46DD"/>
    <w:rsid w:val="00DE4B7F"/>
    <w:rsid w:val="00DE4D43"/>
    <w:rsid w:val="00DE50F7"/>
    <w:rsid w:val="00DE526C"/>
    <w:rsid w:val="00DE5AF3"/>
    <w:rsid w:val="00DE652B"/>
    <w:rsid w:val="00DE6916"/>
    <w:rsid w:val="00DE69B7"/>
    <w:rsid w:val="00DE6BA8"/>
    <w:rsid w:val="00DE6CD8"/>
    <w:rsid w:val="00DE7156"/>
    <w:rsid w:val="00DE78FA"/>
    <w:rsid w:val="00DE7E53"/>
    <w:rsid w:val="00DE7F20"/>
    <w:rsid w:val="00DF0F51"/>
    <w:rsid w:val="00DF10B6"/>
    <w:rsid w:val="00DF15CF"/>
    <w:rsid w:val="00DF1838"/>
    <w:rsid w:val="00DF237E"/>
    <w:rsid w:val="00DF24EB"/>
    <w:rsid w:val="00DF29A3"/>
    <w:rsid w:val="00DF2AC3"/>
    <w:rsid w:val="00DF357E"/>
    <w:rsid w:val="00DF3B2F"/>
    <w:rsid w:val="00DF488B"/>
    <w:rsid w:val="00DF4B99"/>
    <w:rsid w:val="00DF5E7A"/>
    <w:rsid w:val="00DF5ED6"/>
    <w:rsid w:val="00DF61FD"/>
    <w:rsid w:val="00DF6315"/>
    <w:rsid w:val="00DF676E"/>
    <w:rsid w:val="00DF68BE"/>
    <w:rsid w:val="00DF6C3B"/>
    <w:rsid w:val="00DF7342"/>
    <w:rsid w:val="00DF791C"/>
    <w:rsid w:val="00DF7EDE"/>
    <w:rsid w:val="00E00612"/>
    <w:rsid w:val="00E0171F"/>
    <w:rsid w:val="00E01DB5"/>
    <w:rsid w:val="00E022AD"/>
    <w:rsid w:val="00E023D4"/>
    <w:rsid w:val="00E02906"/>
    <w:rsid w:val="00E0297E"/>
    <w:rsid w:val="00E02BEE"/>
    <w:rsid w:val="00E030A7"/>
    <w:rsid w:val="00E0327A"/>
    <w:rsid w:val="00E0329D"/>
    <w:rsid w:val="00E03304"/>
    <w:rsid w:val="00E03E20"/>
    <w:rsid w:val="00E03F42"/>
    <w:rsid w:val="00E04BA3"/>
    <w:rsid w:val="00E04DA0"/>
    <w:rsid w:val="00E050BE"/>
    <w:rsid w:val="00E055C8"/>
    <w:rsid w:val="00E06309"/>
    <w:rsid w:val="00E06911"/>
    <w:rsid w:val="00E06B5C"/>
    <w:rsid w:val="00E06DC3"/>
    <w:rsid w:val="00E102FF"/>
    <w:rsid w:val="00E10EE9"/>
    <w:rsid w:val="00E10F1A"/>
    <w:rsid w:val="00E11AB6"/>
    <w:rsid w:val="00E11E5E"/>
    <w:rsid w:val="00E132BA"/>
    <w:rsid w:val="00E13326"/>
    <w:rsid w:val="00E13B2F"/>
    <w:rsid w:val="00E13CE4"/>
    <w:rsid w:val="00E1562E"/>
    <w:rsid w:val="00E1577C"/>
    <w:rsid w:val="00E15A3A"/>
    <w:rsid w:val="00E1628C"/>
    <w:rsid w:val="00E165B0"/>
    <w:rsid w:val="00E1688B"/>
    <w:rsid w:val="00E17C5B"/>
    <w:rsid w:val="00E202BE"/>
    <w:rsid w:val="00E20AA3"/>
    <w:rsid w:val="00E20EC3"/>
    <w:rsid w:val="00E2130E"/>
    <w:rsid w:val="00E21EFB"/>
    <w:rsid w:val="00E229D8"/>
    <w:rsid w:val="00E22C97"/>
    <w:rsid w:val="00E22F10"/>
    <w:rsid w:val="00E23A78"/>
    <w:rsid w:val="00E23CF4"/>
    <w:rsid w:val="00E24333"/>
    <w:rsid w:val="00E24B95"/>
    <w:rsid w:val="00E25227"/>
    <w:rsid w:val="00E256F9"/>
    <w:rsid w:val="00E258FC"/>
    <w:rsid w:val="00E25B34"/>
    <w:rsid w:val="00E25EE8"/>
    <w:rsid w:val="00E26870"/>
    <w:rsid w:val="00E268C0"/>
    <w:rsid w:val="00E26B37"/>
    <w:rsid w:val="00E27EE4"/>
    <w:rsid w:val="00E30689"/>
    <w:rsid w:val="00E315C7"/>
    <w:rsid w:val="00E317E8"/>
    <w:rsid w:val="00E32076"/>
    <w:rsid w:val="00E320AF"/>
    <w:rsid w:val="00E32A35"/>
    <w:rsid w:val="00E32CC8"/>
    <w:rsid w:val="00E32EDB"/>
    <w:rsid w:val="00E33078"/>
    <w:rsid w:val="00E335AC"/>
    <w:rsid w:val="00E3366E"/>
    <w:rsid w:val="00E33BCD"/>
    <w:rsid w:val="00E34148"/>
    <w:rsid w:val="00E34706"/>
    <w:rsid w:val="00E3507C"/>
    <w:rsid w:val="00E35573"/>
    <w:rsid w:val="00E3576B"/>
    <w:rsid w:val="00E35D01"/>
    <w:rsid w:val="00E36D4E"/>
    <w:rsid w:val="00E3712E"/>
    <w:rsid w:val="00E374CB"/>
    <w:rsid w:val="00E375D6"/>
    <w:rsid w:val="00E379C0"/>
    <w:rsid w:val="00E403B1"/>
    <w:rsid w:val="00E409FD"/>
    <w:rsid w:val="00E40E07"/>
    <w:rsid w:val="00E41571"/>
    <w:rsid w:val="00E42D90"/>
    <w:rsid w:val="00E43294"/>
    <w:rsid w:val="00E43489"/>
    <w:rsid w:val="00E43865"/>
    <w:rsid w:val="00E43879"/>
    <w:rsid w:val="00E4389C"/>
    <w:rsid w:val="00E439BE"/>
    <w:rsid w:val="00E43F58"/>
    <w:rsid w:val="00E4492D"/>
    <w:rsid w:val="00E44A3F"/>
    <w:rsid w:val="00E44B28"/>
    <w:rsid w:val="00E44D38"/>
    <w:rsid w:val="00E4513F"/>
    <w:rsid w:val="00E454F5"/>
    <w:rsid w:val="00E456A3"/>
    <w:rsid w:val="00E458F8"/>
    <w:rsid w:val="00E4695A"/>
    <w:rsid w:val="00E46F98"/>
    <w:rsid w:val="00E474D1"/>
    <w:rsid w:val="00E4791C"/>
    <w:rsid w:val="00E47F08"/>
    <w:rsid w:val="00E50786"/>
    <w:rsid w:val="00E50DFF"/>
    <w:rsid w:val="00E512F3"/>
    <w:rsid w:val="00E52022"/>
    <w:rsid w:val="00E522C9"/>
    <w:rsid w:val="00E52571"/>
    <w:rsid w:val="00E525D4"/>
    <w:rsid w:val="00E53BCD"/>
    <w:rsid w:val="00E53CF8"/>
    <w:rsid w:val="00E54482"/>
    <w:rsid w:val="00E54920"/>
    <w:rsid w:val="00E54A22"/>
    <w:rsid w:val="00E54DFE"/>
    <w:rsid w:val="00E55090"/>
    <w:rsid w:val="00E55A2D"/>
    <w:rsid w:val="00E55B76"/>
    <w:rsid w:val="00E55F45"/>
    <w:rsid w:val="00E56199"/>
    <w:rsid w:val="00E56366"/>
    <w:rsid w:val="00E563A9"/>
    <w:rsid w:val="00E564E1"/>
    <w:rsid w:val="00E573A8"/>
    <w:rsid w:val="00E5755D"/>
    <w:rsid w:val="00E5758D"/>
    <w:rsid w:val="00E601B8"/>
    <w:rsid w:val="00E60278"/>
    <w:rsid w:val="00E60557"/>
    <w:rsid w:val="00E61E66"/>
    <w:rsid w:val="00E62581"/>
    <w:rsid w:val="00E62599"/>
    <w:rsid w:val="00E62D3C"/>
    <w:rsid w:val="00E63E27"/>
    <w:rsid w:val="00E65121"/>
    <w:rsid w:val="00E6525E"/>
    <w:rsid w:val="00E658E3"/>
    <w:rsid w:val="00E65E97"/>
    <w:rsid w:val="00E661A2"/>
    <w:rsid w:val="00E667C3"/>
    <w:rsid w:val="00E6692D"/>
    <w:rsid w:val="00E66BFA"/>
    <w:rsid w:val="00E67115"/>
    <w:rsid w:val="00E67273"/>
    <w:rsid w:val="00E675B6"/>
    <w:rsid w:val="00E67E99"/>
    <w:rsid w:val="00E67FDF"/>
    <w:rsid w:val="00E70050"/>
    <w:rsid w:val="00E7005D"/>
    <w:rsid w:val="00E7067B"/>
    <w:rsid w:val="00E70E24"/>
    <w:rsid w:val="00E71178"/>
    <w:rsid w:val="00E716E1"/>
    <w:rsid w:val="00E71759"/>
    <w:rsid w:val="00E71FEA"/>
    <w:rsid w:val="00E72429"/>
    <w:rsid w:val="00E72942"/>
    <w:rsid w:val="00E7296E"/>
    <w:rsid w:val="00E73388"/>
    <w:rsid w:val="00E73A01"/>
    <w:rsid w:val="00E74D10"/>
    <w:rsid w:val="00E752BD"/>
    <w:rsid w:val="00E753D8"/>
    <w:rsid w:val="00E75724"/>
    <w:rsid w:val="00E7572A"/>
    <w:rsid w:val="00E75AC4"/>
    <w:rsid w:val="00E75B81"/>
    <w:rsid w:val="00E76309"/>
    <w:rsid w:val="00E767E2"/>
    <w:rsid w:val="00E7682A"/>
    <w:rsid w:val="00E76ED7"/>
    <w:rsid w:val="00E77244"/>
    <w:rsid w:val="00E772E4"/>
    <w:rsid w:val="00E7749E"/>
    <w:rsid w:val="00E77A19"/>
    <w:rsid w:val="00E77EB3"/>
    <w:rsid w:val="00E80380"/>
    <w:rsid w:val="00E81055"/>
    <w:rsid w:val="00E8108A"/>
    <w:rsid w:val="00E811E2"/>
    <w:rsid w:val="00E815CB"/>
    <w:rsid w:val="00E81685"/>
    <w:rsid w:val="00E81CBB"/>
    <w:rsid w:val="00E82481"/>
    <w:rsid w:val="00E82CE2"/>
    <w:rsid w:val="00E82DF2"/>
    <w:rsid w:val="00E82F55"/>
    <w:rsid w:val="00E84462"/>
    <w:rsid w:val="00E85459"/>
    <w:rsid w:val="00E85705"/>
    <w:rsid w:val="00E85E48"/>
    <w:rsid w:val="00E86748"/>
    <w:rsid w:val="00E86991"/>
    <w:rsid w:val="00E86A3D"/>
    <w:rsid w:val="00E86ACF"/>
    <w:rsid w:val="00E87956"/>
    <w:rsid w:val="00E90141"/>
    <w:rsid w:val="00E9044A"/>
    <w:rsid w:val="00E90883"/>
    <w:rsid w:val="00E90CDB"/>
    <w:rsid w:val="00E91F27"/>
    <w:rsid w:val="00E922A0"/>
    <w:rsid w:val="00E9243D"/>
    <w:rsid w:val="00E92E71"/>
    <w:rsid w:val="00E93513"/>
    <w:rsid w:val="00E93F69"/>
    <w:rsid w:val="00E93FA8"/>
    <w:rsid w:val="00E93FC5"/>
    <w:rsid w:val="00E93FCD"/>
    <w:rsid w:val="00E9400E"/>
    <w:rsid w:val="00E953D6"/>
    <w:rsid w:val="00E95CF2"/>
    <w:rsid w:val="00E95FF4"/>
    <w:rsid w:val="00E966E7"/>
    <w:rsid w:val="00E967B0"/>
    <w:rsid w:val="00E97436"/>
    <w:rsid w:val="00E9799B"/>
    <w:rsid w:val="00E979E7"/>
    <w:rsid w:val="00EA04DE"/>
    <w:rsid w:val="00EA0A32"/>
    <w:rsid w:val="00EA1326"/>
    <w:rsid w:val="00EA1A6F"/>
    <w:rsid w:val="00EA2653"/>
    <w:rsid w:val="00EA37B3"/>
    <w:rsid w:val="00EA38D2"/>
    <w:rsid w:val="00EA3D9C"/>
    <w:rsid w:val="00EA3EFA"/>
    <w:rsid w:val="00EA40AF"/>
    <w:rsid w:val="00EA40D7"/>
    <w:rsid w:val="00EA4E45"/>
    <w:rsid w:val="00EA521C"/>
    <w:rsid w:val="00EA54B9"/>
    <w:rsid w:val="00EA5E68"/>
    <w:rsid w:val="00EA6E3A"/>
    <w:rsid w:val="00EA70B1"/>
    <w:rsid w:val="00EA7234"/>
    <w:rsid w:val="00EA7768"/>
    <w:rsid w:val="00EA78D4"/>
    <w:rsid w:val="00EA7EF9"/>
    <w:rsid w:val="00EA7F9D"/>
    <w:rsid w:val="00EB0715"/>
    <w:rsid w:val="00EB087C"/>
    <w:rsid w:val="00EB08E0"/>
    <w:rsid w:val="00EB0B74"/>
    <w:rsid w:val="00EB0B91"/>
    <w:rsid w:val="00EB0E79"/>
    <w:rsid w:val="00EB15CA"/>
    <w:rsid w:val="00EB1AC1"/>
    <w:rsid w:val="00EB21C6"/>
    <w:rsid w:val="00EB237C"/>
    <w:rsid w:val="00EB24C3"/>
    <w:rsid w:val="00EB262E"/>
    <w:rsid w:val="00EB3145"/>
    <w:rsid w:val="00EB3308"/>
    <w:rsid w:val="00EB35C3"/>
    <w:rsid w:val="00EB48B1"/>
    <w:rsid w:val="00EB4DD8"/>
    <w:rsid w:val="00EB5698"/>
    <w:rsid w:val="00EB5C1A"/>
    <w:rsid w:val="00EB639D"/>
    <w:rsid w:val="00EB644B"/>
    <w:rsid w:val="00EB6650"/>
    <w:rsid w:val="00EB67B1"/>
    <w:rsid w:val="00EB6A47"/>
    <w:rsid w:val="00EB7827"/>
    <w:rsid w:val="00EB7AF7"/>
    <w:rsid w:val="00EB7BEC"/>
    <w:rsid w:val="00EC04CB"/>
    <w:rsid w:val="00EC0847"/>
    <w:rsid w:val="00EC0FF3"/>
    <w:rsid w:val="00EC15E9"/>
    <w:rsid w:val="00EC18E6"/>
    <w:rsid w:val="00EC1F6E"/>
    <w:rsid w:val="00EC1F96"/>
    <w:rsid w:val="00EC3295"/>
    <w:rsid w:val="00EC361D"/>
    <w:rsid w:val="00EC3C5B"/>
    <w:rsid w:val="00EC3C92"/>
    <w:rsid w:val="00EC3E47"/>
    <w:rsid w:val="00EC439A"/>
    <w:rsid w:val="00EC441C"/>
    <w:rsid w:val="00EC4D94"/>
    <w:rsid w:val="00EC4F81"/>
    <w:rsid w:val="00EC592C"/>
    <w:rsid w:val="00EC5974"/>
    <w:rsid w:val="00EC5E92"/>
    <w:rsid w:val="00EC6737"/>
    <w:rsid w:val="00EC6D48"/>
    <w:rsid w:val="00EC7100"/>
    <w:rsid w:val="00EC7587"/>
    <w:rsid w:val="00EC7B5F"/>
    <w:rsid w:val="00EC7C21"/>
    <w:rsid w:val="00EC7C73"/>
    <w:rsid w:val="00EC7DF8"/>
    <w:rsid w:val="00ED0890"/>
    <w:rsid w:val="00ED1111"/>
    <w:rsid w:val="00ED154B"/>
    <w:rsid w:val="00ED17A0"/>
    <w:rsid w:val="00ED1FA9"/>
    <w:rsid w:val="00ED3323"/>
    <w:rsid w:val="00ED3796"/>
    <w:rsid w:val="00ED4269"/>
    <w:rsid w:val="00ED46F7"/>
    <w:rsid w:val="00ED529E"/>
    <w:rsid w:val="00ED5544"/>
    <w:rsid w:val="00ED56B6"/>
    <w:rsid w:val="00ED5AB4"/>
    <w:rsid w:val="00ED5D81"/>
    <w:rsid w:val="00ED6145"/>
    <w:rsid w:val="00ED65F5"/>
    <w:rsid w:val="00ED6859"/>
    <w:rsid w:val="00ED7200"/>
    <w:rsid w:val="00ED787A"/>
    <w:rsid w:val="00ED7889"/>
    <w:rsid w:val="00ED7AD1"/>
    <w:rsid w:val="00EDF2CA"/>
    <w:rsid w:val="00EE0696"/>
    <w:rsid w:val="00EE06D2"/>
    <w:rsid w:val="00EE19A4"/>
    <w:rsid w:val="00EE245A"/>
    <w:rsid w:val="00EE26AA"/>
    <w:rsid w:val="00EE282E"/>
    <w:rsid w:val="00EE2948"/>
    <w:rsid w:val="00EE2CE8"/>
    <w:rsid w:val="00EE321D"/>
    <w:rsid w:val="00EE3372"/>
    <w:rsid w:val="00EE3434"/>
    <w:rsid w:val="00EE3B13"/>
    <w:rsid w:val="00EE4ABC"/>
    <w:rsid w:val="00EE4CDA"/>
    <w:rsid w:val="00EE4D9C"/>
    <w:rsid w:val="00EE5125"/>
    <w:rsid w:val="00EE57A4"/>
    <w:rsid w:val="00EE58BF"/>
    <w:rsid w:val="00EE5CA1"/>
    <w:rsid w:val="00EE5CBA"/>
    <w:rsid w:val="00EE61F1"/>
    <w:rsid w:val="00EE68F0"/>
    <w:rsid w:val="00EE6BB1"/>
    <w:rsid w:val="00EE6D2B"/>
    <w:rsid w:val="00EE6E7E"/>
    <w:rsid w:val="00EE6EB1"/>
    <w:rsid w:val="00EE6F03"/>
    <w:rsid w:val="00EE6FCA"/>
    <w:rsid w:val="00EE72DD"/>
    <w:rsid w:val="00EE7EED"/>
    <w:rsid w:val="00EF0374"/>
    <w:rsid w:val="00EF0806"/>
    <w:rsid w:val="00EF0A88"/>
    <w:rsid w:val="00EF0CAA"/>
    <w:rsid w:val="00EF1138"/>
    <w:rsid w:val="00EF195A"/>
    <w:rsid w:val="00EF22D0"/>
    <w:rsid w:val="00EF293B"/>
    <w:rsid w:val="00EF2C98"/>
    <w:rsid w:val="00EF34B8"/>
    <w:rsid w:val="00EF34D4"/>
    <w:rsid w:val="00EF4D44"/>
    <w:rsid w:val="00EF52C3"/>
    <w:rsid w:val="00EF59B1"/>
    <w:rsid w:val="00EF5B6F"/>
    <w:rsid w:val="00EF5F53"/>
    <w:rsid w:val="00EF6138"/>
    <w:rsid w:val="00EF7309"/>
    <w:rsid w:val="00EF7678"/>
    <w:rsid w:val="00F007EC"/>
    <w:rsid w:val="00F0091F"/>
    <w:rsid w:val="00F010C6"/>
    <w:rsid w:val="00F014B6"/>
    <w:rsid w:val="00F01E59"/>
    <w:rsid w:val="00F023C8"/>
    <w:rsid w:val="00F025A9"/>
    <w:rsid w:val="00F025DF"/>
    <w:rsid w:val="00F02DC0"/>
    <w:rsid w:val="00F03C2F"/>
    <w:rsid w:val="00F041EE"/>
    <w:rsid w:val="00F04CD8"/>
    <w:rsid w:val="00F04D04"/>
    <w:rsid w:val="00F0619B"/>
    <w:rsid w:val="00F06628"/>
    <w:rsid w:val="00F07422"/>
    <w:rsid w:val="00F075E4"/>
    <w:rsid w:val="00F078CB"/>
    <w:rsid w:val="00F07A70"/>
    <w:rsid w:val="00F07CE4"/>
    <w:rsid w:val="00F10356"/>
    <w:rsid w:val="00F1054E"/>
    <w:rsid w:val="00F10B16"/>
    <w:rsid w:val="00F13706"/>
    <w:rsid w:val="00F13920"/>
    <w:rsid w:val="00F144EC"/>
    <w:rsid w:val="00F14A57"/>
    <w:rsid w:val="00F14C89"/>
    <w:rsid w:val="00F1501D"/>
    <w:rsid w:val="00F155B0"/>
    <w:rsid w:val="00F15ACB"/>
    <w:rsid w:val="00F16359"/>
    <w:rsid w:val="00F16AB6"/>
    <w:rsid w:val="00F16EAE"/>
    <w:rsid w:val="00F175B9"/>
    <w:rsid w:val="00F17BF0"/>
    <w:rsid w:val="00F2041F"/>
    <w:rsid w:val="00F208E7"/>
    <w:rsid w:val="00F20DD4"/>
    <w:rsid w:val="00F21202"/>
    <w:rsid w:val="00F21D1D"/>
    <w:rsid w:val="00F22093"/>
    <w:rsid w:val="00F2225B"/>
    <w:rsid w:val="00F226E4"/>
    <w:rsid w:val="00F22B33"/>
    <w:rsid w:val="00F22DA8"/>
    <w:rsid w:val="00F22E78"/>
    <w:rsid w:val="00F2335D"/>
    <w:rsid w:val="00F237C7"/>
    <w:rsid w:val="00F23B81"/>
    <w:rsid w:val="00F23F36"/>
    <w:rsid w:val="00F247A2"/>
    <w:rsid w:val="00F24A31"/>
    <w:rsid w:val="00F24C5C"/>
    <w:rsid w:val="00F24DE6"/>
    <w:rsid w:val="00F250EA"/>
    <w:rsid w:val="00F25C65"/>
    <w:rsid w:val="00F26011"/>
    <w:rsid w:val="00F26126"/>
    <w:rsid w:val="00F2658B"/>
    <w:rsid w:val="00F27AC4"/>
    <w:rsid w:val="00F3046B"/>
    <w:rsid w:val="00F31018"/>
    <w:rsid w:val="00F31777"/>
    <w:rsid w:val="00F31812"/>
    <w:rsid w:val="00F31A10"/>
    <w:rsid w:val="00F31B68"/>
    <w:rsid w:val="00F31F9C"/>
    <w:rsid w:val="00F32848"/>
    <w:rsid w:val="00F32CC6"/>
    <w:rsid w:val="00F32F7F"/>
    <w:rsid w:val="00F32FA9"/>
    <w:rsid w:val="00F3354F"/>
    <w:rsid w:val="00F3373A"/>
    <w:rsid w:val="00F3374F"/>
    <w:rsid w:val="00F33CF7"/>
    <w:rsid w:val="00F344CA"/>
    <w:rsid w:val="00F345AC"/>
    <w:rsid w:val="00F3526E"/>
    <w:rsid w:val="00F35645"/>
    <w:rsid w:val="00F357E3"/>
    <w:rsid w:val="00F36A8A"/>
    <w:rsid w:val="00F36EB3"/>
    <w:rsid w:val="00F37189"/>
    <w:rsid w:val="00F37871"/>
    <w:rsid w:val="00F37ABD"/>
    <w:rsid w:val="00F40797"/>
    <w:rsid w:val="00F40E51"/>
    <w:rsid w:val="00F414F0"/>
    <w:rsid w:val="00F417FC"/>
    <w:rsid w:val="00F41C17"/>
    <w:rsid w:val="00F41C77"/>
    <w:rsid w:val="00F42778"/>
    <w:rsid w:val="00F4288E"/>
    <w:rsid w:val="00F42924"/>
    <w:rsid w:val="00F42AE6"/>
    <w:rsid w:val="00F433CC"/>
    <w:rsid w:val="00F43407"/>
    <w:rsid w:val="00F434D5"/>
    <w:rsid w:val="00F4372A"/>
    <w:rsid w:val="00F43DA9"/>
    <w:rsid w:val="00F43EBC"/>
    <w:rsid w:val="00F43F6F"/>
    <w:rsid w:val="00F44CDB"/>
    <w:rsid w:val="00F45500"/>
    <w:rsid w:val="00F45838"/>
    <w:rsid w:val="00F46C18"/>
    <w:rsid w:val="00F470B3"/>
    <w:rsid w:val="00F47428"/>
    <w:rsid w:val="00F474AD"/>
    <w:rsid w:val="00F47C3D"/>
    <w:rsid w:val="00F50509"/>
    <w:rsid w:val="00F505B7"/>
    <w:rsid w:val="00F5069F"/>
    <w:rsid w:val="00F50727"/>
    <w:rsid w:val="00F508DD"/>
    <w:rsid w:val="00F51D57"/>
    <w:rsid w:val="00F51F0A"/>
    <w:rsid w:val="00F52248"/>
    <w:rsid w:val="00F52352"/>
    <w:rsid w:val="00F525FE"/>
    <w:rsid w:val="00F52B61"/>
    <w:rsid w:val="00F52ED0"/>
    <w:rsid w:val="00F53FA3"/>
    <w:rsid w:val="00F5402D"/>
    <w:rsid w:val="00F5466A"/>
    <w:rsid w:val="00F547F0"/>
    <w:rsid w:val="00F54CAA"/>
    <w:rsid w:val="00F54EBA"/>
    <w:rsid w:val="00F54F0D"/>
    <w:rsid w:val="00F558B6"/>
    <w:rsid w:val="00F55ADD"/>
    <w:rsid w:val="00F55AE4"/>
    <w:rsid w:val="00F561C9"/>
    <w:rsid w:val="00F56475"/>
    <w:rsid w:val="00F56ED7"/>
    <w:rsid w:val="00F56FC5"/>
    <w:rsid w:val="00F570BD"/>
    <w:rsid w:val="00F572E1"/>
    <w:rsid w:val="00F5743E"/>
    <w:rsid w:val="00F5775F"/>
    <w:rsid w:val="00F57F78"/>
    <w:rsid w:val="00F60A79"/>
    <w:rsid w:val="00F60E5B"/>
    <w:rsid w:val="00F61AA2"/>
    <w:rsid w:val="00F61D5F"/>
    <w:rsid w:val="00F6209C"/>
    <w:rsid w:val="00F631C1"/>
    <w:rsid w:val="00F6389D"/>
    <w:rsid w:val="00F63955"/>
    <w:rsid w:val="00F63DEA"/>
    <w:rsid w:val="00F65A27"/>
    <w:rsid w:val="00F65B25"/>
    <w:rsid w:val="00F65CF2"/>
    <w:rsid w:val="00F66B83"/>
    <w:rsid w:val="00F670F3"/>
    <w:rsid w:val="00F67227"/>
    <w:rsid w:val="00F677DB"/>
    <w:rsid w:val="00F70252"/>
    <w:rsid w:val="00F702BA"/>
    <w:rsid w:val="00F71081"/>
    <w:rsid w:val="00F71E56"/>
    <w:rsid w:val="00F72244"/>
    <w:rsid w:val="00F72843"/>
    <w:rsid w:val="00F735CD"/>
    <w:rsid w:val="00F74E29"/>
    <w:rsid w:val="00F74F10"/>
    <w:rsid w:val="00F7611B"/>
    <w:rsid w:val="00F7646A"/>
    <w:rsid w:val="00F764C7"/>
    <w:rsid w:val="00F771B8"/>
    <w:rsid w:val="00F77278"/>
    <w:rsid w:val="00F7729A"/>
    <w:rsid w:val="00F77E7A"/>
    <w:rsid w:val="00F77F2E"/>
    <w:rsid w:val="00F77FF6"/>
    <w:rsid w:val="00F8010A"/>
    <w:rsid w:val="00F81213"/>
    <w:rsid w:val="00F81241"/>
    <w:rsid w:val="00F812B5"/>
    <w:rsid w:val="00F81883"/>
    <w:rsid w:val="00F81DA5"/>
    <w:rsid w:val="00F81DE6"/>
    <w:rsid w:val="00F8257A"/>
    <w:rsid w:val="00F8341D"/>
    <w:rsid w:val="00F83CDF"/>
    <w:rsid w:val="00F844BD"/>
    <w:rsid w:val="00F848FC"/>
    <w:rsid w:val="00F85397"/>
    <w:rsid w:val="00F85431"/>
    <w:rsid w:val="00F85530"/>
    <w:rsid w:val="00F855A3"/>
    <w:rsid w:val="00F858AD"/>
    <w:rsid w:val="00F85D13"/>
    <w:rsid w:val="00F85DC3"/>
    <w:rsid w:val="00F86E2C"/>
    <w:rsid w:val="00F8779D"/>
    <w:rsid w:val="00F90877"/>
    <w:rsid w:val="00F90C38"/>
    <w:rsid w:val="00F92432"/>
    <w:rsid w:val="00F931E4"/>
    <w:rsid w:val="00F93AD9"/>
    <w:rsid w:val="00F93DF6"/>
    <w:rsid w:val="00F94DA7"/>
    <w:rsid w:val="00F94FC7"/>
    <w:rsid w:val="00F9510F"/>
    <w:rsid w:val="00F95A99"/>
    <w:rsid w:val="00F95BC9"/>
    <w:rsid w:val="00F95D69"/>
    <w:rsid w:val="00F9622A"/>
    <w:rsid w:val="00F963F1"/>
    <w:rsid w:val="00F96C71"/>
    <w:rsid w:val="00F970DC"/>
    <w:rsid w:val="00F97C1F"/>
    <w:rsid w:val="00FA0D15"/>
    <w:rsid w:val="00FA0D60"/>
    <w:rsid w:val="00FA1153"/>
    <w:rsid w:val="00FA12E4"/>
    <w:rsid w:val="00FA2B6E"/>
    <w:rsid w:val="00FA2E15"/>
    <w:rsid w:val="00FA2E84"/>
    <w:rsid w:val="00FA32FB"/>
    <w:rsid w:val="00FA3919"/>
    <w:rsid w:val="00FA3C6C"/>
    <w:rsid w:val="00FA505C"/>
    <w:rsid w:val="00FA5570"/>
    <w:rsid w:val="00FA5630"/>
    <w:rsid w:val="00FA5721"/>
    <w:rsid w:val="00FA64A4"/>
    <w:rsid w:val="00FA6F6B"/>
    <w:rsid w:val="00FA7012"/>
    <w:rsid w:val="00FB00CB"/>
    <w:rsid w:val="00FB02A6"/>
    <w:rsid w:val="00FB1347"/>
    <w:rsid w:val="00FB143A"/>
    <w:rsid w:val="00FB14B2"/>
    <w:rsid w:val="00FB196F"/>
    <w:rsid w:val="00FB1C90"/>
    <w:rsid w:val="00FB209C"/>
    <w:rsid w:val="00FB2F65"/>
    <w:rsid w:val="00FB386C"/>
    <w:rsid w:val="00FB3D6A"/>
    <w:rsid w:val="00FB3DB3"/>
    <w:rsid w:val="00FB4117"/>
    <w:rsid w:val="00FB42E2"/>
    <w:rsid w:val="00FB4B1D"/>
    <w:rsid w:val="00FB4BA0"/>
    <w:rsid w:val="00FB4C15"/>
    <w:rsid w:val="00FB5034"/>
    <w:rsid w:val="00FB523C"/>
    <w:rsid w:val="00FB5367"/>
    <w:rsid w:val="00FB5474"/>
    <w:rsid w:val="00FB54A9"/>
    <w:rsid w:val="00FB5820"/>
    <w:rsid w:val="00FB63E0"/>
    <w:rsid w:val="00FB6533"/>
    <w:rsid w:val="00FB6828"/>
    <w:rsid w:val="00FB687E"/>
    <w:rsid w:val="00FB6EDD"/>
    <w:rsid w:val="00FB7217"/>
    <w:rsid w:val="00FC098E"/>
    <w:rsid w:val="00FC0B38"/>
    <w:rsid w:val="00FC1401"/>
    <w:rsid w:val="00FC213E"/>
    <w:rsid w:val="00FC2F9E"/>
    <w:rsid w:val="00FC3C46"/>
    <w:rsid w:val="00FC4361"/>
    <w:rsid w:val="00FC4D56"/>
    <w:rsid w:val="00FC4FA2"/>
    <w:rsid w:val="00FC5360"/>
    <w:rsid w:val="00FC6E1D"/>
    <w:rsid w:val="00FC7161"/>
    <w:rsid w:val="00FC7165"/>
    <w:rsid w:val="00FD0029"/>
    <w:rsid w:val="00FD11D4"/>
    <w:rsid w:val="00FD1780"/>
    <w:rsid w:val="00FD1A09"/>
    <w:rsid w:val="00FD2182"/>
    <w:rsid w:val="00FD254E"/>
    <w:rsid w:val="00FD2A50"/>
    <w:rsid w:val="00FD2A68"/>
    <w:rsid w:val="00FD2CE6"/>
    <w:rsid w:val="00FD2E70"/>
    <w:rsid w:val="00FD32BF"/>
    <w:rsid w:val="00FD33FA"/>
    <w:rsid w:val="00FD39B8"/>
    <w:rsid w:val="00FD3AB8"/>
    <w:rsid w:val="00FD45C4"/>
    <w:rsid w:val="00FD47C5"/>
    <w:rsid w:val="00FD4869"/>
    <w:rsid w:val="00FD4BD7"/>
    <w:rsid w:val="00FD5C4E"/>
    <w:rsid w:val="00FD6094"/>
    <w:rsid w:val="00FD60D4"/>
    <w:rsid w:val="00FD6B88"/>
    <w:rsid w:val="00FD778A"/>
    <w:rsid w:val="00FD79E8"/>
    <w:rsid w:val="00FE006B"/>
    <w:rsid w:val="00FE00CC"/>
    <w:rsid w:val="00FE016A"/>
    <w:rsid w:val="00FE032D"/>
    <w:rsid w:val="00FE0691"/>
    <w:rsid w:val="00FE20F0"/>
    <w:rsid w:val="00FE25E2"/>
    <w:rsid w:val="00FE266D"/>
    <w:rsid w:val="00FE2951"/>
    <w:rsid w:val="00FE2FBD"/>
    <w:rsid w:val="00FE3582"/>
    <w:rsid w:val="00FE3944"/>
    <w:rsid w:val="00FE3C53"/>
    <w:rsid w:val="00FE52DB"/>
    <w:rsid w:val="00FE600A"/>
    <w:rsid w:val="00FE64C6"/>
    <w:rsid w:val="00FE67A7"/>
    <w:rsid w:val="00FE6875"/>
    <w:rsid w:val="00FE6A95"/>
    <w:rsid w:val="00FE7C13"/>
    <w:rsid w:val="00FE7E91"/>
    <w:rsid w:val="00FF0582"/>
    <w:rsid w:val="00FF0847"/>
    <w:rsid w:val="00FF0E1B"/>
    <w:rsid w:val="00FF11E1"/>
    <w:rsid w:val="00FF12B7"/>
    <w:rsid w:val="00FF1685"/>
    <w:rsid w:val="00FF1D11"/>
    <w:rsid w:val="00FF1DBB"/>
    <w:rsid w:val="00FF20D6"/>
    <w:rsid w:val="00FF22CE"/>
    <w:rsid w:val="00FF2556"/>
    <w:rsid w:val="00FF299C"/>
    <w:rsid w:val="00FF35C7"/>
    <w:rsid w:val="00FF485F"/>
    <w:rsid w:val="00FF4BDC"/>
    <w:rsid w:val="00FF5B41"/>
    <w:rsid w:val="00FF5F6C"/>
    <w:rsid w:val="00FF6D06"/>
    <w:rsid w:val="00FF6EE6"/>
    <w:rsid w:val="00FF7428"/>
    <w:rsid w:val="00FF76C8"/>
    <w:rsid w:val="00FF78A8"/>
    <w:rsid w:val="00FF7A08"/>
    <w:rsid w:val="00FF7FD4"/>
    <w:rsid w:val="01032D8F"/>
    <w:rsid w:val="018F6C94"/>
    <w:rsid w:val="0195C4BF"/>
    <w:rsid w:val="0219BB06"/>
    <w:rsid w:val="024FF151"/>
    <w:rsid w:val="02543803"/>
    <w:rsid w:val="026E1425"/>
    <w:rsid w:val="02EEEC37"/>
    <w:rsid w:val="02FEA851"/>
    <w:rsid w:val="0304D726"/>
    <w:rsid w:val="0327C32C"/>
    <w:rsid w:val="034029A6"/>
    <w:rsid w:val="03510032"/>
    <w:rsid w:val="035B5CBF"/>
    <w:rsid w:val="0373DD58"/>
    <w:rsid w:val="0387D71F"/>
    <w:rsid w:val="04291EF3"/>
    <w:rsid w:val="04423436"/>
    <w:rsid w:val="0446CD85"/>
    <w:rsid w:val="0457A061"/>
    <w:rsid w:val="049199C6"/>
    <w:rsid w:val="04AD489B"/>
    <w:rsid w:val="05733BCC"/>
    <w:rsid w:val="05850A87"/>
    <w:rsid w:val="05A8AB5F"/>
    <w:rsid w:val="05C3B465"/>
    <w:rsid w:val="05C78005"/>
    <w:rsid w:val="05D4FD8C"/>
    <w:rsid w:val="05F2EB82"/>
    <w:rsid w:val="05F52A32"/>
    <w:rsid w:val="0649B074"/>
    <w:rsid w:val="06508509"/>
    <w:rsid w:val="06793221"/>
    <w:rsid w:val="0685E7F0"/>
    <w:rsid w:val="068DBD2A"/>
    <w:rsid w:val="06BA18D4"/>
    <w:rsid w:val="06D2D4EB"/>
    <w:rsid w:val="06E36BDD"/>
    <w:rsid w:val="06F28A6E"/>
    <w:rsid w:val="070E2FF2"/>
    <w:rsid w:val="0748F6F6"/>
    <w:rsid w:val="07500F04"/>
    <w:rsid w:val="075F8060"/>
    <w:rsid w:val="0760BFB5"/>
    <w:rsid w:val="07BB40E4"/>
    <w:rsid w:val="07C67F15"/>
    <w:rsid w:val="08007AD5"/>
    <w:rsid w:val="0816FDDE"/>
    <w:rsid w:val="08768084"/>
    <w:rsid w:val="08A3665F"/>
    <w:rsid w:val="08BE4D0C"/>
    <w:rsid w:val="08BEFE46"/>
    <w:rsid w:val="08C8905F"/>
    <w:rsid w:val="092AB840"/>
    <w:rsid w:val="09373043"/>
    <w:rsid w:val="094644F1"/>
    <w:rsid w:val="099E28FC"/>
    <w:rsid w:val="09ABB46A"/>
    <w:rsid w:val="09FF5759"/>
    <w:rsid w:val="0A0DB6B3"/>
    <w:rsid w:val="0A51A680"/>
    <w:rsid w:val="0A5E0EAD"/>
    <w:rsid w:val="0A9EDAF8"/>
    <w:rsid w:val="0AC5B649"/>
    <w:rsid w:val="0AF138CD"/>
    <w:rsid w:val="0AF2B66C"/>
    <w:rsid w:val="0B0FE127"/>
    <w:rsid w:val="0B200658"/>
    <w:rsid w:val="0B22C69F"/>
    <w:rsid w:val="0B6E90A1"/>
    <w:rsid w:val="0B9C47CE"/>
    <w:rsid w:val="0BFB71A9"/>
    <w:rsid w:val="0C4526BF"/>
    <w:rsid w:val="0C453B54"/>
    <w:rsid w:val="0CE290C4"/>
    <w:rsid w:val="0D2BC89C"/>
    <w:rsid w:val="0D60030B"/>
    <w:rsid w:val="0DBC3B25"/>
    <w:rsid w:val="0E16D676"/>
    <w:rsid w:val="0E20E53B"/>
    <w:rsid w:val="0E946665"/>
    <w:rsid w:val="0EDB162F"/>
    <w:rsid w:val="0EDDDB99"/>
    <w:rsid w:val="0F4F21FA"/>
    <w:rsid w:val="0FA0FB35"/>
    <w:rsid w:val="0FBAB551"/>
    <w:rsid w:val="0FBB8B09"/>
    <w:rsid w:val="0FF0218D"/>
    <w:rsid w:val="104282B8"/>
    <w:rsid w:val="10999D42"/>
    <w:rsid w:val="109B44CD"/>
    <w:rsid w:val="10BF9CC1"/>
    <w:rsid w:val="10C27B4A"/>
    <w:rsid w:val="10D647E4"/>
    <w:rsid w:val="113A2BCB"/>
    <w:rsid w:val="11CEA141"/>
    <w:rsid w:val="11F8AFCF"/>
    <w:rsid w:val="125AFB40"/>
    <w:rsid w:val="1261BBC6"/>
    <w:rsid w:val="12D81C67"/>
    <w:rsid w:val="12E10987"/>
    <w:rsid w:val="1326B7CF"/>
    <w:rsid w:val="1328375C"/>
    <w:rsid w:val="13506FF8"/>
    <w:rsid w:val="137A9A16"/>
    <w:rsid w:val="137E3852"/>
    <w:rsid w:val="13A1E81A"/>
    <w:rsid w:val="13C9232C"/>
    <w:rsid w:val="13E0EA2A"/>
    <w:rsid w:val="140BF647"/>
    <w:rsid w:val="14163699"/>
    <w:rsid w:val="14231AEE"/>
    <w:rsid w:val="1428AB11"/>
    <w:rsid w:val="143DD746"/>
    <w:rsid w:val="147447E9"/>
    <w:rsid w:val="148FA876"/>
    <w:rsid w:val="14E18133"/>
    <w:rsid w:val="150131BC"/>
    <w:rsid w:val="151035F6"/>
    <w:rsid w:val="1567ACED"/>
    <w:rsid w:val="15A658FC"/>
    <w:rsid w:val="15C56A82"/>
    <w:rsid w:val="15D54793"/>
    <w:rsid w:val="15F694CC"/>
    <w:rsid w:val="16224B53"/>
    <w:rsid w:val="1622DB42"/>
    <w:rsid w:val="16316F96"/>
    <w:rsid w:val="1633A40C"/>
    <w:rsid w:val="163B5FD7"/>
    <w:rsid w:val="16767DB5"/>
    <w:rsid w:val="16D156D3"/>
    <w:rsid w:val="16D3115E"/>
    <w:rsid w:val="16E7AF0E"/>
    <w:rsid w:val="1701BC3C"/>
    <w:rsid w:val="171F5D60"/>
    <w:rsid w:val="172ADAB0"/>
    <w:rsid w:val="172F8771"/>
    <w:rsid w:val="175D8DDE"/>
    <w:rsid w:val="17692CF6"/>
    <w:rsid w:val="17A46C22"/>
    <w:rsid w:val="18195C65"/>
    <w:rsid w:val="181F7E43"/>
    <w:rsid w:val="1831070F"/>
    <w:rsid w:val="1893477E"/>
    <w:rsid w:val="190B25FD"/>
    <w:rsid w:val="190DDD84"/>
    <w:rsid w:val="19194542"/>
    <w:rsid w:val="193F4064"/>
    <w:rsid w:val="19579E78"/>
    <w:rsid w:val="196D1C42"/>
    <w:rsid w:val="197BB255"/>
    <w:rsid w:val="19A55F96"/>
    <w:rsid w:val="19ADDFBC"/>
    <w:rsid w:val="19C9ECD1"/>
    <w:rsid w:val="19DE573A"/>
    <w:rsid w:val="1A0194D3"/>
    <w:rsid w:val="1A54F2E3"/>
    <w:rsid w:val="1A56FE22"/>
    <w:rsid w:val="1AF50B33"/>
    <w:rsid w:val="1B1B22E1"/>
    <w:rsid w:val="1B5FCA6A"/>
    <w:rsid w:val="1B7CC487"/>
    <w:rsid w:val="1BB5098E"/>
    <w:rsid w:val="1BBCB0D6"/>
    <w:rsid w:val="1BC5785B"/>
    <w:rsid w:val="1BCE8547"/>
    <w:rsid w:val="1BD24E69"/>
    <w:rsid w:val="1BFDBD28"/>
    <w:rsid w:val="1C099733"/>
    <w:rsid w:val="1C73BEF4"/>
    <w:rsid w:val="1C87FD82"/>
    <w:rsid w:val="1C91C7AC"/>
    <w:rsid w:val="1C95F2DB"/>
    <w:rsid w:val="1D04219F"/>
    <w:rsid w:val="1D1A3015"/>
    <w:rsid w:val="1D1C9A72"/>
    <w:rsid w:val="1D5DF624"/>
    <w:rsid w:val="1D6D1CD8"/>
    <w:rsid w:val="1D966698"/>
    <w:rsid w:val="1DB79AEE"/>
    <w:rsid w:val="1DCD20C0"/>
    <w:rsid w:val="1DF31552"/>
    <w:rsid w:val="1E002835"/>
    <w:rsid w:val="1E0D3D62"/>
    <w:rsid w:val="1E736A26"/>
    <w:rsid w:val="1ED879DE"/>
    <w:rsid w:val="1F0FA350"/>
    <w:rsid w:val="1F43FEF2"/>
    <w:rsid w:val="1F6630FA"/>
    <w:rsid w:val="1F66F752"/>
    <w:rsid w:val="1FC87C56"/>
    <w:rsid w:val="1FD676F0"/>
    <w:rsid w:val="1FEF8A01"/>
    <w:rsid w:val="1FF7DE73"/>
    <w:rsid w:val="200585BF"/>
    <w:rsid w:val="201199CF"/>
    <w:rsid w:val="20209B97"/>
    <w:rsid w:val="20822AE8"/>
    <w:rsid w:val="208F7947"/>
    <w:rsid w:val="2095E127"/>
    <w:rsid w:val="20A7154B"/>
    <w:rsid w:val="216010AA"/>
    <w:rsid w:val="218A4F1C"/>
    <w:rsid w:val="219087F4"/>
    <w:rsid w:val="21E40F76"/>
    <w:rsid w:val="21ECF60A"/>
    <w:rsid w:val="22395A5E"/>
    <w:rsid w:val="227267D1"/>
    <w:rsid w:val="2272E3C7"/>
    <w:rsid w:val="2300AD03"/>
    <w:rsid w:val="23068AA2"/>
    <w:rsid w:val="23234CEF"/>
    <w:rsid w:val="23D33885"/>
    <w:rsid w:val="23E536BF"/>
    <w:rsid w:val="243852EB"/>
    <w:rsid w:val="24557CB5"/>
    <w:rsid w:val="24C922C8"/>
    <w:rsid w:val="251A5BDA"/>
    <w:rsid w:val="253F375F"/>
    <w:rsid w:val="255A00CF"/>
    <w:rsid w:val="2596ED6B"/>
    <w:rsid w:val="265C95DE"/>
    <w:rsid w:val="267684C2"/>
    <w:rsid w:val="2688A0DA"/>
    <w:rsid w:val="268AC50A"/>
    <w:rsid w:val="2696E055"/>
    <w:rsid w:val="26ADDA0E"/>
    <w:rsid w:val="26C8CA0F"/>
    <w:rsid w:val="26F5175A"/>
    <w:rsid w:val="27123DC9"/>
    <w:rsid w:val="27258FFB"/>
    <w:rsid w:val="27373501"/>
    <w:rsid w:val="2755E85E"/>
    <w:rsid w:val="2758786F"/>
    <w:rsid w:val="2762C554"/>
    <w:rsid w:val="278BFED3"/>
    <w:rsid w:val="2792D0C4"/>
    <w:rsid w:val="2816C097"/>
    <w:rsid w:val="2817253E"/>
    <w:rsid w:val="2851FA2E"/>
    <w:rsid w:val="285EABE3"/>
    <w:rsid w:val="28F37D95"/>
    <w:rsid w:val="292A9FE6"/>
    <w:rsid w:val="292EA125"/>
    <w:rsid w:val="296BB747"/>
    <w:rsid w:val="29731F17"/>
    <w:rsid w:val="29AB6366"/>
    <w:rsid w:val="29ACC2F6"/>
    <w:rsid w:val="29F19787"/>
    <w:rsid w:val="29F30B3E"/>
    <w:rsid w:val="29F8374C"/>
    <w:rsid w:val="2A063133"/>
    <w:rsid w:val="2A08804F"/>
    <w:rsid w:val="2A3E9BF7"/>
    <w:rsid w:val="2A71D1AC"/>
    <w:rsid w:val="2A8359B6"/>
    <w:rsid w:val="2AC6602E"/>
    <w:rsid w:val="2AE15A7E"/>
    <w:rsid w:val="2B33DEC6"/>
    <w:rsid w:val="2B587E0B"/>
    <w:rsid w:val="2B86AB46"/>
    <w:rsid w:val="2BE3B555"/>
    <w:rsid w:val="2BF4A519"/>
    <w:rsid w:val="2BFDD1CB"/>
    <w:rsid w:val="2C310F1E"/>
    <w:rsid w:val="2C7AA00F"/>
    <w:rsid w:val="2C8BD600"/>
    <w:rsid w:val="2CF6A734"/>
    <w:rsid w:val="2D1226AE"/>
    <w:rsid w:val="2D12F369"/>
    <w:rsid w:val="2D27A0C5"/>
    <w:rsid w:val="2D398AFE"/>
    <w:rsid w:val="2D491A54"/>
    <w:rsid w:val="2D67FE01"/>
    <w:rsid w:val="2D748925"/>
    <w:rsid w:val="2D7E3732"/>
    <w:rsid w:val="2DD4764A"/>
    <w:rsid w:val="2E05490D"/>
    <w:rsid w:val="2E50E95A"/>
    <w:rsid w:val="2E5EB173"/>
    <w:rsid w:val="2E62E86F"/>
    <w:rsid w:val="2E822112"/>
    <w:rsid w:val="2EA35066"/>
    <w:rsid w:val="2EAEF064"/>
    <w:rsid w:val="2EF75F14"/>
    <w:rsid w:val="2F31BD02"/>
    <w:rsid w:val="2F42D542"/>
    <w:rsid w:val="2FF50E89"/>
    <w:rsid w:val="3048EEF5"/>
    <w:rsid w:val="308B99DE"/>
    <w:rsid w:val="30A83B06"/>
    <w:rsid w:val="30C98501"/>
    <w:rsid w:val="312DA1F3"/>
    <w:rsid w:val="3173482E"/>
    <w:rsid w:val="31A55FA8"/>
    <w:rsid w:val="31B62AEE"/>
    <w:rsid w:val="31CC47B0"/>
    <w:rsid w:val="31F24736"/>
    <w:rsid w:val="31FA479F"/>
    <w:rsid w:val="32076250"/>
    <w:rsid w:val="322A05D3"/>
    <w:rsid w:val="3263AB89"/>
    <w:rsid w:val="3263BB34"/>
    <w:rsid w:val="3267EA47"/>
    <w:rsid w:val="32AD3CC9"/>
    <w:rsid w:val="32F74DC0"/>
    <w:rsid w:val="3304D7C9"/>
    <w:rsid w:val="330570A4"/>
    <w:rsid w:val="33486D3B"/>
    <w:rsid w:val="33512ACF"/>
    <w:rsid w:val="33622EF8"/>
    <w:rsid w:val="336C34B9"/>
    <w:rsid w:val="33C5D634"/>
    <w:rsid w:val="341FE763"/>
    <w:rsid w:val="34493CC3"/>
    <w:rsid w:val="34A0D66C"/>
    <w:rsid w:val="34E01677"/>
    <w:rsid w:val="3500488E"/>
    <w:rsid w:val="355372BA"/>
    <w:rsid w:val="355770C0"/>
    <w:rsid w:val="3561A695"/>
    <w:rsid w:val="35987B08"/>
    <w:rsid w:val="35D2D38D"/>
    <w:rsid w:val="35E1B0B4"/>
    <w:rsid w:val="35EC8F13"/>
    <w:rsid w:val="35EEFE06"/>
    <w:rsid w:val="36327ADD"/>
    <w:rsid w:val="363C788B"/>
    <w:rsid w:val="363CA6CD"/>
    <w:rsid w:val="366992EE"/>
    <w:rsid w:val="3677BD77"/>
    <w:rsid w:val="367BE6D8"/>
    <w:rsid w:val="36B2C87D"/>
    <w:rsid w:val="36B44279"/>
    <w:rsid w:val="371B480A"/>
    <w:rsid w:val="37A5B90A"/>
    <w:rsid w:val="37B3680C"/>
    <w:rsid w:val="37BAD607"/>
    <w:rsid w:val="37BBB3BB"/>
    <w:rsid w:val="37C12EFB"/>
    <w:rsid w:val="37D84A4F"/>
    <w:rsid w:val="37F1A646"/>
    <w:rsid w:val="3862E375"/>
    <w:rsid w:val="3865CFB1"/>
    <w:rsid w:val="38B7186B"/>
    <w:rsid w:val="391AB7ED"/>
    <w:rsid w:val="3959A67A"/>
    <w:rsid w:val="396B170A"/>
    <w:rsid w:val="39A797E3"/>
    <w:rsid w:val="39BFC0C8"/>
    <w:rsid w:val="39F556F0"/>
    <w:rsid w:val="3A14D3D4"/>
    <w:rsid w:val="3A62B351"/>
    <w:rsid w:val="3A71E10C"/>
    <w:rsid w:val="3A7AE7D1"/>
    <w:rsid w:val="3ABBDA75"/>
    <w:rsid w:val="3ABFB6BD"/>
    <w:rsid w:val="3AC088FB"/>
    <w:rsid w:val="3B485DD1"/>
    <w:rsid w:val="3B523349"/>
    <w:rsid w:val="3B7AB828"/>
    <w:rsid w:val="3BC50E8D"/>
    <w:rsid w:val="3BC9CC92"/>
    <w:rsid w:val="3C211A18"/>
    <w:rsid w:val="3C27AC58"/>
    <w:rsid w:val="3C427C3D"/>
    <w:rsid w:val="3C47E858"/>
    <w:rsid w:val="3C4F7132"/>
    <w:rsid w:val="3CCDC85C"/>
    <w:rsid w:val="3CDF2F30"/>
    <w:rsid w:val="3D649B54"/>
    <w:rsid w:val="3D6636F5"/>
    <w:rsid w:val="3DB6383F"/>
    <w:rsid w:val="3E1D0D46"/>
    <w:rsid w:val="3E32A5ED"/>
    <w:rsid w:val="3E99CAE7"/>
    <w:rsid w:val="3ECAC0BC"/>
    <w:rsid w:val="3F1176F6"/>
    <w:rsid w:val="3F3DC42A"/>
    <w:rsid w:val="3F4E1C25"/>
    <w:rsid w:val="3F74262D"/>
    <w:rsid w:val="3FCA3274"/>
    <w:rsid w:val="3FF3C7CB"/>
    <w:rsid w:val="402B5709"/>
    <w:rsid w:val="403BCE10"/>
    <w:rsid w:val="40B40832"/>
    <w:rsid w:val="40DEC453"/>
    <w:rsid w:val="40ECDD57"/>
    <w:rsid w:val="40ED0ADE"/>
    <w:rsid w:val="41131865"/>
    <w:rsid w:val="4114FC1B"/>
    <w:rsid w:val="4231921C"/>
    <w:rsid w:val="424D177B"/>
    <w:rsid w:val="42D836EC"/>
    <w:rsid w:val="42DA6C5E"/>
    <w:rsid w:val="42F98FD2"/>
    <w:rsid w:val="430C856F"/>
    <w:rsid w:val="4362B24F"/>
    <w:rsid w:val="43637C53"/>
    <w:rsid w:val="4372A9FB"/>
    <w:rsid w:val="43C0C9E0"/>
    <w:rsid w:val="43D93D17"/>
    <w:rsid w:val="43EB9137"/>
    <w:rsid w:val="43F06513"/>
    <w:rsid w:val="44282FBE"/>
    <w:rsid w:val="44606804"/>
    <w:rsid w:val="44621E85"/>
    <w:rsid w:val="44651E8E"/>
    <w:rsid w:val="446B18CD"/>
    <w:rsid w:val="44763CBF"/>
    <w:rsid w:val="450D89E9"/>
    <w:rsid w:val="4516F266"/>
    <w:rsid w:val="4520D9E3"/>
    <w:rsid w:val="45645E57"/>
    <w:rsid w:val="4590C461"/>
    <w:rsid w:val="45A23AAA"/>
    <w:rsid w:val="45D44A6A"/>
    <w:rsid w:val="45F70FE6"/>
    <w:rsid w:val="46012C58"/>
    <w:rsid w:val="460941F6"/>
    <w:rsid w:val="4657CD25"/>
    <w:rsid w:val="46A88079"/>
    <w:rsid w:val="46FB1191"/>
    <w:rsid w:val="47047E2C"/>
    <w:rsid w:val="474C1E0A"/>
    <w:rsid w:val="47878A3F"/>
    <w:rsid w:val="4791D94D"/>
    <w:rsid w:val="4811564F"/>
    <w:rsid w:val="48187A7D"/>
    <w:rsid w:val="483ACEE6"/>
    <w:rsid w:val="4841AFD2"/>
    <w:rsid w:val="487B81A9"/>
    <w:rsid w:val="488E3A0F"/>
    <w:rsid w:val="48D02A36"/>
    <w:rsid w:val="490F2A71"/>
    <w:rsid w:val="49216167"/>
    <w:rsid w:val="49291327"/>
    <w:rsid w:val="495E38FA"/>
    <w:rsid w:val="49A32FE9"/>
    <w:rsid w:val="49FBCA27"/>
    <w:rsid w:val="4A677D91"/>
    <w:rsid w:val="4A84D3D3"/>
    <w:rsid w:val="4A8A839A"/>
    <w:rsid w:val="4AA445FA"/>
    <w:rsid w:val="4AB12AB3"/>
    <w:rsid w:val="4B184C3D"/>
    <w:rsid w:val="4BA4774A"/>
    <w:rsid w:val="4BA73D24"/>
    <w:rsid w:val="4BF5094A"/>
    <w:rsid w:val="4C00D650"/>
    <w:rsid w:val="4C1A45FB"/>
    <w:rsid w:val="4C709990"/>
    <w:rsid w:val="4C775A6B"/>
    <w:rsid w:val="4CA8E3BE"/>
    <w:rsid w:val="4CF2D308"/>
    <w:rsid w:val="4D0821DC"/>
    <w:rsid w:val="4D8F5A53"/>
    <w:rsid w:val="4D99111E"/>
    <w:rsid w:val="4DB518AA"/>
    <w:rsid w:val="4DF05FF8"/>
    <w:rsid w:val="4E0B931C"/>
    <w:rsid w:val="4E14627E"/>
    <w:rsid w:val="4E606E07"/>
    <w:rsid w:val="4E82F1A8"/>
    <w:rsid w:val="4E8E35D2"/>
    <w:rsid w:val="4EA1EA0A"/>
    <w:rsid w:val="4EC3D091"/>
    <w:rsid w:val="4EF53BDA"/>
    <w:rsid w:val="4F3F57E7"/>
    <w:rsid w:val="4F620453"/>
    <w:rsid w:val="4F6B62BF"/>
    <w:rsid w:val="4F7AD72E"/>
    <w:rsid w:val="4F8F1AA9"/>
    <w:rsid w:val="4F900B73"/>
    <w:rsid w:val="4FA00C12"/>
    <w:rsid w:val="4FD1FB87"/>
    <w:rsid w:val="4FE8B508"/>
    <w:rsid w:val="50102C75"/>
    <w:rsid w:val="5019F951"/>
    <w:rsid w:val="502C308A"/>
    <w:rsid w:val="503496CA"/>
    <w:rsid w:val="505C3157"/>
    <w:rsid w:val="5087F45B"/>
    <w:rsid w:val="509BFC0B"/>
    <w:rsid w:val="50E06379"/>
    <w:rsid w:val="50F7F087"/>
    <w:rsid w:val="512C6659"/>
    <w:rsid w:val="5185BEC1"/>
    <w:rsid w:val="518BF3A1"/>
    <w:rsid w:val="51964E42"/>
    <w:rsid w:val="51E6025E"/>
    <w:rsid w:val="51FC851B"/>
    <w:rsid w:val="526821CE"/>
    <w:rsid w:val="52762C67"/>
    <w:rsid w:val="52CD21F2"/>
    <w:rsid w:val="52DA99BC"/>
    <w:rsid w:val="53AFCA2F"/>
    <w:rsid w:val="53BAD7B0"/>
    <w:rsid w:val="53C14A55"/>
    <w:rsid w:val="53E03365"/>
    <w:rsid w:val="540C921E"/>
    <w:rsid w:val="54468354"/>
    <w:rsid w:val="54665A3C"/>
    <w:rsid w:val="54C9192E"/>
    <w:rsid w:val="54EFC6BF"/>
    <w:rsid w:val="5501BE54"/>
    <w:rsid w:val="550807ED"/>
    <w:rsid w:val="551B020F"/>
    <w:rsid w:val="5545A00B"/>
    <w:rsid w:val="555A74F9"/>
    <w:rsid w:val="55E3D89E"/>
    <w:rsid w:val="55F9BE04"/>
    <w:rsid w:val="55FD14C9"/>
    <w:rsid w:val="5602D2F3"/>
    <w:rsid w:val="5628E009"/>
    <w:rsid w:val="56A247F8"/>
    <w:rsid w:val="56D763BC"/>
    <w:rsid w:val="57003A35"/>
    <w:rsid w:val="577DE1D0"/>
    <w:rsid w:val="578708CF"/>
    <w:rsid w:val="57C68C65"/>
    <w:rsid w:val="57CC7E61"/>
    <w:rsid w:val="57FB4D93"/>
    <w:rsid w:val="58097C21"/>
    <w:rsid w:val="580AA58C"/>
    <w:rsid w:val="5885F7A1"/>
    <w:rsid w:val="589A4C57"/>
    <w:rsid w:val="58B95234"/>
    <w:rsid w:val="58CCEE66"/>
    <w:rsid w:val="58D67B46"/>
    <w:rsid w:val="59348398"/>
    <w:rsid w:val="59443CFA"/>
    <w:rsid w:val="595C6003"/>
    <w:rsid w:val="59764E38"/>
    <w:rsid w:val="59857384"/>
    <w:rsid w:val="59C64EDE"/>
    <w:rsid w:val="59CE2AD8"/>
    <w:rsid w:val="5A152E27"/>
    <w:rsid w:val="5A710B02"/>
    <w:rsid w:val="5A8A8614"/>
    <w:rsid w:val="5A8B6268"/>
    <w:rsid w:val="5B43E768"/>
    <w:rsid w:val="5B5DDD2F"/>
    <w:rsid w:val="5C236ECC"/>
    <w:rsid w:val="5C295D7C"/>
    <w:rsid w:val="5C327D0F"/>
    <w:rsid w:val="5C6B0C64"/>
    <w:rsid w:val="5C700A92"/>
    <w:rsid w:val="5CA50D66"/>
    <w:rsid w:val="5CA871B1"/>
    <w:rsid w:val="5CC6F50E"/>
    <w:rsid w:val="5CF7B30B"/>
    <w:rsid w:val="5D17345C"/>
    <w:rsid w:val="5D2398AB"/>
    <w:rsid w:val="5D42D01D"/>
    <w:rsid w:val="5D541818"/>
    <w:rsid w:val="5D90B0B1"/>
    <w:rsid w:val="5DC226D6"/>
    <w:rsid w:val="5E0EB107"/>
    <w:rsid w:val="5E5469AE"/>
    <w:rsid w:val="5E62C56F"/>
    <w:rsid w:val="5E8821C3"/>
    <w:rsid w:val="5E8FF756"/>
    <w:rsid w:val="5F238601"/>
    <w:rsid w:val="5F525B57"/>
    <w:rsid w:val="5F86E7E1"/>
    <w:rsid w:val="5F9917F6"/>
    <w:rsid w:val="5F9B19AF"/>
    <w:rsid w:val="5F9E2EAB"/>
    <w:rsid w:val="5FE74D9D"/>
    <w:rsid w:val="5FE9099A"/>
    <w:rsid w:val="5FF8EFC3"/>
    <w:rsid w:val="604CE75A"/>
    <w:rsid w:val="6058AB83"/>
    <w:rsid w:val="6098CCFE"/>
    <w:rsid w:val="609E0FA4"/>
    <w:rsid w:val="60A2C898"/>
    <w:rsid w:val="60B47B0D"/>
    <w:rsid w:val="60D46058"/>
    <w:rsid w:val="60D46690"/>
    <w:rsid w:val="60D6DA89"/>
    <w:rsid w:val="60D78940"/>
    <w:rsid w:val="60D9AECF"/>
    <w:rsid w:val="6120F097"/>
    <w:rsid w:val="6165E6BD"/>
    <w:rsid w:val="61722282"/>
    <w:rsid w:val="61AA0614"/>
    <w:rsid w:val="61BBC55F"/>
    <w:rsid w:val="61D4CBDC"/>
    <w:rsid w:val="6215EE52"/>
    <w:rsid w:val="62533D19"/>
    <w:rsid w:val="625C671F"/>
    <w:rsid w:val="6289F10F"/>
    <w:rsid w:val="62D1C027"/>
    <w:rsid w:val="62DE8E83"/>
    <w:rsid w:val="62E2252A"/>
    <w:rsid w:val="6379D079"/>
    <w:rsid w:val="6435A92C"/>
    <w:rsid w:val="64576441"/>
    <w:rsid w:val="6483C62E"/>
    <w:rsid w:val="64A33848"/>
    <w:rsid w:val="64B60CFC"/>
    <w:rsid w:val="64ECEFB0"/>
    <w:rsid w:val="65058DFE"/>
    <w:rsid w:val="6511C2B1"/>
    <w:rsid w:val="65163FD9"/>
    <w:rsid w:val="6536FE65"/>
    <w:rsid w:val="654AB07F"/>
    <w:rsid w:val="65791A17"/>
    <w:rsid w:val="658F87CE"/>
    <w:rsid w:val="65A0234C"/>
    <w:rsid w:val="65B68922"/>
    <w:rsid w:val="65BA76EF"/>
    <w:rsid w:val="65E089E0"/>
    <w:rsid w:val="662C96CD"/>
    <w:rsid w:val="663CCF4C"/>
    <w:rsid w:val="670F1900"/>
    <w:rsid w:val="6715756A"/>
    <w:rsid w:val="67B7CFA9"/>
    <w:rsid w:val="67C01221"/>
    <w:rsid w:val="68313510"/>
    <w:rsid w:val="684491A2"/>
    <w:rsid w:val="6875440C"/>
    <w:rsid w:val="689B90EB"/>
    <w:rsid w:val="68AB5372"/>
    <w:rsid w:val="68B98D96"/>
    <w:rsid w:val="68C834BB"/>
    <w:rsid w:val="68D61CF3"/>
    <w:rsid w:val="68E5D5A4"/>
    <w:rsid w:val="68F7DB3F"/>
    <w:rsid w:val="69675BA0"/>
    <w:rsid w:val="6997445A"/>
    <w:rsid w:val="69A51274"/>
    <w:rsid w:val="69DC7AD8"/>
    <w:rsid w:val="6A19C7ED"/>
    <w:rsid w:val="6A6897A8"/>
    <w:rsid w:val="6A8FBBC1"/>
    <w:rsid w:val="6ACB8BE5"/>
    <w:rsid w:val="6AF713FB"/>
    <w:rsid w:val="6B0A6FC9"/>
    <w:rsid w:val="6B547A0D"/>
    <w:rsid w:val="6B6CC306"/>
    <w:rsid w:val="6B7C3264"/>
    <w:rsid w:val="6B851076"/>
    <w:rsid w:val="6B95755A"/>
    <w:rsid w:val="6BB27493"/>
    <w:rsid w:val="6BBEB9BE"/>
    <w:rsid w:val="6BC85ABF"/>
    <w:rsid w:val="6C10C596"/>
    <w:rsid w:val="6C10EAE8"/>
    <w:rsid w:val="6CF2E90B"/>
    <w:rsid w:val="6CF9E102"/>
    <w:rsid w:val="6CFA844A"/>
    <w:rsid w:val="6D006863"/>
    <w:rsid w:val="6D19AEC2"/>
    <w:rsid w:val="6D565F7E"/>
    <w:rsid w:val="6D9034CC"/>
    <w:rsid w:val="6D9B6006"/>
    <w:rsid w:val="6DE4B694"/>
    <w:rsid w:val="6E4662CC"/>
    <w:rsid w:val="6E615C9C"/>
    <w:rsid w:val="6EA7DC99"/>
    <w:rsid w:val="6ED42B16"/>
    <w:rsid w:val="6EF28DF3"/>
    <w:rsid w:val="6EF85BB0"/>
    <w:rsid w:val="6F2C7CF8"/>
    <w:rsid w:val="6FE60BB4"/>
    <w:rsid w:val="6FFDECA3"/>
    <w:rsid w:val="707C583A"/>
    <w:rsid w:val="70A46590"/>
    <w:rsid w:val="70DB18C2"/>
    <w:rsid w:val="70EF25EE"/>
    <w:rsid w:val="71A6288E"/>
    <w:rsid w:val="72188E93"/>
    <w:rsid w:val="728B2491"/>
    <w:rsid w:val="72E0C7B0"/>
    <w:rsid w:val="731661AC"/>
    <w:rsid w:val="735C32DF"/>
    <w:rsid w:val="7369C5CE"/>
    <w:rsid w:val="73DCD4D9"/>
    <w:rsid w:val="73F73B60"/>
    <w:rsid w:val="740C6AE3"/>
    <w:rsid w:val="74244207"/>
    <w:rsid w:val="743403B9"/>
    <w:rsid w:val="7448D4FD"/>
    <w:rsid w:val="74901980"/>
    <w:rsid w:val="7498D054"/>
    <w:rsid w:val="74A5EABC"/>
    <w:rsid w:val="74ED5937"/>
    <w:rsid w:val="750186C5"/>
    <w:rsid w:val="7512CA5F"/>
    <w:rsid w:val="757DB029"/>
    <w:rsid w:val="761ADA51"/>
    <w:rsid w:val="76A4F7A1"/>
    <w:rsid w:val="7728733C"/>
    <w:rsid w:val="773B1A29"/>
    <w:rsid w:val="775DB357"/>
    <w:rsid w:val="77603277"/>
    <w:rsid w:val="778AEC27"/>
    <w:rsid w:val="77ADA2FF"/>
    <w:rsid w:val="77CD73F3"/>
    <w:rsid w:val="77ECDD2B"/>
    <w:rsid w:val="77ED42CD"/>
    <w:rsid w:val="77FE263F"/>
    <w:rsid w:val="7809ADAA"/>
    <w:rsid w:val="780B1D9A"/>
    <w:rsid w:val="780E2F21"/>
    <w:rsid w:val="783ED22E"/>
    <w:rsid w:val="78BBCCA9"/>
    <w:rsid w:val="78E6CDAA"/>
    <w:rsid w:val="78F36AF8"/>
    <w:rsid w:val="791DC7DB"/>
    <w:rsid w:val="793AC77A"/>
    <w:rsid w:val="7954F5FE"/>
    <w:rsid w:val="796FA86C"/>
    <w:rsid w:val="798BDD58"/>
    <w:rsid w:val="799E59B4"/>
    <w:rsid w:val="79ACB0EE"/>
    <w:rsid w:val="79B1255F"/>
    <w:rsid w:val="79EFE381"/>
    <w:rsid w:val="7A445ACE"/>
    <w:rsid w:val="7A7EDE50"/>
    <w:rsid w:val="7AA09AA0"/>
    <w:rsid w:val="7AD53AED"/>
    <w:rsid w:val="7AE9CDD5"/>
    <w:rsid w:val="7B0D703B"/>
    <w:rsid w:val="7B7284AB"/>
    <w:rsid w:val="7B93877D"/>
    <w:rsid w:val="7C15FC8D"/>
    <w:rsid w:val="7C73ED5C"/>
    <w:rsid w:val="7C804DE7"/>
    <w:rsid w:val="7CBFA4E4"/>
    <w:rsid w:val="7CEC3E33"/>
    <w:rsid w:val="7D1C3916"/>
    <w:rsid w:val="7D3542AF"/>
    <w:rsid w:val="7D796CCE"/>
    <w:rsid w:val="7E09F740"/>
    <w:rsid w:val="7E18B2DD"/>
    <w:rsid w:val="7E1D521E"/>
    <w:rsid w:val="7E2BDBC4"/>
    <w:rsid w:val="7E78118A"/>
    <w:rsid w:val="7EAE2A30"/>
    <w:rsid w:val="7F0DBEEF"/>
    <w:rsid w:val="7F42BF94"/>
    <w:rsid w:val="7FA27E3C"/>
    <w:rsid w:val="7FBD198F"/>
    <w:rsid w:val="7FFD2A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9D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6BA"/>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15">
    <w:name w:val="15"/>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D56CB"/>
    <w:pPr>
      <w:spacing w:line="240" w:lineRule="auto"/>
    </w:pPr>
  </w:style>
  <w:style w:type="paragraph" w:styleId="CommentSubject">
    <w:name w:val="annotation subject"/>
    <w:basedOn w:val="CommentText"/>
    <w:next w:val="CommentText"/>
    <w:link w:val="CommentSubjectChar"/>
    <w:uiPriority w:val="99"/>
    <w:semiHidden/>
    <w:unhideWhenUsed/>
    <w:rsid w:val="008D56CB"/>
    <w:rPr>
      <w:b/>
      <w:bCs/>
    </w:rPr>
  </w:style>
  <w:style w:type="character" w:customStyle="1" w:styleId="CommentSubjectChar">
    <w:name w:val="Comment Subject Char"/>
    <w:basedOn w:val="CommentTextChar"/>
    <w:link w:val="CommentSubject"/>
    <w:uiPriority w:val="99"/>
    <w:semiHidden/>
    <w:rsid w:val="008D56CB"/>
    <w:rPr>
      <w:b/>
      <w:bCs/>
      <w:sz w:val="20"/>
      <w:szCs w:val="20"/>
    </w:rPr>
  </w:style>
  <w:style w:type="paragraph" w:styleId="ListParagraph">
    <w:name w:val="List Paragraph"/>
    <w:basedOn w:val="Normal"/>
    <w:uiPriority w:val="34"/>
    <w:qFormat/>
    <w:rsid w:val="008D56CB"/>
    <w:pPr>
      <w:ind w:left="720"/>
      <w:contextualSpacing/>
    </w:pPr>
  </w:style>
  <w:style w:type="table" w:customStyle="1" w:styleId="14">
    <w:name w:val="14"/>
    <w:basedOn w:val="TableNormal"/>
    <w:tblPr>
      <w:tblStyleRowBandSize w:val="1"/>
      <w:tblStyleColBandSize w:val="1"/>
      <w:tblCellMar>
        <w:top w:w="100" w:type="dxa"/>
        <w:left w:w="100" w:type="dxa"/>
        <w:bottom w:w="100" w:type="dxa"/>
        <w:right w:w="100" w:type="dxa"/>
      </w:tblCellMar>
    </w:tblPr>
  </w:style>
  <w:style w:type="table" w:customStyle="1" w:styleId="13">
    <w:name w:val="13"/>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pPr>
      <w:spacing w:line="240" w:lineRule="auto"/>
    </w:pPr>
    <w:rPr>
      <w:rFonts w:ascii="Times New Roman" w:eastAsia="Times New Roman" w:hAnsi="Times New Roman" w:cs="Times New Roman"/>
      <w:sz w:val="20"/>
      <w:szCs w:val="20"/>
    </w:rPr>
    <w:tblPr>
      <w:tblStyleRowBandSize w:val="1"/>
      <w:tblStyleColBandSize w:val="1"/>
    </w:tblPr>
  </w:style>
  <w:style w:type="character" w:styleId="Mention">
    <w:name w:val="Mention"/>
    <w:basedOn w:val="DefaultParagraphFont"/>
    <w:uiPriority w:val="99"/>
    <w:unhideWhenUsed/>
    <w:rPr>
      <w:color w:val="2B579A"/>
      <w:shd w:val="clear" w:color="auto" w:fill="E6E6E6"/>
    </w:rPr>
  </w:style>
  <w:style w:type="paragraph" w:customStyle="1" w:styleId="paragraph">
    <w:name w:val="paragraph"/>
    <w:basedOn w:val="Normal"/>
    <w:rsid w:val="00F97C1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F97C1F"/>
  </w:style>
  <w:style w:type="character" w:customStyle="1" w:styleId="eop">
    <w:name w:val="eop"/>
    <w:basedOn w:val="DefaultParagraphFont"/>
    <w:rsid w:val="00F97C1F"/>
  </w:style>
  <w:style w:type="character" w:styleId="Hyperlink">
    <w:name w:val="Hyperlink"/>
    <w:basedOn w:val="DefaultParagraphFont"/>
    <w:uiPriority w:val="99"/>
    <w:unhideWhenUsed/>
    <w:rPr>
      <w:color w:val="0000FF" w:themeColor="hyperlink"/>
      <w:u w:val="single"/>
    </w:rPr>
  </w:style>
  <w:style w:type="character" w:styleId="UnresolvedMention">
    <w:name w:val="Unresolved Mention"/>
    <w:basedOn w:val="DefaultParagraphFont"/>
    <w:uiPriority w:val="99"/>
    <w:semiHidden/>
    <w:unhideWhenUsed/>
    <w:rsid w:val="00691A22"/>
    <w:rPr>
      <w:color w:val="605E5C"/>
      <w:shd w:val="clear" w:color="auto" w:fill="E1DFDD"/>
    </w:rPr>
  </w:style>
  <w:style w:type="paragraph" w:styleId="Header">
    <w:name w:val="header"/>
    <w:basedOn w:val="Normal"/>
    <w:link w:val="HeaderChar"/>
    <w:uiPriority w:val="99"/>
    <w:unhideWhenUsed/>
    <w:rsid w:val="00C24FD4"/>
    <w:pPr>
      <w:tabs>
        <w:tab w:val="center" w:pos="4680"/>
        <w:tab w:val="right" w:pos="9360"/>
      </w:tabs>
      <w:spacing w:line="240" w:lineRule="auto"/>
    </w:pPr>
  </w:style>
  <w:style w:type="character" w:customStyle="1" w:styleId="HeaderChar">
    <w:name w:val="Header Char"/>
    <w:basedOn w:val="DefaultParagraphFont"/>
    <w:link w:val="Header"/>
    <w:uiPriority w:val="99"/>
    <w:rsid w:val="00C24FD4"/>
  </w:style>
  <w:style w:type="paragraph" w:styleId="Footer">
    <w:name w:val="footer"/>
    <w:basedOn w:val="Normal"/>
    <w:link w:val="FooterChar"/>
    <w:uiPriority w:val="99"/>
    <w:unhideWhenUsed/>
    <w:rsid w:val="00C24FD4"/>
    <w:pPr>
      <w:tabs>
        <w:tab w:val="center" w:pos="4680"/>
        <w:tab w:val="right" w:pos="9360"/>
      </w:tabs>
      <w:spacing w:line="240" w:lineRule="auto"/>
    </w:pPr>
  </w:style>
  <w:style w:type="character" w:customStyle="1" w:styleId="FooterChar">
    <w:name w:val="Footer Char"/>
    <w:basedOn w:val="DefaultParagraphFont"/>
    <w:link w:val="Footer"/>
    <w:uiPriority w:val="99"/>
    <w:rsid w:val="00C24FD4"/>
  </w:style>
  <w:style w:type="table" w:styleId="TableGrid">
    <w:name w:val="Table Grid"/>
    <w:basedOn w:val="TableNormal"/>
    <w:uiPriority w:val="39"/>
    <w:rsid w:val="0013453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771A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7622">
      <w:bodyDiv w:val="1"/>
      <w:marLeft w:val="0"/>
      <w:marRight w:val="0"/>
      <w:marTop w:val="0"/>
      <w:marBottom w:val="0"/>
      <w:divBdr>
        <w:top w:val="none" w:sz="0" w:space="0" w:color="auto"/>
        <w:left w:val="none" w:sz="0" w:space="0" w:color="auto"/>
        <w:bottom w:val="none" w:sz="0" w:space="0" w:color="auto"/>
        <w:right w:val="none" w:sz="0" w:space="0" w:color="auto"/>
      </w:divBdr>
      <w:divsChild>
        <w:div w:id="646783853">
          <w:marLeft w:val="0"/>
          <w:marRight w:val="0"/>
          <w:marTop w:val="0"/>
          <w:marBottom w:val="0"/>
          <w:divBdr>
            <w:top w:val="none" w:sz="0" w:space="0" w:color="auto"/>
            <w:left w:val="none" w:sz="0" w:space="0" w:color="auto"/>
            <w:bottom w:val="none" w:sz="0" w:space="0" w:color="auto"/>
            <w:right w:val="none" w:sz="0" w:space="0" w:color="auto"/>
          </w:divBdr>
        </w:div>
        <w:div w:id="825167552">
          <w:marLeft w:val="0"/>
          <w:marRight w:val="0"/>
          <w:marTop w:val="0"/>
          <w:marBottom w:val="0"/>
          <w:divBdr>
            <w:top w:val="none" w:sz="0" w:space="0" w:color="auto"/>
            <w:left w:val="none" w:sz="0" w:space="0" w:color="auto"/>
            <w:bottom w:val="none" w:sz="0" w:space="0" w:color="auto"/>
            <w:right w:val="none" w:sz="0" w:space="0" w:color="auto"/>
          </w:divBdr>
        </w:div>
        <w:div w:id="1256014787">
          <w:marLeft w:val="0"/>
          <w:marRight w:val="0"/>
          <w:marTop w:val="0"/>
          <w:marBottom w:val="0"/>
          <w:divBdr>
            <w:top w:val="none" w:sz="0" w:space="0" w:color="auto"/>
            <w:left w:val="none" w:sz="0" w:space="0" w:color="auto"/>
            <w:bottom w:val="none" w:sz="0" w:space="0" w:color="auto"/>
            <w:right w:val="none" w:sz="0" w:space="0" w:color="auto"/>
          </w:divBdr>
        </w:div>
        <w:div w:id="1491292799">
          <w:marLeft w:val="0"/>
          <w:marRight w:val="0"/>
          <w:marTop w:val="0"/>
          <w:marBottom w:val="0"/>
          <w:divBdr>
            <w:top w:val="none" w:sz="0" w:space="0" w:color="auto"/>
            <w:left w:val="none" w:sz="0" w:space="0" w:color="auto"/>
            <w:bottom w:val="none" w:sz="0" w:space="0" w:color="auto"/>
            <w:right w:val="none" w:sz="0" w:space="0" w:color="auto"/>
          </w:divBdr>
        </w:div>
        <w:div w:id="1929342714">
          <w:marLeft w:val="0"/>
          <w:marRight w:val="0"/>
          <w:marTop w:val="0"/>
          <w:marBottom w:val="0"/>
          <w:divBdr>
            <w:top w:val="none" w:sz="0" w:space="0" w:color="auto"/>
            <w:left w:val="none" w:sz="0" w:space="0" w:color="auto"/>
            <w:bottom w:val="none" w:sz="0" w:space="0" w:color="auto"/>
            <w:right w:val="none" w:sz="0" w:space="0" w:color="auto"/>
          </w:divBdr>
        </w:div>
      </w:divsChild>
    </w:div>
    <w:div w:id="134299234">
      <w:bodyDiv w:val="1"/>
      <w:marLeft w:val="0"/>
      <w:marRight w:val="0"/>
      <w:marTop w:val="0"/>
      <w:marBottom w:val="0"/>
      <w:divBdr>
        <w:top w:val="none" w:sz="0" w:space="0" w:color="auto"/>
        <w:left w:val="none" w:sz="0" w:space="0" w:color="auto"/>
        <w:bottom w:val="none" w:sz="0" w:space="0" w:color="auto"/>
        <w:right w:val="none" w:sz="0" w:space="0" w:color="auto"/>
      </w:divBdr>
      <w:divsChild>
        <w:div w:id="30889558">
          <w:marLeft w:val="0"/>
          <w:marRight w:val="0"/>
          <w:marTop w:val="0"/>
          <w:marBottom w:val="0"/>
          <w:divBdr>
            <w:top w:val="none" w:sz="0" w:space="0" w:color="auto"/>
            <w:left w:val="none" w:sz="0" w:space="0" w:color="auto"/>
            <w:bottom w:val="none" w:sz="0" w:space="0" w:color="auto"/>
            <w:right w:val="none" w:sz="0" w:space="0" w:color="auto"/>
          </w:divBdr>
        </w:div>
        <w:div w:id="578176867">
          <w:marLeft w:val="0"/>
          <w:marRight w:val="0"/>
          <w:marTop w:val="0"/>
          <w:marBottom w:val="0"/>
          <w:divBdr>
            <w:top w:val="none" w:sz="0" w:space="0" w:color="auto"/>
            <w:left w:val="none" w:sz="0" w:space="0" w:color="auto"/>
            <w:bottom w:val="none" w:sz="0" w:space="0" w:color="auto"/>
            <w:right w:val="none" w:sz="0" w:space="0" w:color="auto"/>
          </w:divBdr>
        </w:div>
        <w:div w:id="1386445002">
          <w:marLeft w:val="0"/>
          <w:marRight w:val="0"/>
          <w:marTop w:val="0"/>
          <w:marBottom w:val="0"/>
          <w:divBdr>
            <w:top w:val="none" w:sz="0" w:space="0" w:color="auto"/>
            <w:left w:val="none" w:sz="0" w:space="0" w:color="auto"/>
            <w:bottom w:val="none" w:sz="0" w:space="0" w:color="auto"/>
            <w:right w:val="none" w:sz="0" w:space="0" w:color="auto"/>
          </w:divBdr>
        </w:div>
        <w:div w:id="2036153035">
          <w:marLeft w:val="0"/>
          <w:marRight w:val="0"/>
          <w:marTop w:val="0"/>
          <w:marBottom w:val="0"/>
          <w:divBdr>
            <w:top w:val="none" w:sz="0" w:space="0" w:color="auto"/>
            <w:left w:val="none" w:sz="0" w:space="0" w:color="auto"/>
            <w:bottom w:val="none" w:sz="0" w:space="0" w:color="auto"/>
            <w:right w:val="none" w:sz="0" w:space="0" w:color="auto"/>
          </w:divBdr>
        </w:div>
      </w:divsChild>
    </w:div>
    <w:div w:id="176043239">
      <w:bodyDiv w:val="1"/>
      <w:marLeft w:val="0"/>
      <w:marRight w:val="0"/>
      <w:marTop w:val="0"/>
      <w:marBottom w:val="0"/>
      <w:divBdr>
        <w:top w:val="none" w:sz="0" w:space="0" w:color="auto"/>
        <w:left w:val="none" w:sz="0" w:space="0" w:color="auto"/>
        <w:bottom w:val="none" w:sz="0" w:space="0" w:color="auto"/>
        <w:right w:val="none" w:sz="0" w:space="0" w:color="auto"/>
      </w:divBdr>
    </w:div>
    <w:div w:id="183835021">
      <w:bodyDiv w:val="1"/>
      <w:marLeft w:val="0"/>
      <w:marRight w:val="0"/>
      <w:marTop w:val="0"/>
      <w:marBottom w:val="0"/>
      <w:divBdr>
        <w:top w:val="none" w:sz="0" w:space="0" w:color="auto"/>
        <w:left w:val="none" w:sz="0" w:space="0" w:color="auto"/>
        <w:bottom w:val="none" w:sz="0" w:space="0" w:color="auto"/>
        <w:right w:val="none" w:sz="0" w:space="0" w:color="auto"/>
      </w:divBdr>
    </w:div>
    <w:div w:id="406224731">
      <w:bodyDiv w:val="1"/>
      <w:marLeft w:val="0"/>
      <w:marRight w:val="0"/>
      <w:marTop w:val="0"/>
      <w:marBottom w:val="0"/>
      <w:divBdr>
        <w:top w:val="none" w:sz="0" w:space="0" w:color="auto"/>
        <w:left w:val="none" w:sz="0" w:space="0" w:color="auto"/>
        <w:bottom w:val="none" w:sz="0" w:space="0" w:color="auto"/>
        <w:right w:val="none" w:sz="0" w:space="0" w:color="auto"/>
      </w:divBdr>
    </w:div>
    <w:div w:id="487138417">
      <w:bodyDiv w:val="1"/>
      <w:marLeft w:val="0"/>
      <w:marRight w:val="0"/>
      <w:marTop w:val="0"/>
      <w:marBottom w:val="0"/>
      <w:divBdr>
        <w:top w:val="none" w:sz="0" w:space="0" w:color="auto"/>
        <w:left w:val="none" w:sz="0" w:space="0" w:color="auto"/>
        <w:bottom w:val="none" w:sz="0" w:space="0" w:color="auto"/>
        <w:right w:val="none" w:sz="0" w:space="0" w:color="auto"/>
      </w:divBdr>
    </w:div>
    <w:div w:id="520053010">
      <w:bodyDiv w:val="1"/>
      <w:marLeft w:val="0"/>
      <w:marRight w:val="0"/>
      <w:marTop w:val="0"/>
      <w:marBottom w:val="0"/>
      <w:divBdr>
        <w:top w:val="none" w:sz="0" w:space="0" w:color="auto"/>
        <w:left w:val="none" w:sz="0" w:space="0" w:color="auto"/>
        <w:bottom w:val="none" w:sz="0" w:space="0" w:color="auto"/>
        <w:right w:val="none" w:sz="0" w:space="0" w:color="auto"/>
      </w:divBdr>
    </w:div>
    <w:div w:id="539168339">
      <w:bodyDiv w:val="1"/>
      <w:marLeft w:val="0"/>
      <w:marRight w:val="0"/>
      <w:marTop w:val="0"/>
      <w:marBottom w:val="0"/>
      <w:divBdr>
        <w:top w:val="none" w:sz="0" w:space="0" w:color="auto"/>
        <w:left w:val="none" w:sz="0" w:space="0" w:color="auto"/>
        <w:bottom w:val="none" w:sz="0" w:space="0" w:color="auto"/>
        <w:right w:val="none" w:sz="0" w:space="0" w:color="auto"/>
      </w:divBdr>
    </w:div>
    <w:div w:id="616302020">
      <w:bodyDiv w:val="1"/>
      <w:marLeft w:val="0"/>
      <w:marRight w:val="0"/>
      <w:marTop w:val="0"/>
      <w:marBottom w:val="0"/>
      <w:divBdr>
        <w:top w:val="none" w:sz="0" w:space="0" w:color="auto"/>
        <w:left w:val="none" w:sz="0" w:space="0" w:color="auto"/>
        <w:bottom w:val="none" w:sz="0" w:space="0" w:color="auto"/>
        <w:right w:val="none" w:sz="0" w:space="0" w:color="auto"/>
      </w:divBdr>
    </w:div>
    <w:div w:id="679353693">
      <w:bodyDiv w:val="1"/>
      <w:marLeft w:val="0"/>
      <w:marRight w:val="0"/>
      <w:marTop w:val="0"/>
      <w:marBottom w:val="0"/>
      <w:divBdr>
        <w:top w:val="none" w:sz="0" w:space="0" w:color="auto"/>
        <w:left w:val="none" w:sz="0" w:space="0" w:color="auto"/>
        <w:bottom w:val="none" w:sz="0" w:space="0" w:color="auto"/>
        <w:right w:val="none" w:sz="0" w:space="0" w:color="auto"/>
      </w:divBdr>
    </w:div>
    <w:div w:id="685208950">
      <w:bodyDiv w:val="1"/>
      <w:marLeft w:val="0"/>
      <w:marRight w:val="0"/>
      <w:marTop w:val="0"/>
      <w:marBottom w:val="0"/>
      <w:divBdr>
        <w:top w:val="none" w:sz="0" w:space="0" w:color="auto"/>
        <w:left w:val="none" w:sz="0" w:space="0" w:color="auto"/>
        <w:bottom w:val="none" w:sz="0" w:space="0" w:color="auto"/>
        <w:right w:val="none" w:sz="0" w:space="0" w:color="auto"/>
      </w:divBdr>
    </w:div>
    <w:div w:id="714542148">
      <w:bodyDiv w:val="1"/>
      <w:marLeft w:val="0"/>
      <w:marRight w:val="0"/>
      <w:marTop w:val="0"/>
      <w:marBottom w:val="0"/>
      <w:divBdr>
        <w:top w:val="none" w:sz="0" w:space="0" w:color="auto"/>
        <w:left w:val="none" w:sz="0" w:space="0" w:color="auto"/>
        <w:bottom w:val="none" w:sz="0" w:space="0" w:color="auto"/>
        <w:right w:val="none" w:sz="0" w:space="0" w:color="auto"/>
      </w:divBdr>
    </w:div>
    <w:div w:id="733742713">
      <w:bodyDiv w:val="1"/>
      <w:marLeft w:val="0"/>
      <w:marRight w:val="0"/>
      <w:marTop w:val="0"/>
      <w:marBottom w:val="0"/>
      <w:divBdr>
        <w:top w:val="none" w:sz="0" w:space="0" w:color="auto"/>
        <w:left w:val="none" w:sz="0" w:space="0" w:color="auto"/>
        <w:bottom w:val="none" w:sz="0" w:space="0" w:color="auto"/>
        <w:right w:val="none" w:sz="0" w:space="0" w:color="auto"/>
      </w:divBdr>
    </w:div>
    <w:div w:id="785806231">
      <w:bodyDiv w:val="1"/>
      <w:marLeft w:val="0"/>
      <w:marRight w:val="0"/>
      <w:marTop w:val="0"/>
      <w:marBottom w:val="0"/>
      <w:divBdr>
        <w:top w:val="none" w:sz="0" w:space="0" w:color="auto"/>
        <w:left w:val="none" w:sz="0" w:space="0" w:color="auto"/>
        <w:bottom w:val="none" w:sz="0" w:space="0" w:color="auto"/>
        <w:right w:val="none" w:sz="0" w:space="0" w:color="auto"/>
      </w:divBdr>
    </w:div>
    <w:div w:id="808210825">
      <w:bodyDiv w:val="1"/>
      <w:marLeft w:val="0"/>
      <w:marRight w:val="0"/>
      <w:marTop w:val="0"/>
      <w:marBottom w:val="0"/>
      <w:divBdr>
        <w:top w:val="none" w:sz="0" w:space="0" w:color="auto"/>
        <w:left w:val="none" w:sz="0" w:space="0" w:color="auto"/>
        <w:bottom w:val="none" w:sz="0" w:space="0" w:color="auto"/>
        <w:right w:val="none" w:sz="0" w:space="0" w:color="auto"/>
      </w:divBdr>
    </w:div>
    <w:div w:id="956377495">
      <w:bodyDiv w:val="1"/>
      <w:marLeft w:val="0"/>
      <w:marRight w:val="0"/>
      <w:marTop w:val="0"/>
      <w:marBottom w:val="0"/>
      <w:divBdr>
        <w:top w:val="none" w:sz="0" w:space="0" w:color="auto"/>
        <w:left w:val="none" w:sz="0" w:space="0" w:color="auto"/>
        <w:bottom w:val="none" w:sz="0" w:space="0" w:color="auto"/>
        <w:right w:val="none" w:sz="0" w:space="0" w:color="auto"/>
      </w:divBdr>
    </w:div>
    <w:div w:id="1029070004">
      <w:bodyDiv w:val="1"/>
      <w:marLeft w:val="0"/>
      <w:marRight w:val="0"/>
      <w:marTop w:val="0"/>
      <w:marBottom w:val="0"/>
      <w:divBdr>
        <w:top w:val="none" w:sz="0" w:space="0" w:color="auto"/>
        <w:left w:val="none" w:sz="0" w:space="0" w:color="auto"/>
        <w:bottom w:val="none" w:sz="0" w:space="0" w:color="auto"/>
        <w:right w:val="none" w:sz="0" w:space="0" w:color="auto"/>
      </w:divBdr>
      <w:divsChild>
        <w:div w:id="118190373">
          <w:marLeft w:val="0"/>
          <w:marRight w:val="0"/>
          <w:marTop w:val="0"/>
          <w:marBottom w:val="0"/>
          <w:divBdr>
            <w:top w:val="none" w:sz="0" w:space="0" w:color="auto"/>
            <w:left w:val="none" w:sz="0" w:space="0" w:color="auto"/>
            <w:bottom w:val="none" w:sz="0" w:space="0" w:color="auto"/>
            <w:right w:val="none" w:sz="0" w:space="0" w:color="auto"/>
          </w:divBdr>
        </w:div>
        <w:div w:id="133912479">
          <w:marLeft w:val="0"/>
          <w:marRight w:val="0"/>
          <w:marTop w:val="0"/>
          <w:marBottom w:val="0"/>
          <w:divBdr>
            <w:top w:val="none" w:sz="0" w:space="0" w:color="auto"/>
            <w:left w:val="none" w:sz="0" w:space="0" w:color="auto"/>
            <w:bottom w:val="none" w:sz="0" w:space="0" w:color="auto"/>
            <w:right w:val="none" w:sz="0" w:space="0" w:color="auto"/>
          </w:divBdr>
        </w:div>
        <w:div w:id="512495035">
          <w:marLeft w:val="0"/>
          <w:marRight w:val="0"/>
          <w:marTop w:val="0"/>
          <w:marBottom w:val="0"/>
          <w:divBdr>
            <w:top w:val="none" w:sz="0" w:space="0" w:color="auto"/>
            <w:left w:val="none" w:sz="0" w:space="0" w:color="auto"/>
            <w:bottom w:val="none" w:sz="0" w:space="0" w:color="auto"/>
            <w:right w:val="none" w:sz="0" w:space="0" w:color="auto"/>
          </w:divBdr>
        </w:div>
        <w:div w:id="647826112">
          <w:marLeft w:val="0"/>
          <w:marRight w:val="0"/>
          <w:marTop w:val="0"/>
          <w:marBottom w:val="0"/>
          <w:divBdr>
            <w:top w:val="none" w:sz="0" w:space="0" w:color="auto"/>
            <w:left w:val="none" w:sz="0" w:space="0" w:color="auto"/>
            <w:bottom w:val="none" w:sz="0" w:space="0" w:color="auto"/>
            <w:right w:val="none" w:sz="0" w:space="0" w:color="auto"/>
          </w:divBdr>
        </w:div>
        <w:div w:id="752315487">
          <w:marLeft w:val="0"/>
          <w:marRight w:val="0"/>
          <w:marTop w:val="0"/>
          <w:marBottom w:val="0"/>
          <w:divBdr>
            <w:top w:val="none" w:sz="0" w:space="0" w:color="auto"/>
            <w:left w:val="none" w:sz="0" w:space="0" w:color="auto"/>
            <w:bottom w:val="none" w:sz="0" w:space="0" w:color="auto"/>
            <w:right w:val="none" w:sz="0" w:space="0" w:color="auto"/>
          </w:divBdr>
        </w:div>
        <w:div w:id="1115831803">
          <w:marLeft w:val="0"/>
          <w:marRight w:val="0"/>
          <w:marTop w:val="0"/>
          <w:marBottom w:val="0"/>
          <w:divBdr>
            <w:top w:val="none" w:sz="0" w:space="0" w:color="auto"/>
            <w:left w:val="none" w:sz="0" w:space="0" w:color="auto"/>
            <w:bottom w:val="none" w:sz="0" w:space="0" w:color="auto"/>
            <w:right w:val="none" w:sz="0" w:space="0" w:color="auto"/>
          </w:divBdr>
        </w:div>
      </w:divsChild>
    </w:div>
    <w:div w:id="1041904895">
      <w:bodyDiv w:val="1"/>
      <w:marLeft w:val="0"/>
      <w:marRight w:val="0"/>
      <w:marTop w:val="0"/>
      <w:marBottom w:val="0"/>
      <w:divBdr>
        <w:top w:val="none" w:sz="0" w:space="0" w:color="auto"/>
        <w:left w:val="none" w:sz="0" w:space="0" w:color="auto"/>
        <w:bottom w:val="none" w:sz="0" w:space="0" w:color="auto"/>
        <w:right w:val="none" w:sz="0" w:space="0" w:color="auto"/>
      </w:divBdr>
    </w:div>
    <w:div w:id="1132408206">
      <w:bodyDiv w:val="1"/>
      <w:marLeft w:val="0"/>
      <w:marRight w:val="0"/>
      <w:marTop w:val="0"/>
      <w:marBottom w:val="0"/>
      <w:divBdr>
        <w:top w:val="none" w:sz="0" w:space="0" w:color="auto"/>
        <w:left w:val="none" w:sz="0" w:space="0" w:color="auto"/>
        <w:bottom w:val="none" w:sz="0" w:space="0" w:color="auto"/>
        <w:right w:val="none" w:sz="0" w:space="0" w:color="auto"/>
      </w:divBdr>
      <w:divsChild>
        <w:div w:id="33821522">
          <w:marLeft w:val="0"/>
          <w:marRight w:val="0"/>
          <w:marTop w:val="0"/>
          <w:marBottom w:val="0"/>
          <w:divBdr>
            <w:top w:val="none" w:sz="0" w:space="0" w:color="auto"/>
            <w:left w:val="none" w:sz="0" w:space="0" w:color="auto"/>
            <w:bottom w:val="none" w:sz="0" w:space="0" w:color="auto"/>
            <w:right w:val="none" w:sz="0" w:space="0" w:color="auto"/>
          </w:divBdr>
        </w:div>
        <w:div w:id="78986312">
          <w:marLeft w:val="0"/>
          <w:marRight w:val="0"/>
          <w:marTop w:val="0"/>
          <w:marBottom w:val="0"/>
          <w:divBdr>
            <w:top w:val="none" w:sz="0" w:space="0" w:color="auto"/>
            <w:left w:val="none" w:sz="0" w:space="0" w:color="auto"/>
            <w:bottom w:val="none" w:sz="0" w:space="0" w:color="auto"/>
            <w:right w:val="none" w:sz="0" w:space="0" w:color="auto"/>
          </w:divBdr>
        </w:div>
        <w:div w:id="229510573">
          <w:marLeft w:val="0"/>
          <w:marRight w:val="0"/>
          <w:marTop w:val="0"/>
          <w:marBottom w:val="0"/>
          <w:divBdr>
            <w:top w:val="none" w:sz="0" w:space="0" w:color="auto"/>
            <w:left w:val="none" w:sz="0" w:space="0" w:color="auto"/>
            <w:bottom w:val="none" w:sz="0" w:space="0" w:color="auto"/>
            <w:right w:val="none" w:sz="0" w:space="0" w:color="auto"/>
          </w:divBdr>
        </w:div>
        <w:div w:id="812909188">
          <w:marLeft w:val="0"/>
          <w:marRight w:val="0"/>
          <w:marTop w:val="0"/>
          <w:marBottom w:val="0"/>
          <w:divBdr>
            <w:top w:val="none" w:sz="0" w:space="0" w:color="auto"/>
            <w:left w:val="none" w:sz="0" w:space="0" w:color="auto"/>
            <w:bottom w:val="none" w:sz="0" w:space="0" w:color="auto"/>
            <w:right w:val="none" w:sz="0" w:space="0" w:color="auto"/>
          </w:divBdr>
        </w:div>
        <w:div w:id="924730465">
          <w:marLeft w:val="0"/>
          <w:marRight w:val="0"/>
          <w:marTop w:val="0"/>
          <w:marBottom w:val="0"/>
          <w:divBdr>
            <w:top w:val="none" w:sz="0" w:space="0" w:color="auto"/>
            <w:left w:val="none" w:sz="0" w:space="0" w:color="auto"/>
            <w:bottom w:val="none" w:sz="0" w:space="0" w:color="auto"/>
            <w:right w:val="none" w:sz="0" w:space="0" w:color="auto"/>
          </w:divBdr>
        </w:div>
        <w:div w:id="1294096909">
          <w:marLeft w:val="0"/>
          <w:marRight w:val="0"/>
          <w:marTop w:val="0"/>
          <w:marBottom w:val="0"/>
          <w:divBdr>
            <w:top w:val="none" w:sz="0" w:space="0" w:color="auto"/>
            <w:left w:val="none" w:sz="0" w:space="0" w:color="auto"/>
            <w:bottom w:val="none" w:sz="0" w:space="0" w:color="auto"/>
            <w:right w:val="none" w:sz="0" w:space="0" w:color="auto"/>
          </w:divBdr>
        </w:div>
        <w:div w:id="1671983792">
          <w:marLeft w:val="0"/>
          <w:marRight w:val="0"/>
          <w:marTop w:val="0"/>
          <w:marBottom w:val="0"/>
          <w:divBdr>
            <w:top w:val="none" w:sz="0" w:space="0" w:color="auto"/>
            <w:left w:val="none" w:sz="0" w:space="0" w:color="auto"/>
            <w:bottom w:val="none" w:sz="0" w:space="0" w:color="auto"/>
            <w:right w:val="none" w:sz="0" w:space="0" w:color="auto"/>
          </w:divBdr>
        </w:div>
        <w:div w:id="2014801459">
          <w:marLeft w:val="0"/>
          <w:marRight w:val="0"/>
          <w:marTop w:val="0"/>
          <w:marBottom w:val="0"/>
          <w:divBdr>
            <w:top w:val="none" w:sz="0" w:space="0" w:color="auto"/>
            <w:left w:val="none" w:sz="0" w:space="0" w:color="auto"/>
            <w:bottom w:val="none" w:sz="0" w:space="0" w:color="auto"/>
            <w:right w:val="none" w:sz="0" w:space="0" w:color="auto"/>
          </w:divBdr>
        </w:div>
      </w:divsChild>
    </w:div>
    <w:div w:id="1207452955">
      <w:bodyDiv w:val="1"/>
      <w:marLeft w:val="0"/>
      <w:marRight w:val="0"/>
      <w:marTop w:val="0"/>
      <w:marBottom w:val="0"/>
      <w:divBdr>
        <w:top w:val="none" w:sz="0" w:space="0" w:color="auto"/>
        <w:left w:val="none" w:sz="0" w:space="0" w:color="auto"/>
        <w:bottom w:val="none" w:sz="0" w:space="0" w:color="auto"/>
        <w:right w:val="none" w:sz="0" w:space="0" w:color="auto"/>
      </w:divBdr>
      <w:divsChild>
        <w:div w:id="383334553">
          <w:marLeft w:val="0"/>
          <w:marRight w:val="0"/>
          <w:marTop w:val="0"/>
          <w:marBottom w:val="0"/>
          <w:divBdr>
            <w:top w:val="none" w:sz="0" w:space="0" w:color="auto"/>
            <w:left w:val="none" w:sz="0" w:space="0" w:color="auto"/>
            <w:bottom w:val="none" w:sz="0" w:space="0" w:color="auto"/>
            <w:right w:val="none" w:sz="0" w:space="0" w:color="auto"/>
          </w:divBdr>
        </w:div>
        <w:div w:id="1827361826">
          <w:marLeft w:val="0"/>
          <w:marRight w:val="0"/>
          <w:marTop w:val="0"/>
          <w:marBottom w:val="0"/>
          <w:divBdr>
            <w:top w:val="none" w:sz="0" w:space="0" w:color="auto"/>
            <w:left w:val="none" w:sz="0" w:space="0" w:color="auto"/>
            <w:bottom w:val="none" w:sz="0" w:space="0" w:color="auto"/>
            <w:right w:val="none" w:sz="0" w:space="0" w:color="auto"/>
          </w:divBdr>
          <w:divsChild>
            <w:div w:id="377513801">
              <w:marLeft w:val="0"/>
              <w:marRight w:val="0"/>
              <w:marTop w:val="0"/>
              <w:marBottom w:val="0"/>
              <w:divBdr>
                <w:top w:val="none" w:sz="0" w:space="0" w:color="auto"/>
                <w:left w:val="none" w:sz="0" w:space="0" w:color="auto"/>
                <w:bottom w:val="none" w:sz="0" w:space="0" w:color="auto"/>
                <w:right w:val="none" w:sz="0" w:space="0" w:color="auto"/>
              </w:divBdr>
            </w:div>
            <w:div w:id="202527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7795">
      <w:bodyDiv w:val="1"/>
      <w:marLeft w:val="0"/>
      <w:marRight w:val="0"/>
      <w:marTop w:val="0"/>
      <w:marBottom w:val="0"/>
      <w:divBdr>
        <w:top w:val="none" w:sz="0" w:space="0" w:color="auto"/>
        <w:left w:val="none" w:sz="0" w:space="0" w:color="auto"/>
        <w:bottom w:val="none" w:sz="0" w:space="0" w:color="auto"/>
        <w:right w:val="none" w:sz="0" w:space="0" w:color="auto"/>
      </w:divBdr>
    </w:div>
    <w:div w:id="1359894828">
      <w:bodyDiv w:val="1"/>
      <w:marLeft w:val="0"/>
      <w:marRight w:val="0"/>
      <w:marTop w:val="0"/>
      <w:marBottom w:val="0"/>
      <w:divBdr>
        <w:top w:val="none" w:sz="0" w:space="0" w:color="auto"/>
        <w:left w:val="none" w:sz="0" w:space="0" w:color="auto"/>
        <w:bottom w:val="none" w:sz="0" w:space="0" w:color="auto"/>
        <w:right w:val="none" w:sz="0" w:space="0" w:color="auto"/>
      </w:divBdr>
    </w:div>
    <w:div w:id="1391533510">
      <w:bodyDiv w:val="1"/>
      <w:marLeft w:val="0"/>
      <w:marRight w:val="0"/>
      <w:marTop w:val="0"/>
      <w:marBottom w:val="0"/>
      <w:divBdr>
        <w:top w:val="none" w:sz="0" w:space="0" w:color="auto"/>
        <w:left w:val="none" w:sz="0" w:space="0" w:color="auto"/>
        <w:bottom w:val="none" w:sz="0" w:space="0" w:color="auto"/>
        <w:right w:val="none" w:sz="0" w:space="0" w:color="auto"/>
      </w:divBdr>
    </w:div>
    <w:div w:id="1547378034">
      <w:bodyDiv w:val="1"/>
      <w:marLeft w:val="0"/>
      <w:marRight w:val="0"/>
      <w:marTop w:val="0"/>
      <w:marBottom w:val="0"/>
      <w:divBdr>
        <w:top w:val="none" w:sz="0" w:space="0" w:color="auto"/>
        <w:left w:val="none" w:sz="0" w:space="0" w:color="auto"/>
        <w:bottom w:val="none" w:sz="0" w:space="0" w:color="auto"/>
        <w:right w:val="none" w:sz="0" w:space="0" w:color="auto"/>
      </w:divBdr>
    </w:div>
    <w:div w:id="1547569892">
      <w:bodyDiv w:val="1"/>
      <w:marLeft w:val="0"/>
      <w:marRight w:val="0"/>
      <w:marTop w:val="0"/>
      <w:marBottom w:val="0"/>
      <w:divBdr>
        <w:top w:val="none" w:sz="0" w:space="0" w:color="auto"/>
        <w:left w:val="none" w:sz="0" w:space="0" w:color="auto"/>
        <w:bottom w:val="none" w:sz="0" w:space="0" w:color="auto"/>
        <w:right w:val="none" w:sz="0" w:space="0" w:color="auto"/>
      </w:divBdr>
      <w:divsChild>
        <w:div w:id="1342125312">
          <w:marLeft w:val="0"/>
          <w:marRight w:val="0"/>
          <w:marTop w:val="0"/>
          <w:marBottom w:val="0"/>
          <w:divBdr>
            <w:top w:val="none" w:sz="0" w:space="0" w:color="auto"/>
            <w:left w:val="none" w:sz="0" w:space="0" w:color="auto"/>
            <w:bottom w:val="none" w:sz="0" w:space="0" w:color="auto"/>
            <w:right w:val="none" w:sz="0" w:space="0" w:color="auto"/>
          </w:divBdr>
        </w:div>
        <w:div w:id="1458766394">
          <w:marLeft w:val="0"/>
          <w:marRight w:val="0"/>
          <w:marTop w:val="0"/>
          <w:marBottom w:val="0"/>
          <w:divBdr>
            <w:top w:val="none" w:sz="0" w:space="0" w:color="auto"/>
            <w:left w:val="none" w:sz="0" w:space="0" w:color="auto"/>
            <w:bottom w:val="none" w:sz="0" w:space="0" w:color="auto"/>
            <w:right w:val="none" w:sz="0" w:space="0" w:color="auto"/>
          </w:divBdr>
          <w:divsChild>
            <w:div w:id="94792540">
              <w:marLeft w:val="0"/>
              <w:marRight w:val="0"/>
              <w:marTop w:val="0"/>
              <w:marBottom w:val="0"/>
              <w:divBdr>
                <w:top w:val="none" w:sz="0" w:space="0" w:color="auto"/>
                <w:left w:val="none" w:sz="0" w:space="0" w:color="auto"/>
                <w:bottom w:val="none" w:sz="0" w:space="0" w:color="auto"/>
                <w:right w:val="none" w:sz="0" w:space="0" w:color="auto"/>
              </w:divBdr>
            </w:div>
            <w:div w:id="1274945522">
              <w:marLeft w:val="0"/>
              <w:marRight w:val="0"/>
              <w:marTop w:val="0"/>
              <w:marBottom w:val="0"/>
              <w:divBdr>
                <w:top w:val="none" w:sz="0" w:space="0" w:color="auto"/>
                <w:left w:val="none" w:sz="0" w:space="0" w:color="auto"/>
                <w:bottom w:val="none" w:sz="0" w:space="0" w:color="auto"/>
                <w:right w:val="none" w:sz="0" w:space="0" w:color="auto"/>
              </w:divBdr>
            </w:div>
            <w:div w:id="1414821078">
              <w:marLeft w:val="0"/>
              <w:marRight w:val="0"/>
              <w:marTop w:val="0"/>
              <w:marBottom w:val="0"/>
              <w:divBdr>
                <w:top w:val="none" w:sz="0" w:space="0" w:color="auto"/>
                <w:left w:val="none" w:sz="0" w:space="0" w:color="auto"/>
                <w:bottom w:val="none" w:sz="0" w:space="0" w:color="auto"/>
                <w:right w:val="none" w:sz="0" w:space="0" w:color="auto"/>
              </w:divBdr>
            </w:div>
          </w:divsChild>
        </w:div>
        <w:div w:id="1489403254">
          <w:marLeft w:val="0"/>
          <w:marRight w:val="0"/>
          <w:marTop w:val="0"/>
          <w:marBottom w:val="0"/>
          <w:divBdr>
            <w:top w:val="none" w:sz="0" w:space="0" w:color="auto"/>
            <w:left w:val="none" w:sz="0" w:space="0" w:color="auto"/>
            <w:bottom w:val="none" w:sz="0" w:space="0" w:color="auto"/>
            <w:right w:val="none" w:sz="0" w:space="0" w:color="auto"/>
          </w:divBdr>
          <w:divsChild>
            <w:div w:id="104930702">
              <w:marLeft w:val="0"/>
              <w:marRight w:val="0"/>
              <w:marTop w:val="0"/>
              <w:marBottom w:val="0"/>
              <w:divBdr>
                <w:top w:val="none" w:sz="0" w:space="0" w:color="auto"/>
                <w:left w:val="none" w:sz="0" w:space="0" w:color="auto"/>
                <w:bottom w:val="none" w:sz="0" w:space="0" w:color="auto"/>
                <w:right w:val="none" w:sz="0" w:space="0" w:color="auto"/>
              </w:divBdr>
            </w:div>
            <w:div w:id="534584326">
              <w:marLeft w:val="0"/>
              <w:marRight w:val="0"/>
              <w:marTop w:val="0"/>
              <w:marBottom w:val="0"/>
              <w:divBdr>
                <w:top w:val="none" w:sz="0" w:space="0" w:color="auto"/>
                <w:left w:val="none" w:sz="0" w:space="0" w:color="auto"/>
                <w:bottom w:val="none" w:sz="0" w:space="0" w:color="auto"/>
                <w:right w:val="none" w:sz="0" w:space="0" w:color="auto"/>
              </w:divBdr>
            </w:div>
            <w:div w:id="1456754098">
              <w:marLeft w:val="0"/>
              <w:marRight w:val="0"/>
              <w:marTop w:val="0"/>
              <w:marBottom w:val="0"/>
              <w:divBdr>
                <w:top w:val="none" w:sz="0" w:space="0" w:color="auto"/>
                <w:left w:val="none" w:sz="0" w:space="0" w:color="auto"/>
                <w:bottom w:val="none" w:sz="0" w:space="0" w:color="auto"/>
                <w:right w:val="none" w:sz="0" w:space="0" w:color="auto"/>
              </w:divBdr>
            </w:div>
            <w:div w:id="1623338669">
              <w:marLeft w:val="0"/>
              <w:marRight w:val="0"/>
              <w:marTop w:val="0"/>
              <w:marBottom w:val="0"/>
              <w:divBdr>
                <w:top w:val="none" w:sz="0" w:space="0" w:color="auto"/>
                <w:left w:val="none" w:sz="0" w:space="0" w:color="auto"/>
                <w:bottom w:val="none" w:sz="0" w:space="0" w:color="auto"/>
                <w:right w:val="none" w:sz="0" w:space="0" w:color="auto"/>
              </w:divBdr>
            </w:div>
            <w:div w:id="174806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661255">
      <w:bodyDiv w:val="1"/>
      <w:marLeft w:val="0"/>
      <w:marRight w:val="0"/>
      <w:marTop w:val="0"/>
      <w:marBottom w:val="0"/>
      <w:divBdr>
        <w:top w:val="none" w:sz="0" w:space="0" w:color="auto"/>
        <w:left w:val="none" w:sz="0" w:space="0" w:color="auto"/>
        <w:bottom w:val="none" w:sz="0" w:space="0" w:color="auto"/>
        <w:right w:val="none" w:sz="0" w:space="0" w:color="auto"/>
      </w:divBdr>
      <w:divsChild>
        <w:div w:id="509608202">
          <w:marLeft w:val="0"/>
          <w:marRight w:val="0"/>
          <w:marTop w:val="0"/>
          <w:marBottom w:val="0"/>
          <w:divBdr>
            <w:top w:val="none" w:sz="0" w:space="0" w:color="auto"/>
            <w:left w:val="none" w:sz="0" w:space="0" w:color="auto"/>
            <w:bottom w:val="none" w:sz="0" w:space="0" w:color="auto"/>
            <w:right w:val="none" w:sz="0" w:space="0" w:color="auto"/>
          </w:divBdr>
          <w:divsChild>
            <w:div w:id="238636523">
              <w:marLeft w:val="0"/>
              <w:marRight w:val="0"/>
              <w:marTop w:val="0"/>
              <w:marBottom w:val="0"/>
              <w:divBdr>
                <w:top w:val="none" w:sz="0" w:space="0" w:color="auto"/>
                <w:left w:val="none" w:sz="0" w:space="0" w:color="auto"/>
                <w:bottom w:val="none" w:sz="0" w:space="0" w:color="auto"/>
                <w:right w:val="none" w:sz="0" w:space="0" w:color="auto"/>
              </w:divBdr>
            </w:div>
            <w:div w:id="1516185547">
              <w:marLeft w:val="0"/>
              <w:marRight w:val="0"/>
              <w:marTop w:val="0"/>
              <w:marBottom w:val="0"/>
              <w:divBdr>
                <w:top w:val="none" w:sz="0" w:space="0" w:color="auto"/>
                <w:left w:val="none" w:sz="0" w:space="0" w:color="auto"/>
                <w:bottom w:val="none" w:sz="0" w:space="0" w:color="auto"/>
                <w:right w:val="none" w:sz="0" w:space="0" w:color="auto"/>
              </w:divBdr>
            </w:div>
          </w:divsChild>
        </w:div>
        <w:div w:id="1287274329">
          <w:marLeft w:val="0"/>
          <w:marRight w:val="0"/>
          <w:marTop w:val="0"/>
          <w:marBottom w:val="0"/>
          <w:divBdr>
            <w:top w:val="none" w:sz="0" w:space="0" w:color="auto"/>
            <w:left w:val="none" w:sz="0" w:space="0" w:color="auto"/>
            <w:bottom w:val="none" w:sz="0" w:space="0" w:color="auto"/>
            <w:right w:val="none" w:sz="0" w:space="0" w:color="auto"/>
          </w:divBdr>
          <w:divsChild>
            <w:div w:id="295187647">
              <w:marLeft w:val="0"/>
              <w:marRight w:val="0"/>
              <w:marTop w:val="0"/>
              <w:marBottom w:val="0"/>
              <w:divBdr>
                <w:top w:val="none" w:sz="0" w:space="0" w:color="auto"/>
                <w:left w:val="none" w:sz="0" w:space="0" w:color="auto"/>
                <w:bottom w:val="none" w:sz="0" w:space="0" w:color="auto"/>
                <w:right w:val="none" w:sz="0" w:space="0" w:color="auto"/>
              </w:divBdr>
            </w:div>
            <w:div w:id="1020160543">
              <w:marLeft w:val="0"/>
              <w:marRight w:val="0"/>
              <w:marTop w:val="0"/>
              <w:marBottom w:val="0"/>
              <w:divBdr>
                <w:top w:val="none" w:sz="0" w:space="0" w:color="auto"/>
                <w:left w:val="none" w:sz="0" w:space="0" w:color="auto"/>
                <w:bottom w:val="none" w:sz="0" w:space="0" w:color="auto"/>
                <w:right w:val="none" w:sz="0" w:space="0" w:color="auto"/>
              </w:divBdr>
            </w:div>
            <w:div w:id="174760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710186">
      <w:bodyDiv w:val="1"/>
      <w:marLeft w:val="0"/>
      <w:marRight w:val="0"/>
      <w:marTop w:val="0"/>
      <w:marBottom w:val="0"/>
      <w:divBdr>
        <w:top w:val="none" w:sz="0" w:space="0" w:color="auto"/>
        <w:left w:val="none" w:sz="0" w:space="0" w:color="auto"/>
        <w:bottom w:val="none" w:sz="0" w:space="0" w:color="auto"/>
        <w:right w:val="none" w:sz="0" w:space="0" w:color="auto"/>
      </w:divBdr>
      <w:divsChild>
        <w:div w:id="1200215">
          <w:marLeft w:val="0"/>
          <w:marRight w:val="0"/>
          <w:marTop w:val="0"/>
          <w:marBottom w:val="0"/>
          <w:divBdr>
            <w:top w:val="none" w:sz="0" w:space="0" w:color="auto"/>
            <w:left w:val="none" w:sz="0" w:space="0" w:color="auto"/>
            <w:bottom w:val="none" w:sz="0" w:space="0" w:color="auto"/>
            <w:right w:val="none" w:sz="0" w:space="0" w:color="auto"/>
          </w:divBdr>
        </w:div>
        <w:div w:id="553394881">
          <w:marLeft w:val="0"/>
          <w:marRight w:val="0"/>
          <w:marTop w:val="0"/>
          <w:marBottom w:val="0"/>
          <w:divBdr>
            <w:top w:val="none" w:sz="0" w:space="0" w:color="auto"/>
            <w:left w:val="none" w:sz="0" w:space="0" w:color="auto"/>
            <w:bottom w:val="none" w:sz="0" w:space="0" w:color="auto"/>
            <w:right w:val="none" w:sz="0" w:space="0" w:color="auto"/>
          </w:divBdr>
        </w:div>
        <w:div w:id="1039621318">
          <w:marLeft w:val="0"/>
          <w:marRight w:val="0"/>
          <w:marTop w:val="0"/>
          <w:marBottom w:val="0"/>
          <w:divBdr>
            <w:top w:val="none" w:sz="0" w:space="0" w:color="auto"/>
            <w:left w:val="none" w:sz="0" w:space="0" w:color="auto"/>
            <w:bottom w:val="none" w:sz="0" w:space="0" w:color="auto"/>
            <w:right w:val="none" w:sz="0" w:space="0" w:color="auto"/>
          </w:divBdr>
        </w:div>
      </w:divsChild>
    </w:div>
    <w:div w:id="1664165427">
      <w:bodyDiv w:val="1"/>
      <w:marLeft w:val="0"/>
      <w:marRight w:val="0"/>
      <w:marTop w:val="0"/>
      <w:marBottom w:val="0"/>
      <w:divBdr>
        <w:top w:val="none" w:sz="0" w:space="0" w:color="auto"/>
        <w:left w:val="none" w:sz="0" w:space="0" w:color="auto"/>
        <w:bottom w:val="none" w:sz="0" w:space="0" w:color="auto"/>
        <w:right w:val="none" w:sz="0" w:space="0" w:color="auto"/>
      </w:divBdr>
      <w:divsChild>
        <w:div w:id="225578232">
          <w:marLeft w:val="0"/>
          <w:marRight w:val="0"/>
          <w:marTop w:val="0"/>
          <w:marBottom w:val="0"/>
          <w:divBdr>
            <w:top w:val="none" w:sz="0" w:space="0" w:color="auto"/>
            <w:left w:val="none" w:sz="0" w:space="0" w:color="auto"/>
            <w:bottom w:val="none" w:sz="0" w:space="0" w:color="auto"/>
            <w:right w:val="none" w:sz="0" w:space="0" w:color="auto"/>
          </w:divBdr>
        </w:div>
        <w:div w:id="438109821">
          <w:marLeft w:val="0"/>
          <w:marRight w:val="0"/>
          <w:marTop w:val="0"/>
          <w:marBottom w:val="0"/>
          <w:divBdr>
            <w:top w:val="none" w:sz="0" w:space="0" w:color="auto"/>
            <w:left w:val="none" w:sz="0" w:space="0" w:color="auto"/>
            <w:bottom w:val="none" w:sz="0" w:space="0" w:color="auto"/>
            <w:right w:val="none" w:sz="0" w:space="0" w:color="auto"/>
          </w:divBdr>
        </w:div>
        <w:div w:id="749160521">
          <w:marLeft w:val="0"/>
          <w:marRight w:val="0"/>
          <w:marTop w:val="0"/>
          <w:marBottom w:val="0"/>
          <w:divBdr>
            <w:top w:val="none" w:sz="0" w:space="0" w:color="auto"/>
            <w:left w:val="none" w:sz="0" w:space="0" w:color="auto"/>
            <w:bottom w:val="none" w:sz="0" w:space="0" w:color="auto"/>
            <w:right w:val="none" w:sz="0" w:space="0" w:color="auto"/>
          </w:divBdr>
        </w:div>
        <w:div w:id="762072719">
          <w:marLeft w:val="0"/>
          <w:marRight w:val="0"/>
          <w:marTop w:val="0"/>
          <w:marBottom w:val="0"/>
          <w:divBdr>
            <w:top w:val="none" w:sz="0" w:space="0" w:color="auto"/>
            <w:left w:val="none" w:sz="0" w:space="0" w:color="auto"/>
            <w:bottom w:val="none" w:sz="0" w:space="0" w:color="auto"/>
            <w:right w:val="none" w:sz="0" w:space="0" w:color="auto"/>
          </w:divBdr>
        </w:div>
        <w:div w:id="1209343127">
          <w:marLeft w:val="0"/>
          <w:marRight w:val="0"/>
          <w:marTop w:val="0"/>
          <w:marBottom w:val="0"/>
          <w:divBdr>
            <w:top w:val="none" w:sz="0" w:space="0" w:color="auto"/>
            <w:left w:val="none" w:sz="0" w:space="0" w:color="auto"/>
            <w:bottom w:val="none" w:sz="0" w:space="0" w:color="auto"/>
            <w:right w:val="none" w:sz="0" w:space="0" w:color="auto"/>
          </w:divBdr>
        </w:div>
        <w:div w:id="1223979636">
          <w:marLeft w:val="0"/>
          <w:marRight w:val="0"/>
          <w:marTop w:val="0"/>
          <w:marBottom w:val="0"/>
          <w:divBdr>
            <w:top w:val="none" w:sz="0" w:space="0" w:color="auto"/>
            <w:left w:val="none" w:sz="0" w:space="0" w:color="auto"/>
            <w:bottom w:val="none" w:sz="0" w:space="0" w:color="auto"/>
            <w:right w:val="none" w:sz="0" w:space="0" w:color="auto"/>
          </w:divBdr>
        </w:div>
        <w:div w:id="1507555994">
          <w:marLeft w:val="0"/>
          <w:marRight w:val="0"/>
          <w:marTop w:val="0"/>
          <w:marBottom w:val="0"/>
          <w:divBdr>
            <w:top w:val="none" w:sz="0" w:space="0" w:color="auto"/>
            <w:left w:val="none" w:sz="0" w:space="0" w:color="auto"/>
            <w:bottom w:val="none" w:sz="0" w:space="0" w:color="auto"/>
            <w:right w:val="none" w:sz="0" w:space="0" w:color="auto"/>
          </w:divBdr>
        </w:div>
        <w:div w:id="1725442527">
          <w:marLeft w:val="0"/>
          <w:marRight w:val="0"/>
          <w:marTop w:val="0"/>
          <w:marBottom w:val="0"/>
          <w:divBdr>
            <w:top w:val="none" w:sz="0" w:space="0" w:color="auto"/>
            <w:left w:val="none" w:sz="0" w:space="0" w:color="auto"/>
            <w:bottom w:val="none" w:sz="0" w:space="0" w:color="auto"/>
            <w:right w:val="none" w:sz="0" w:space="0" w:color="auto"/>
          </w:divBdr>
        </w:div>
      </w:divsChild>
    </w:div>
    <w:div w:id="1733380261">
      <w:bodyDiv w:val="1"/>
      <w:marLeft w:val="0"/>
      <w:marRight w:val="0"/>
      <w:marTop w:val="0"/>
      <w:marBottom w:val="0"/>
      <w:divBdr>
        <w:top w:val="none" w:sz="0" w:space="0" w:color="auto"/>
        <w:left w:val="none" w:sz="0" w:space="0" w:color="auto"/>
        <w:bottom w:val="none" w:sz="0" w:space="0" w:color="auto"/>
        <w:right w:val="none" w:sz="0" w:space="0" w:color="auto"/>
      </w:divBdr>
    </w:div>
    <w:div w:id="1871919469">
      <w:bodyDiv w:val="1"/>
      <w:marLeft w:val="0"/>
      <w:marRight w:val="0"/>
      <w:marTop w:val="0"/>
      <w:marBottom w:val="0"/>
      <w:divBdr>
        <w:top w:val="none" w:sz="0" w:space="0" w:color="auto"/>
        <w:left w:val="none" w:sz="0" w:space="0" w:color="auto"/>
        <w:bottom w:val="none" w:sz="0" w:space="0" w:color="auto"/>
        <w:right w:val="none" w:sz="0" w:space="0" w:color="auto"/>
      </w:divBdr>
    </w:div>
    <w:div w:id="2033873203">
      <w:bodyDiv w:val="1"/>
      <w:marLeft w:val="0"/>
      <w:marRight w:val="0"/>
      <w:marTop w:val="0"/>
      <w:marBottom w:val="0"/>
      <w:divBdr>
        <w:top w:val="none" w:sz="0" w:space="0" w:color="auto"/>
        <w:left w:val="none" w:sz="0" w:space="0" w:color="auto"/>
        <w:bottom w:val="none" w:sz="0" w:space="0" w:color="auto"/>
        <w:right w:val="none" w:sz="0" w:space="0" w:color="auto"/>
      </w:divBdr>
    </w:div>
    <w:div w:id="2071686529">
      <w:bodyDiv w:val="1"/>
      <w:marLeft w:val="0"/>
      <w:marRight w:val="0"/>
      <w:marTop w:val="0"/>
      <w:marBottom w:val="0"/>
      <w:divBdr>
        <w:top w:val="none" w:sz="0" w:space="0" w:color="auto"/>
        <w:left w:val="none" w:sz="0" w:space="0" w:color="auto"/>
        <w:bottom w:val="none" w:sz="0" w:space="0" w:color="auto"/>
        <w:right w:val="none" w:sz="0" w:space="0" w:color="auto"/>
      </w:divBdr>
      <w:divsChild>
        <w:div w:id="72436834">
          <w:marLeft w:val="0"/>
          <w:marRight w:val="0"/>
          <w:marTop w:val="0"/>
          <w:marBottom w:val="0"/>
          <w:divBdr>
            <w:top w:val="none" w:sz="0" w:space="0" w:color="auto"/>
            <w:left w:val="none" w:sz="0" w:space="0" w:color="auto"/>
            <w:bottom w:val="none" w:sz="0" w:space="0" w:color="auto"/>
            <w:right w:val="none" w:sz="0" w:space="0" w:color="auto"/>
          </w:divBdr>
        </w:div>
        <w:div w:id="402486644">
          <w:marLeft w:val="0"/>
          <w:marRight w:val="0"/>
          <w:marTop w:val="0"/>
          <w:marBottom w:val="0"/>
          <w:divBdr>
            <w:top w:val="none" w:sz="0" w:space="0" w:color="auto"/>
            <w:left w:val="none" w:sz="0" w:space="0" w:color="auto"/>
            <w:bottom w:val="none" w:sz="0" w:space="0" w:color="auto"/>
            <w:right w:val="none" w:sz="0" w:space="0" w:color="auto"/>
          </w:divBdr>
        </w:div>
        <w:div w:id="840120301">
          <w:marLeft w:val="0"/>
          <w:marRight w:val="0"/>
          <w:marTop w:val="0"/>
          <w:marBottom w:val="0"/>
          <w:divBdr>
            <w:top w:val="none" w:sz="0" w:space="0" w:color="auto"/>
            <w:left w:val="none" w:sz="0" w:space="0" w:color="auto"/>
            <w:bottom w:val="none" w:sz="0" w:space="0" w:color="auto"/>
            <w:right w:val="none" w:sz="0" w:space="0" w:color="auto"/>
          </w:divBdr>
        </w:div>
        <w:div w:id="897009785">
          <w:marLeft w:val="0"/>
          <w:marRight w:val="0"/>
          <w:marTop w:val="0"/>
          <w:marBottom w:val="0"/>
          <w:divBdr>
            <w:top w:val="none" w:sz="0" w:space="0" w:color="auto"/>
            <w:left w:val="none" w:sz="0" w:space="0" w:color="auto"/>
            <w:bottom w:val="none" w:sz="0" w:space="0" w:color="auto"/>
            <w:right w:val="none" w:sz="0" w:space="0" w:color="auto"/>
          </w:divBdr>
        </w:div>
        <w:div w:id="1237208343">
          <w:marLeft w:val="0"/>
          <w:marRight w:val="0"/>
          <w:marTop w:val="0"/>
          <w:marBottom w:val="0"/>
          <w:divBdr>
            <w:top w:val="none" w:sz="0" w:space="0" w:color="auto"/>
            <w:left w:val="none" w:sz="0" w:space="0" w:color="auto"/>
            <w:bottom w:val="none" w:sz="0" w:space="0" w:color="auto"/>
            <w:right w:val="none" w:sz="0" w:space="0" w:color="auto"/>
          </w:divBdr>
        </w:div>
        <w:div w:id="1668246773">
          <w:marLeft w:val="0"/>
          <w:marRight w:val="0"/>
          <w:marTop w:val="0"/>
          <w:marBottom w:val="0"/>
          <w:divBdr>
            <w:top w:val="none" w:sz="0" w:space="0" w:color="auto"/>
            <w:left w:val="none" w:sz="0" w:space="0" w:color="auto"/>
            <w:bottom w:val="none" w:sz="0" w:space="0" w:color="auto"/>
            <w:right w:val="none" w:sz="0" w:space="0" w:color="auto"/>
          </w:divBdr>
        </w:div>
        <w:div w:id="1853913453">
          <w:marLeft w:val="0"/>
          <w:marRight w:val="0"/>
          <w:marTop w:val="0"/>
          <w:marBottom w:val="0"/>
          <w:divBdr>
            <w:top w:val="none" w:sz="0" w:space="0" w:color="auto"/>
            <w:left w:val="none" w:sz="0" w:space="0" w:color="auto"/>
            <w:bottom w:val="none" w:sz="0" w:space="0" w:color="auto"/>
            <w:right w:val="none" w:sz="0" w:space="0" w:color="auto"/>
          </w:divBdr>
        </w:div>
        <w:div w:id="1875968046">
          <w:marLeft w:val="0"/>
          <w:marRight w:val="0"/>
          <w:marTop w:val="0"/>
          <w:marBottom w:val="0"/>
          <w:divBdr>
            <w:top w:val="none" w:sz="0" w:space="0" w:color="auto"/>
            <w:left w:val="none" w:sz="0" w:space="0" w:color="auto"/>
            <w:bottom w:val="none" w:sz="0" w:space="0" w:color="auto"/>
            <w:right w:val="none" w:sz="0" w:space="0" w:color="auto"/>
          </w:divBdr>
        </w:div>
        <w:div w:id="2094469779">
          <w:marLeft w:val="0"/>
          <w:marRight w:val="0"/>
          <w:marTop w:val="0"/>
          <w:marBottom w:val="0"/>
          <w:divBdr>
            <w:top w:val="none" w:sz="0" w:space="0" w:color="auto"/>
            <w:left w:val="none" w:sz="0" w:space="0" w:color="auto"/>
            <w:bottom w:val="none" w:sz="0" w:space="0" w:color="auto"/>
            <w:right w:val="none" w:sz="0" w:space="0" w:color="auto"/>
          </w:divBdr>
        </w:div>
        <w:div w:id="2094619975">
          <w:marLeft w:val="0"/>
          <w:marRight w:val="0"/>
          <w:marTop w:val="0"/>
          <w:marBottom w:val="0"/>
          <w:divBdr>
            <w:top w:val="none" w:sz="0" w:space="0" w:color="auto"/>
            <w:left w:val="none" w:sz="0" w:space="0" w:color="auto"/>
            <w:bottom w:val="none" w:sz="0" w:space="0" w:color="auto"/>
            <w:right w:val="none" w:sz="0" w:space="0" w:color="auto"/>
          </w:divBdr>
        </w:div>
        <w:div w:id="210090131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n.gov/dcs/3401.ht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fssa/dmha/2766.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context.indiana.edu/2012/nov-dec/article2.asp"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store.samhsa.gov/sites/default/files/d7/priv/sma16-4931.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findtreatment.gov/locator/details?U2FsdGVkX19jVi6vxaXVTGR8jtpaEPW+VpPlcS3YsKAnfW2MbYfZ6Tm6Ub87BpZNBz83xb0Pa2L1ieLkYNO5tMCipF6+x72/9eljC11g17wVvY9Z5bAXFXOO1gM/Mfs6Q17tH0WP3jwghwJr5bkPsXsj02E6wY2hvXilqHRdJV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D01CE3CC3E64941B44606C066C4E3CC" ma:contentTypeVersion="5" ma:contentTypeDescription="Create a new document." ma:contentTypeScope="" ma:versionID="4c524e802832b7836fcc63dd65aa8aa6">
  <xsd:schema xmlns:xsd="http://www.w3.org/2001/XMLSchema" xmlns:xs="http://www.w3.org/2001/XMLSchema" xmlns:p="http://schemas.microsoft.com/office/2006/metadata/properties" xmlns:ns2="6cdebf10-9fb0-46f6-b8ed-32d276ae6253" xmlns:ns3="763fa79c-0dcc-45a5-8fa3-5497037327a0" targetNamespace="http://schemas.microsoft.com/office/2006/metadata/properties" ma:root="true" ma:fieldsID="36251784b48354de9f5090b3131ba4c5" ns2:_="" ns3:_="">
    <xsd:import namespace="6cdebf10-9fb0-46f6-b8ed-32d276ae6253"/>
    <xsd:import namespace="763fa79c-0dcc-45a5-8fa3-5497037327a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debf10-9fb0-46f6-b8ed-32d276ae62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3fa79c-0dcc-45a5-8fa3-5497037327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36AFB7-A2E8-425B-8DB9-8D7D101BEF4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6F46B3-8915-4683-A349-C17DF2FF35EC}">
  <ds:schemaRefs>
    <ds:schemaRef ds:uri="http://schemas.microsoft.com/sharepoint/v3/contenttype/forms"/>
  </ds:schemaRefs>
</ds:datastoreItem>
</file>

<file path=customXml/itemProps3.xml><?xml version="1.0" encoding="utf-8"?>
<ds:datastoreItem xmlns:ds="http://schemas.openxmlformats.org/officeDocument/2006/customXml" ds:itemID="{E6C542C2-74C2-4630-9A89-954D7A264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debf10-9fb0-46f6-b8ed-32d276ae6253"/>
    <ds:schemaRef ds:uri="763fa79c-0dcc-45a5-8fa3-5497037327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127</Pages>
  <Words>35062</Words>
  <Characters>242986</Characters>
  <Application>Microsoft Office Word</Application>
  <DocSecurity>0</DocSecurity>
  <Lines>12788</Lines>
  <Paragraphs>12089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265959</CharactersWithSpaces>
  <SharedDoc>false</SharedDoc>
  <HLinks>
    <vt:vector size="36" baseType="variant">
      <vt:variant>
        <vt:i4>7209080</vt:i4>
      </vt:variant>
      <vt:variant>
        <vt:i4>12</vt:i4>
      </vt:variant>
      <vt:variant>
        <vt:i4>0</vt:i4>
      </vt:variant>
      <vt:variant>
        <vt:i4>5</vt:i4>
      </vt:variant>
      <vt:variant>
        <vt:lpwstr>https://findtreatment.gov/locator/details?U2FsdGVkX19jVi6vxaXVTGR8jtpaEPW+VpPlcS3YsKAnfW2MbYfZ6Tm6Ub87BpZNBz83xb0Pa2L1ieLkYNO5tMCipF6+x72/9eljC11g17wVvY9Z5bAXFXOO1gM/Mfs6Q17tH0WP3jwghwJr5bkPsXsj02E6wY2hvXilqHRdJVc=</vt:lpwstr>
      </vt:variant>
      <vt:variant>
        <vt:lpwstr/>
      </vt:variant>
      <vt:variant>
        <vt:i4>7929958</vt:i4>
      </vt:variant>
      <vt:variant>
        <vt:i4>9</vt:i4>
      </vt:variant>
      <vt:variant>
        <vt:i4>0</vt:i4>
      </vt:variant>
      <vt:variant>
        <vt:i4>5</vt:i4>
      </vt:variant>
      <vt:variant>
        <vt:lpwstr>https://www.in.gov/dcs/3401.htm</vt:lpwstr>
      </vt:variant>
      <vt:variant>
        <vt:lpwstr/>
      </vt:variant>
      <vt:variant>
        <vt:i4>6225951</vt:i4>
      </vt:variant>
      <vt:variant>
        <vt:i4>6</vt:i4>
      </vt:variant>
      <vt:variant>
        <vt:i4>0</vt:i4>
      </vt:variant>
      <vt:variant>
        <vt:i4>5</vt:i4>
      </vt:variant>
      <vt:variant>
        <vt:lpwstr>https://www.in.gov/fssa/dmha/2766.htm</vt:lpwstr>
      </vt:variant>
      <vt:variant>
        <vt:lpwstr/>
      </vt:variant>
      <vt:variant>
        <vt:i4>3407912</vt:i4>
      </vt:variant>
      <vt:variant>
        <vt:i4>3</vt:i4>
      </vt:variant>
      <vt:variant>
        <vt:i4>0</vt:i4>
      </vt:variant>
      <vt:variant>
        <vt:i4>5</vt:i4>
      </vt:variant>
      <vt:variant>
        <vt:lpwstr>https://www.incontext.indiana.edu/2012/nov-dec/article2.asp</vt:lpwstr>
      </vt:variant>
      <vt:variant>
        <vt:lpwstr/>
      </vt:variant>
      <vt:variant>
        <vt:i4>6815861</vt:i4>
      </vt:variant>
      <vt:variant>
        <vt:i4>0</vt:i4>
      </vt:variant>
      <vt:variant>
        <vt:i4>0</vt:i4>
      </vt:variant>
      <vt:variant>
        <vt:i4>5</vt:i4>
      </vt:variant>
      <vt:variant>
        <vt:lpwstr>https://store.samhsa.gov/sites/default/files/d7/priv/sma16-4931.pdf</vt:lpwstr>
      </vt:variant>
      <vt:variant>
        <vt:lpwstr/>
      </vt:variant>
      <vt:variant>
        <vt:i4>5111868</vt:i4>
      </vt:variant>
      <vt:variant>
        <vt:i4>0</vt:i4>
      </vt:variant>
      <vt:variant>
        <vt:i4>0</vt:i4>
      </vt:variant>
      <vt:variant>
        <vt:i4>5</vt:i4>
      </vt:variant>
      <vt:variant>
        <vt:lpwstr>mailto:meagan.kelly@oaklawn.org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4</cp:revision>
  <dcterms:created xsi:type="dcterms:W3CDTF">2023-10-07T11:37:00Z</dcterms:created>
  <dcterms:modified xsi:type="dcterms:W3CDTF">2023-11-16T15:00:00Z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d583b0960609c34511bd41f734f3948b6f3b18d71a12ed5b934cb7633a419192</vt:lpwstr>
  </property>
  <property fmtid="{D5CDD505-2E9C-101B-9397-08002B2CF9AE}" pid="3" name="ContentTypeId">
    <vt:lpwstr>0x0101001D01CE3CC3E64941B44606C066C4E3CC</vt:lpwstr>
  </property>
</Properties>
</file>